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02CC5" w14:textId="77777777" w:rsidR="007105C6" w:rsidRPr="000F347E" w:rsidRDefault="007105C6" w:rsidP="005A3E37">
      <w:pPr>
        <w:tabs>
          <w:tab w:val="right" w:pos="9360"/>
        </w:tabs>
        <w:autoSpaceDE w:val="0"/>
        <w:autoSpaceDN w:val="0"/>
        <w:adjustRightInd w:val="0"/>
        <w:spacing w:after="0" w:line="240" w:lineRule="auto"/>
        <w:ind w:firstLine="2250"/>
        <w:jc w:val="center"/>
        <w:rPr>
          <w:color w:val="auto"/>
          <w:sz w:val="38"/>
        </w:rPr>
      </w:pPr>
      <w:bookmarkStart w:id="0" w:name="_GoBack"/>
      <w:bookmarkEnd w:id="0"/>
      <w:r w:rsidRPr="000F347E">
        <w:rPr>
          <w:b/>
          <w:color w:val="auto"/>
          <w:sz w:val="38"/>
        </w:rPr>
        <w:t>NRC INSPECTION MANUAL</w:t>
      </w:r>
      <w:r w:rsidRPr="000F347E">
        <w:rPr>
          <w:b/>
          <w:color w:val="auto"/>
          <w:sz w:val="38"/>
        </w:rPr>
        <w:tab/>
      </w:r>
      <w:r w:rsidR="00841165" w:rsidRPr="000F347E">
        <w:rPr>
          <w:color w:val="auto"/>
          <w:sz w:val="20"/>
        </w:rPr>
        <w:t>EE</w:t>
      </w:r>
      <w:r w:rsidR="00B73CE7" w:rsidRPr="000F347E">
        <w:rPr>
          <w:color w:val="auto"/>
          <w:sz w:val="20"/>
        </w:rPr>
        <w:t>O</w:t>
      </w:r>
      <w:r w:rsidR="00841165" w:rsidRPr="000F347E">
        <w:rPr>
          <w:color w:val="auto"/>
          <w:sz w:val="20"/>
        </w:rPr>
        <w:t>B</w:t>
      </w:r>
    </w:p>
    <w:p w14:paraId="0CD263BA" w14:textId="4277A2E0" w:rsidR="007105C6" w:rsidRPr="000F347E" w:rsidRDefault="00FE1FCB" w:rsidP="00110C81">
      <w:pPr>
        <w:pBdr>
          <w:top w:val="single" w:sz="6" w:space="2" w:color="auto"/>
          <w:bottom w:val="single" w:sz="6" w:space="1" w:color="auto"/>
        </w:pBdr>
        <w:tabs>
          <w:tab w:val="left" w:pos="240"/>
          <w:tab w:val="left" w:pos="588"/>
          <w:tab w:val="left" w:pos="840"/>
          <w:tab w:val="left" w:pos="1440"/>
          <w:tab w:val="left" w:pos="2040"/>
          <w:tab w:val="left" w:pos="2640"/>
          <w:tab w:val="left" w:pos="3240"/>
          <w:tab w:val="left" w:pos="3840"/>
          <w:tab w:val="left" w:pos="4440"/>
          <w:tab w:val="center" w:pos="4680"/>
          <w:tab w:val="left" w:pos="5040"/>
          <w:tab w:val="left" w:pos="5640"/>
          <w:tab w:val="left" w:pos="6240"/>
          <w:tab w:val="left" w:pos="6840"/>
        </w:tabs>
        <w:autoSpaceDE w:val="0"/>
        <w:autoSpaceDN w:val="0"/>
        <w:adjustRightInd w:val="0"/>
        <w:spacing w:after="0" w:line="240" w:lineRule="auto"/>
        <w:jc w:val="center"/>
        <w:rPr>
          <w:color w:val="auto"/>
        </w:rPr>
      </w:pPr>
      <w:r w:rsidRPr="000F347E">
        <w:rPr>
          <w:color w:val="auto"/>
        </w:rPr>
        <w:t>TEMPORARY INSTRUCTION 2515/</w:t>
      </w:r>
      <w:r w:rsidR="00570E6F" w:rsidRPr="000F347E">
        <w:rPr>
          <w:color w:val="auto"/>
        </w:rPr>
        <w:t>194</w:t>
      </w:r>
      <w:r w:rsidR="00BD34E3" w:rsidRPr="00E87B70">
        <w:rPr>
          <w:rFonts w:eastAsia="Times New Roman"/>
          <w:color w:val="auto"/>
        </w:rPr>
        <w:t xml:space="preserve"> </w:t>
      </w:r>
      <w:r w:rsidR="00EA1917" w:rsidRPr="00087C15">
        <w:rPr>
          <w:rFonts w:eastAsia="Times New Roman"/>
          <w:color w:val="auto"/>
        </w:rPr>
        <w:t xml:space="preserve">REVISION </w:t>
      </w:r>
      <w:r w:rsidR="00F91C85">
        <w:rPr>
          <w:rFonts w:eastAsia="Times New Roman"/>
          <w:color w:val="auto"/>
        </w:rPr>
        <w:t>2</w:t>
      </w:r>
    </w:p>
    <w:p w14:paraId="7E488818" w14:textId="3FF61541" w:rsidR="007105C6" w:rsidRPr="00E87B70" w:rsidRDefault="00751371" w:rsidP="00110C81">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after="0" w:line="240" w:lineRule="auto"/>
        <w:rPr>
          <w:rFonts w:eastAsia="Times New Roman"/>
          <w:caps/>
          <w:color w:val="auto"/>
        </w:rPr>
      </w:pPr>
      <w:r w:rsidRPr="00E87B70">
        <w:rPr>
          <w:rFonts w:eastAsia="Times New Roman"/>
          <w:caps/>
          <w:noProof/>
          <w:color w:val="auto"/>
        </w:rPr>
        <mc:AlternateContent>
          <mc:Choice Requires="wps">
            <w:drawing>
              <wp:anchor distT="4294967294" distB="4294967294" distL="114298" distR="114298" simplePos="0" relativeHeight="251658240" behindDoc="0" locked="0" layoutInCell="0" allowOverlap="1" wp14:anchorId="67821254" wp14:editId="04061495">
                <wp:simplePos x="0" y="0"/>
                <wp:positionH relativeFrom="margin">
                  <wp:posOffset>-1</wp:posOffset>
                </wp:positionH>
                <wp:positionV relativeFrom="paragraph">
                  <wp:posOffset>-1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C5AC6" id="Straight Connector 1"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" o:allowincell="f" strokecolor="#020000" strokeweight=".96pt">
                <w10:wrap anchorx="margin"/>
              </v:line>
            </w:pict>
          </mc:Fallback>
        </mc:AlternateContent>
      </w:r>
    </w:p>
    <w:p w14:paraId="3F9A0365" w14:textId="77777777" w:rsidR="007105C6" w:rsidRPr="00E87B70" w:rsidRDefault="007105C6" w:rsidP="00110C81">
      <w:pPr>
        <w:tabs>
          <w:tab w:val="left" w:pos="274"/>
          <w:tab w:val="left" w:pos="806"/>
          <w:tab w:val="left" w:pos="1440"/>
          <w:tab w:val="left" w:pos="2074"/>
        </w:tabs>
        <w:autoSpaceDE w:val="0"/>
        <w:autoSpaceDN w:val="0"/>
        <w:adjustRightInd w:val="0"/>
        <w:spacing w:after="0" w:line="240" w:lineRule="auto"/>
        <w:rPr>
          <w:rFonts w:eastAsia="Times New Roman"/>
          <w:caps/>
          <w:color w:val="auto"/>
        </w:rPr>
      </w:pPr>
    </w:p>
    <w:p w14:paraId="12810B24" w14:textId="654EA80D" w:rsidR="00FE1FCB" w:rsidRPr="000F347E" w:rsidRDefault="00FE1FCB" w:rsidP="005A3E37">
      <w:pPr>
        <w:tabs>
          <w:tab w:val="left" w:pos="274"/>
          <w:tab w:val="left" w:pos="806"/>
          <w:tab w:val="left" w:pos="1440"/>
          <w:tab w:val="left" w:pos="2074"/>
        </w:tabs>
        <w:autoSpaceDE w:val="0"/>
        <w:autoSpaceDN w:val="0"/>
        <w:adjustRightInd w:val="0"/>
        <w:spacing w:after="0" w:line="240" w:lineRule="auto"/>
        <w:jc w:val="center"/>
        <w:rPr>
          <w:color w:val="auto"/>
        </w:rPr>
      </w:pPr>
      <w:r w:rsidRPr="000F347E">
        <w:rPr>
          <w:caps/>
          <w:color w:val="auto"/>
        </w:rPr>
        <w:t xml:space="preserve">inspection of </w:t>
      </w:r>
      <w:r w:rsidR="00890138" w:rsidRPr="000F347E">
        <w:rPr>
          <w:caps/>
          <w:color w:val="auto"/>
        </w:rPr>
        <w:t>THE LICENSE</w:t>
      </w:r>
      <w:r w:rsidR="00E06819" w:rsidRPr="000F347E">
        <w:rPr>
          <w:caps/>
          <w:color w:val="auto"/>
        </w:rPr>
        <w:t>E</w:t>
      </w:r>
      <w:r w:rsidR="00890138" w:rsidRPr="000F347E">
        <w:rPr>
          <w:caps/>
          <w:color w:val="auto"/>
        </w:rPr>
        <w:t>S</w:t>
      </w:r>
      <w:r w:rsidR="000F4F62" w:rsidRPr="000F347E">
        <w:rPr>
          <w:caps/>
          <w:color w:val="auto"/>
        </w:rPr>
        <w:t>’</w:t>
      </w:r>
      <w:r w:rsidR="00890138" w:rsidRPr="000F347E">
        <w:rPr>
          <w:caps/>
          <w:color w:val="auto"/>
        </w:rPr>
        <w:t xml:space="preserve"> </w:t>
      </w:r>
      <w:r w:rsidR="005667FB" w:rsidRPr="000F347E">
        <w:rPr>
          <w:caps/>
          <w:color w:val="auto"/>
        </w:rPr>
        <w:t>IMPLEMENTATION OF INDUSTRY INITI</w:t>
      </w:r>
      <w:r w:rsidR="001836BE" w:rsidRPr="000F347E">
        <w:rPr>
          <w:caps/>
          <w:color w:val="auto"/>
        </w:rPr>
        <w:t>a</w:t>
      </w:r>
      <w:r w:rsidR="005667FB" w:rsidRPr="000F347E">
        <w:rPr>
          <w:caps/>
          <w:color w:val="auto"/>
        </w:rPr>
        <w:t>TIVE</w:t>
      </w:r>
      <w:r w:rsidR="00271C16" w:rsidRPr="000F347E">
        <w:rPr>
          <w:caps/>
          <w:color w:val="auto"/>
        </w:rPr>
        <w:t xml:space="preserve"> </w:t>
      </w:r>
      <w:r w:rsidR="007A4BF5" w:rsidRPr="000F347E">
        <w:rPr>
          <w:caps/>
          <w:color w:val="auto"/>
        </w:rPr>
        <w:t xml:space="preserve">ASSOCIATED WITH </w:t>
      </w:r>
      <w:r w:rsidR="008F00A6" w:rsidRPr="000F347E">
        <w:rPr>
          <w:caps/>
          <w:color w:val="auto"/>
        </w:rPr>
        <w:t xml:space="preserve">THE OPEN PHASE CONDITION </w:t>
      </w:r>
      <w:r w:rsidR="00AA0FD8" w:rsidRPr="000F347E">
        <w:rPr>
          <w:caps/>
          <w:color w:val="auto"/>
        </w:rPr>
        <w:t>DESIGN VULNERABILITIES IN ELECTRIC POWER SY</w:t>
      </w:r>
      <w:r w:rsidR="00015655" w:rsidRPr="000F347E">
        <w:rPr>
          <w:caps/>
          <w:color w:val="auto"/>
        </w:rPr>
        <w:t>S</w:t>
      </w:r>
      <w:r w:rsidR="00AA0FD8" w:rsidRPr="000F347E">
        <w:rPr>
          <w:caps/>
          <w:color w:val="auto"/>
        </w:rPr>
        <w:t>TEM</w:t>
      </w:r>
      <w:r w:rsidR="00BB1193" w:rsidRPr="000F347E">
        <w:rPr>
          <w:caps/>
          <w:color w:val="auto"/>
        </w:rPr>
        <w:t>S</w:t>
      </w:r>
      <w:r w:rsidR="00271C16" w:rsidRPr="000F347E">
        <w:rPr>
          <w:caps/>
          <w:color w:val="auto"/>
        </w:rPr>
        <w:t xml:space="preserve"> </w:t>
      </w:r>
      <w:r w:rsidR="00E8042B" w:rsidRPr="000F347E">
        <w:rPr>
          <w:caps/>
          <w:color w:val="auto"/>
        </w:rPr>
        <w:t>(NRC BULLETIN 2012</w:t>
      </w:r>
      <w:r w:rsidR="00D02ED2" w:rsidRPr="000F347E">
        <w:rPr>
          <w:caps/>
          <w:color w:val="auto"/>
        </w:rPr>
        <w:noBreakHyphen/>
      </w:r>
      <w:r w:rsidR="00E8042B" w:rsidRPr="000F347E">
        <w:rPr>
          <w:caps/>
          <w:color w:val="auto"/>
        </w:rPr>
        <w:t>01)</w:t>
      </w:r>
    </w:p>
    <w:p w14:paraId="7B95288F" w14:textId="77777777" w:rsidR="007105C6" w:rsidRPr="000F347E" w:rsidRDefault="007105C6" w:rsidP="005A3E37">
      <w:pPr>
        <w:tabs>
          <w:tab w:val="left" w:pos="274"/>
          <w:tab w:val="left" w:pos="806"/>
          <w:tab w:val="left" w:pos="1440"/>
          <w:tab w:val="left" w:pos="2074"/>
        </w:tabs>
        <w:autoSpaceDE w:val="0"/>
        <w:autoSpaceDN w:val="0"/>
        <w:adjustRightInd w:val="0"/>
        <w:spacing w:after="0" w:line="240" w:lineRule="auto"/>
        <w:rPr>
          <w:color w:val="auto"/>
        </w:rPr>
      </w:pPr>
    </w:p>
    <w:p w14:paraId="2441F6E7" w14:textId="0AFC4432" w:rsidR="00E64B5D" w:rsidRPr="000F347E" w:rsidRDefault="00E64B5D" w:rsidP="005A3E37">
      <w:pPr>
        <w:tabs>
          <w:tab w:val="left" w:pos="274"/>
          <w:tab w:val="left" w:pos="806"/>
          <w:tab w:val="left" w:pos="1440"/>
          <w:tab w:val="left" w:pos="2074"/>
        </w:tabs>
        <w:autoSpaceDE w:val="0"/>
        <w:autoSpaceDN w:val="0"/>
        <w:adjustRightInd w:val="0"/>
        <w:spacing w:after="0" w:line="240" w:lineRule="auto"/>
        <w:jc w:val="center"/>
        <w:rPr>
          <w:color w:val="auto"/>
        </w:rPr>
      </w:pPr>
      <w:r w:rsidRPr="000F347E">
        <w:rPr>
          <w:color w:val="auto"/>
        </w:rPr>
        <w:t xml:space="preserve">Effective Date: </w:t>
      </w:r>
      <w:r w:rsidR="00DF335D" w:rsidRPr="00DF335D">
        <w:rPr>
          <w:rFonts w:eastAsia="Times New Roman"/>
          <w:color w:val="auto"/>
        </w:rPr>
        <w:t xml:space="preserve"> </w:t>
      </w:r>
      <w:r w:rsidR="007A3ACA">
        <w:rPr>
          <w:rFonts w:eastAsia="Times New Roman"/>
          <w:color w:val="auto"/>
        </w:rPr>
        <w:t>08/18/2020</w:t>
      </w:r>
    </w:p>
    <w:p w14:paraId="11A9C6A0" w14:textId="77777777" w:rsidR="007105C6" w:rsidRPr="000F347E" w:rsidRDefault="007105C6" w:rsidP="005A3E37">
      <w:pPr>
        <w:tabs>
          <w:tab w:val="left" w:pos="274"/>
          <w:tab w:val="left" w:pos="806"/>
          <w:tab w:val="left" w:pos="1440"/>
          <w:tab w:val="left" w:pos="2074"/>
        </w:tabs>
        <w:autoSpaceDE w:val="0"/>
        <w:autoSpaceDN w:val="0"/>
        <w:adjustRightInd w:val="0"/>
        <w:spacing w:after="0" w:line="240" w:lineRule="auto"/>
        <w:rPr>
          <w:color w:val="auto"/>
        </w:rPr>
      </w:pPr>
    </w:p>
    <w:p w14:paraId="39359F46" w14:textId="39B6519B" w:rsidR="007105C6" w:rsidRPr="000F347E" w:rsidRDefault="007105C6" w:rsidP="005A3E37">
      <w:pPr>
        <w:tabs>
          <w:tab w:val="left" w:pos="274"/>
          <w:tab w:val="left" w:pos="806"/>
          <w:tab w:val="left" w:pos="1440"/>
          <w:tab w:val="left" w:pos="2070"/>
        </w:tabs>
        <w:spacing w:after="0" w:line="240" w:lineRule="auto"/>
        <w:ind w:left="2070" w:hanging="2070"/>
        <w:rPr>
          <w:color w:val="auto"/>
        </w:rPr>
      </w:pPr>
      <w:r w:rsidRPr="000F347E">
        <w:rPr>
          <w:color w:val="auto"/>
        </w:rPr>
        <w:t>CORNERSTONE:</w:t>
      </w:r>
      <w:r w:rsidRPr="000F347E">
        <w:rPr>
          <w:color w:val="auto"/>
        </w:rPr>
        <w:tab/>
      </w:r>
      <w:r w:rsidR="00F32E59" w:rsidRPr="000F347E">
        <w:rPr>
          <w:color w:val="auto"/>
        </w:rPr>
        <w:t xml:space="preserve">Initiating Events, </w:t>
      </w:r>
      <w:r w:rsidR="005A3E37" w:rsidRPr="000F347E">
        <w:rPr>
          <w:color w:val="auto"/>
        </w:rPr>
        <w:t>Mitigating Systems</w:t>
      </w:r>
    </w:p>
    <w:p w14:paraId="592C0E47" w14:textId="77777777" w:rsidR="007105C6" w:rsidRPr="000F347E" w:rsidRDefault="007105C6" w:rsidP="005A3E37">
      <w:pPr>
        <w:tabs>
          <w:tab w:val="left" w:pos="274"/>
          <w:tab w:val="left" w:pos="806"/>
          <w:tab w:val="left" w:pos="1440"/>
          <w:tab w:val="left" w:pos="2070"/>
        </w:tabs>
        <w:spacing w:after="0" w:line="240" w:lineRule="auto"/>
        <w:ind w:left="2070" w:hanging="2070"/>
        <w:rPr>
          <w:color w:val="auto"/>
        </w:rPr>
      </w:pPr>
    </w:p>
    <w:p w14:paraId="0A2CAF6F" w14:textId="61D4C252" w:rsidR="007105C6" w:rsidRPr="000F347E" w:rsidRDefault="007105C6" w:rsidP="005A3E37">
      <w:pPr>
        <w:tabs>
          <w:tab w:val="left" w:pos="274"/>
          <w:tab w:val="left" w:pos="806"/>
          <w:tab w:val="left" w:pos="1440"/>
          <w:tab w:val="left" w:pos="2070"/>
        </w:tabs>
        <w:spacing w:after="0" w:line="240" w:lineRule="auto"/>
        <w:ind w:left="2070" w:hanging="2070"/>
        <w:rPr>
          <w:color w:val="auto"/>
        </w:rPr>
      </w:pPr>
      <w:r w:rsidRPr="000F347E">
        <w:rPr>
          <w:color w:val="auto"/>
        </w:rPr>
        <w:t>APPLICABILITY:</w:t>
      </w:r>
      <w:r w:rsidRPr="000F347E">
        <w:rPr>
          <w:color w:val="auto"/>
        </w:rPr>
        <w:tab/>
        <w:t xml:space="preserve">This Temporary Instruction (TI) applies to </w:t>
      </w:r>
      <w:r w:rsidR="008C7C3E" w:rsidRPr="000F347E">
        <w:rPr>
          <w:color w:val="auto"/>
        </w:rPr>
        <w:t>the</w:t>
      </w:r>
      <w:r w:rsidRPr="000F347E">
        <w:rPr>
          <w:color w:val="auto"/>
        </w:rPr>
        <w:t xml:space="preserve"> holders of operating licenses for </w:t>
      </w:r>
      <w:r w:rsidR="00533802" w:rsidRPr="000F347E">
        <w:rPr>
          <w:color w:val="auto"/>
        </w:rPr>
        <w:t xml:space="preserve">operating </w:t>
      </w:r>
      <w:r w:rsidRPr="000F347E">
        <w:rPr>
          <w:color w:val="auto"/>
        </w:rPr>
        <w:t>nuclear power reactors</w:t>
      </w:r>
      <w:r w:rsidR="002748AE" w:rsidRPr="000F347E">
        <w:rPr>
          <w:color w:val="auto"/>
        </w:rPr>
        <w:t xml:space="preserve"> who have </w:t>
      </w:r>
      <w:r w:rsidR="00B95035" w:rsidRPr="000F347E">
        <w:rPr>
          <w:color w:val="auto"/>
        </w:rPr>
        <w:t>implemented</w:t>
      </w:r>
      <w:r w:rsidR="002748AE" w:rsidRPr="000F347E">
        <w:rPr>
          <w:color w:val="auto"/>
        </w:rPr>
        <w:t xml:space="preserve"> </w:t>
      </w:r>
      <w:r w:rsidR="006156A9" w:rsidRPr="000F347E">
        <w:rPr>
          <w:color w:val="auto"/>
        </w:rPr>
        <w:t>actions to protect against open phase conditions (OPCs)</w:t>
      </w:r>
      <w:r w:rsidR="008E098B" w:rsidRPr="000F347E">
        <w:rPr>
          <w:color w:val="auto"/>
        </w:rPr>
        <w:t xml:space="preserve">. </w:t>
      </w:r>
      <w:r w:rsidR="00FD4E80" w:rsidRPr="000F347E">
        <w:rPr>
          <w:color w:val="auto"/>
        </w:rPr>
        <w:t xml:space="preserve"> </w:t>
      </w:r>
      <w:r w:rsidR="00F3686F" w:rsidRPr="000F347E">
        <w:rPr>
          <w:color w:val="auto"/>
        </w:rPr>
        <w:t xml:space="preserve">This TI is to be performed </w:t>
      </w:r>
      <w:r w:rsidR="00426FCD" w:rsidRPr="000F347E">
        <w:rPr>
          <w:color w:val="auto"/>
        </w:rPr>
        <w:t xml:space="preserve">at all </w:t>
      </w:r>
      <w:r w:rsidR="00D02EB8" w:rsidRPr="000F347E">
        <w:rPr>
          <w:color w:val="auto"/>
        </w:rPr>
        <w:t xml:space="preserve">current </w:t>
      </w:r>
      <w:r w:rsidR="00185C7A" w:rsidRPr="000F347E">
        <w:rPr>
          <w:color w:val="auto"/>
        </w:rPr>
        <w:t xml:space="preserve">operating plants </w:t>
      </w:r>
      <w:r w:rsidR="00D02EB8" w:rsidRPr="000F347E">
        <w:rPr>
          <w:color w:val="auto"/>
        </w:rPr>
        <w:t xml:space="preserve">with the </w:t>
      </w:r>
      <w:r w:rsidR="00185C7A" w:rsidRPr="000F347E">
        <w:rPr>
          <w:color w:val="auto"/>
        </w:rPr>
        <w:t>except</w:t>
      </w:r>
      <w:r w:rsidR="00D02EB8" w:rsidRPr="000F347E">
        <w:rPr>
          <w:color w:val="auto"/>
        </w:rPr>
        <w:t>ion of</w:t>
      </w:r>
      <w:r w:rsidR="00185C7A" w:rsidRPr="000F347E">
        <w:rPr>
          <w:color w:val="auto"/>
        </w:rPr>
        <w:t xml:space="preserve"> </w:t>
      </w:r>
      <w:r w:rsidR="00265A0E" w:rsidRPr="000F347E">
        <w:rPr>
          <w:color w:val="auto"/>
        </w:rPr>
        <w:t xml:space="preserve">Seabrook </w:t>
      </w:r>
      <w:r w:rsidR="00374B90" w:rsidRPr="000F347E">
        <w:rPr>
          <w:color w:val="auto"/>
        </w:rPr>
        <w:t xml:space="preserve">Station, </w:t>
      </w:r>
      <w:r w:rsidR="00F91C85" w:rsidRPr="000F347E">
        <w:rPr>
          <w:color w:val="auto"/>
        </w:rPr>
        <w:t>Unit</w:t>
      </w:r>
      <w:r w:rsidR="00F91C85">
        <w:rPr>
          <w:color w:val="auto"/>
        </w:rPr>
        <w:t> </w:t>
      </w:r>
      <w:r w:rsidR="00374B90" w:rsidRPr="000F347E">
        <w:rPr>
          <w:color w:val="auto"/>
        </w:rPr>
        <w:t>1</w:t>
      </w:r>
      <w:r w:rsidR="00C67B6E" w:rsidRPr="000F347E">
        <w:rPr>
          <w:color w:val="auto"/>
        </w:rPr>
        <w:t>,</w:t>
      </w:r>
      <w:r w:rsidR="00603EBD" w:rsidRPr="000F347E">
        <w:rPr>
          <w:color w:val="auto"/>
        </w:rPr>
        <w:t xml:space="preserve"> </w:t>
      </w:r>
      <w:r w:rsidR="00C67B6E" w:rsidRPr="000F347E">
        <w:rPr>
          <w:color w:val="auto"/>
        </w:rPr>
        <w:t>plants seeking NRC approval i</w:t>
      </w:r>
      <w:r w:rsidR="002A750D" w:rsidRPr="000F347E">
        <w:rPr>
          <w:color w:val="auto"/>
        </w:rPr>
        <w:t>n accordance with</w:t>
      </w:r>
      <w:r w:rsidR="00C67B6E" w:rsidRPr="000F347E">
        <w:rPr>
          <w:color w:val="auto"/>
        </w:rPr>
        <w:t xml:space="preserve"> 10 CFR 50.90, </w:t>
      </w:r>
      <w:r w:rsidR="00085764" w:rsidRPr="000F347E">
        <w:rPr>
          <w:color w:val="auto"/>
        </w:rPr>
        <w:t xml:space="preserve">and sites that </w:t>
      </w:r>
      <w:r w:rsidR="005100AB" w:rsidRPr="000F347E">
        <w:rPr>
          <w:color w:val="auto"/>
        </w:rPr>
        <w:t xml:space="preserve">have informed the NRC of their intent to </w:t>
      </w:r>
      <w:r w:rsidR="00085764" w:rsidRPr="000F347E">
        <w:rPr>
          <w:color w:val="auto"/>
        </w:rPr>
        <w:t xml:space="preserve">decommission prior to </w:t>
      </w:r>
      <w:r w:rsidR="00D02EB8" w:rsidRPr="000F347E">
        <w:rPr>
          <w:color w:val="auto"/>
        </w:rPr>
        <w:t>0</w:t>
      </w:r>
      <w:r w:rsidR="00085764" w:rsidRPr="000F347E">
        <w:rPr>
          <w:color w:val="auto"/>
        </w:rPr>
        <w:t>1/30/</w:t>
      </w:r>
      <w:r w:rsidR="009D563C" w:rsidRPr="00E87B70">
        <w:rPr>
          <w:color w:val="auto"/>
        </w:rPr>
        <w:t>2021</w:t>
      </w:r>
      <w:r w:rsidR="00085764" w:rsidRPr="00E87B70">
        <w:rPr>
          <w:color w:val="auto"/>
        </w:rPr>
        <w:t>.</w:t>
      </w:r>
    </w:p>
    <w:p w14:paraId="6F52EF8A" w14:textId="77777777" w:rsidR="007105C6" w:rsidRPr="000F347E" w:rsidRDefault="007105C6" w:rsidP="005A3E37">
      <w:pPr>
        <w:tabs>
          <w:tab w:val="left" w:pos="274"/>
          <w:tab w:val="left" w:pos="806"/>
          <w:tab w:val="left" w:pos="1440"/>
          <w:tab w:val="left" w:pos="2074"/>
        </w:tabs>
        <w:spacing w:after="0" w:line="240" w:lineRule="auto"/>
        <w:rPr>
          <w:color w:val="auto"/>
        </w:rPr>
      </w:pPr>
    </w:p>
    <w:p w14:paraId="5BBC8681" w14:textId="77777777" w:rsidR="00F32E59" w:rsidRPr="000F347E" w:rsidRDefault="00F32E59" w:rsidP="005A3E37">
      <w:pPr>
        <w:tabs>
          <w:tab w:val="left" w:pos="274"/>
          <w:tab w:val="left" w:pos="806"/>
          <w:tab w:val="left" w:pos="1440"/>
          <w:tab w:val="left" w:pos="2074"/>
        </w:tabs>
        <w:spacing w:after="0" w:line="240" w:lineRule="auto"/>
        <w:rPr>
          <w:color w:val="auto"/>
        </w:rPr>
      </w:pPr>
    </w:p>
    <w:p w14:paraId="6A80E8FD" w14:textId="7E7BC1AD" w:rsidR="007105C6" w:rsidRPr="000F347E" w:rsidRDefault="007105C6" w:rsidP="005A3E37">
      <w:pPr>
        <w:tabs>
          <w:tab w:val="left" w:pos="274"/>
          <w:tab w:val="left" w:pos="806"/>
          <w:tab w:val="left" w:pos="1440"/>
          <w:tab w:val="left" w:pos="2074"/>
        </w:tabs>
        <w:spacing w:after="0" w:line="240" w:lineRule="auto"/>
        <w:rPr>
          <w:color w:val="auto"/>
        </w:rPr>
      </w:pPr>
      <w:r w:rsidRPr="000F347E">
        <w:rPr>
          <w:color w:val="auto"/>
        </w:rPr>
        <w:t>2515/</w:t>
      </w:r>
      <w:r w:rsidR="00570E6F" w:rsidRPr="000F347E">
        <w:rPr>
          <w:color w:val="auto"/>
        </w:rPr>
        <w:t>194</w:t>
      </w:r>
      <w:r w:rsidR="00D02ED2" w:rsidRPr="000F347E">
        <w:rPr>
          <w:color w:val="auto"/>
        </w:rPr>
        <w:noBreakHyphen/>
      </w:r>
      <w:r w:rsidRPr="000F347E">
        <w:rPr>
          <w:color w:val="auto"/>
        </w:rPr>
        <w:t>01</w:t>
      </w:r>
      <w:r w:rsidRPr="000F347E">
        <w:rPr>
          <w:color w:val="auto"/>
        </w:rPr>
        <w:tab/>
        <w:t>OBJECTIVE</w:t>
      </w:r>
    </w:p>
    <w:p w14:paraId="6E7721DA" w14:textId="77777777" w:rsidR="00B2040D" w:rsidRPr="000F347E" w:rsidRDefault="00B2040D" w:rsidP="005A3E37">
      <w:pPr>
        <w:pStyle w:val="NoSpacing"/>
        <w:ind w:left="720"/>
        <w:rPr>
          <w:color w:val="auto"/>
        </w:rPr>
      </w:pPr>
    </w:p>
    <w:p w14:paraId="6B5A9045" w14:textId="4C8759D8" w:rsidR="00B95035" w:rsidRPr="000F347E" w:rsidRDefault="00B95035" w:rsidP="005A3E37">
      <w:pPr>
        <w:pStyle w:val="NoSpacing"/>
        <w:numPr>
          <w:ilvl w:val="1"/>
          <w:numId w:val="4"/>
        </w:numPr>
        <w:rPr>
          <w:color w:val="auto"/>
        </w:rPr>
      </w:pPr>
      <w:r w:rsidRPr="000F347E">
        <w:rPr>
          <w:color w:val="auto"/>
        </w:rPr>
        <w:t>To verify that licensees have appropriately implemented the</w:t>
      </w:r>
      <w:r w:rsidR="00190C03" w:rsidRPr="000F347E">
        <w:rPr>
          <w:color w:val="auto"/>
        </w:rPr>
        <w:t xml:space="preserve"> Nuclear Energy Institute (NEI)</w:t>
      </w:r>
      <w:r w:rsidRPr="000F347E">
        <w:rPr>
          <w:color w:val="auto"/>
        </w:rPr>
        <w:t xml:space="preserve"> voluntary industry initiative (VII</w:t>
      </w:r>
      <w:r w:rsidRPr="00E87B70">
        <w:rPr>
          <w:color w:val="auto"/>
        </w:rPr>
        <w:t>)</w:t>
      </w:r>
      <w:r w:rsidR="00E32454" w:rsidRPr="00E87B70">
        <w:rPr>
          <w:color w:val="auto"/>
        </w:rPr>
        <w:t>, Revision 3,</w:t>
      </w:r>
      <w:r w:rsidR="004567C5" w:rsidRPr="000F347E">
        <w:rPr>
          <w:color w:val="auto"/>
        </w:rPr>
        <w:t xml:space="preserve"> </w:t>
      </w:r>
      <w:r w:rsidR="00B70D7A" w:rsidRPr="000F347E">
        <w:rPr>
          <w:color w:val="auto"/>
        </w:rPr>
        <w:t>including updating their licensing basis to reflect the need to protect against OPCs.</w:t>
      </w:r>
    </w:p>
    <w:p w14:paraId="3F785F3E" w14:textId="77777777" w:rsidR="00F068F6" w:rsidRPr="000F347E" w:rsidRDefault="00F068F6" w:rsidP="000F347E">
      <w:pPr>
        <w:pStyle w:val="NoSpacing"/>
        <w:ind w:left="720"/>
        <w:rPr>
          <w:color w:val="auto"/>
        </w:rPr>
      </w:pPr>
    </w:p>
    <w:p w14:paraId="2A1CA940" w14:textId="77777777" w:rsidR="00F32E59" w:rsidRPr="000F347E" w:rsidRDefault="00F32E59" w:rsidP="005A3E37">
      <w:pPr>
        <w:tabs>
          <w:tab w:val="left" w:pos="274"/>
          <w:tab w:val="left" w:pos="806"/>
          <w:tab w:val="left" w:pos="1440"/>
          <w:tab w:val="left" w:pos="2074"/>
        </w:tabs>
        <w:spacing w:after="0" w:line="240" w:lineRule="auto"/>
        <w:rPr>
          <w:color w:val="auto"/>
        </w:rPr>
      </w:pPr>
    </w:p>
    <w:p w14:paraId="2895C322" w14:textId="6B086678" w:rsidR="007105C6" w:rsidRPr="000F347E" w:rsidRDefault="007105C6" w:rsidP="005A3E37">
      <w:pPr>
        <w:tabs>
          <w:tab w:val="left" w:pos="274"/>
          <w:tab w:val="left" w:pos="806"/>
          <w:tab w:val="left" w:pos="1440"/>
          <w:tab w:val="left" w:pos="2074"/>
        </w:tabs>
        <w:spacing w:after="0" w:line="240" w:lineRule="auto"/>
        <w:rPr>
          <w:color w:val="auto"/>
        </w:rPr>
      </w:pPr>
      <w:r w:rsidRPr="000F347E">
        <w:rPr>
          <w:color w:val="auto"/>
        </w:rPr>
        <w:t>2515/</w:t>
      </w:r>
      <w:r w:rsidR="00570E6F" w:rsidRPr="000F347E">
        <w:rPr>
          <w:color w:val="auto"/>
        </w:rPr>
        <w:t>194</w:t>
      </w:r>
      <w:r w:rsidR="00D02ED2" w:rsidRPr="000F347E">
        <w:rPr>
          <w:color w:val="auto"/>
        </w:rPr>
        <w:noBreakHyphen/>
      </w:r>
      <w:r w:rsidRPr="000F347E">
        <w:rPr>
          <w:color w:val="auto"/>
        </w:rPr>
        <w:t>02</w:t>
      </w:r>
      <w:r w:rsidRPr="000F347E">
        <w:rPr>
          <w:color w:val="auto"/>
        </w:rPr>
        <w:tab/>
        <w:t>BACKGROUND</w:t>
      </w:r>
    </w:p>
    <w:p w14:paraId="146BC2C0" w14:textId="77777777" w:rsidR="007105C6" w:rsidRPr="000F347E" w:rsidRDefault="007105C6" w:rsidP="005A3E37">
      <w:pPr>
        <w:pStyle w:val="Default"/>
        <w:rPr>
          <w:rFonts w:ascii="Arial" w:hAnsi="Arial"/>
          <w:color w:val="auto"/>
          <w:sz w:val="22"/>
        </w:rPr>
      </w:pPr>
    </w:p>
    <w:p w14:paraId="051AF999" w14:textId="77777777" w:rsidR="00734556" w:rsidRPr="000F347E" w:rsidRDefault="00734556" w:rsidP="005A3E37">
      <w:pPr>
        <w:spacing w:after="0" w:line="240" w:lineRule="auto"/>
        <w:rPr>
          <w:color w:val="auto"/>
          <w:u w:val="single"/>
        </w:rPr>
      </w:pPr>
      <w:r w:rsidRPr="000F347E">
        <w:rPr>
          <w:color w:val="auto"/>
          <w:u w:val="single"/>
        </w:rPr>
        <w:t>Event at Byron Nuclear Plant</w:t>
      </w:r>
    </w:p>
    <w:p w14:paraId="69F1E4F5" w14:textId="77777777" w:rsidR="00A65421" w:rsidRPr="000F347E" w:rsidRDefault="00A65421" w:rsidP="00A65421">
      <w:pPr>
        <w:spacing w:after="0" w:line="240" w:lineRule="auto"/>
        <w:rPr>
          <w:color w:val="auto"/>
        </w:rPr>
      </w:pPr>
    </w:p>
    <w:p w14:paraId="76E61EBF" w14:textId="52991A4F" w:rsidR="00734556" w:rsidRPr="000F347E" w:rsidRDefault="00A65421" w:rsidP="00A65421">
      <w:pPr>
        <w:spacing w:after="0" w:line="240" w:lineRule="auto"/>
        <w:rPr>
          <w:color w:val="auto"/>
        </w:rPr>
      </w:pPr>
      <w:r w:rsidRPr="000F347E">
        <w:rPr>
          <w:color w:val="auto"/>
        </w:rPr>
        <w:t>On January 30, 2012, Byron Station, Unit 2 experienced an automatic reactor trip from full</w:t>
      </w:r>
      <w:r w:rsidR="00E83CF2" w:rsidRPr="000F347E">
        <w:rPr>
          <w:color w:val="auto"/>
        </w:rPr>
        <w:t xml:space="preserve"> </w:t>
      </w:r>
      <w:r w:rsidRPr="000F347E">
        <w:rPr>
          <w:color w:val="auto"/>
        </w:rPr>
        <w:t>power because the reactor protection scheme detected an undervoltage condition on the 6.</w:t>
      </w:r>
      <w:r w:rsidR="00696E76" w:rsidRPr="000F347E">
        <w:rPr>
          <w:color w:val="auto"/>
        </w:rPr>
        <w:t>9</w:t>
      </w:r>
      <w:r w:rsidR="00696E76">
        <w:rPr>
          <w:color w:val="auto"/>
        </w:rPr>
        <w:t> </w:t>
      </w:r>
      <w:r w:rsidR="00E83CF2" w:rsidRPr="000F347E">
        <w:rPr>
          <w:color w:val="auto"/>
        </w:rPr>
        <w:t xml:space="preserve">kilovolt (kV) </w:t>
      </w:r>
      <w:r w:rsidRPr="000F347E">
        <w:rPr>
          <w:color w:val="auto"/>
        </w:rPr>
        <w:t>buses that power reactor coolant pumps (RCPs) B and C (undervoltage on</w:t>
      </w:r>
      <w:r w:rsidR="00E83CF2" w:rsidRPr="000F347E">
        <w:rPr>
          <w:color w:val="auto"/>
        </w:rPr>
        <w:t xml:space="preserve"> </w:t>
      </w:r>
      <w:r w:rsidRPr="000F347E">
        <w:rPr>
          <w:color w:val="auto"/>
        </w:rPr>
        <w:t>two of four RCPs initiate a reactor trip).</w:t>
      </w:r>
      <w:r w:rsidR="00E83CF2" w:rsidRPr="000F347E">
        <w:rPr>
          <w:color w:val="auto"/>
        </w:rPr>
        <w:t xml:space="preserve"> </w:t>
      </w:r>
    </w:p>
    <w:p w14:paraId="46DDED1E" w14:textId="77777777" w:rsidR="00734556" w:rsidRPr="000F347E" w:rsidRDefault="00734556" w:rsidP="005A3E37">
      <w:pPr>
        <w:spacing w:after="0" w:line="240" w:lineRule="auto"/>
        <w:rPr>
          <w:color w:val="auto"/>
        </w:rPr>
      </w:pPr>
    </w:p>
    <w:p w14:paraId="4ADE793B" w14:textId="1CD033A6" w:rsidR="00734556" w:rsidRPr="000F347E" w:rsidRDefault="00734556" w:rsidP="005A3E37">
      <w:pPr>
        <w:spacing w:after="0" w:line="240" w:lineRule="auto"/>
        <w:rPr>
          <w:color w:val="auto"/>
        </w:rPr>
      </w:pPr>
      <w:r w:rsidRPr="000F347E">
        <w:rPr>
          <w:color w:val="auto"/>
        </w:rPr>
        <w:t>Byron Station is a two</w:t>
      </w:r>
      <w:r w:rsidR="00D02ED2" w:rsidRPr="000F347E">
        <w:rPr>
          <w:color w:val="auto"/>
        </w:rPr>
        <w:noBreakHyphen/>
      </w:r>
      <w:r w:rsidRPr="000F347E">
        <w:rPr>
          <w:color w:val="auto"/>
        </w:rPr>
        <w:t xml:space="preserve">unit pressurized water reactor plant. </w:t>
      </w:r>
      <w:r w:rsidR="00FD4E80" w:rsidRPr="000F347E">
        <w:rPr>
          <w:color w:val="auto"/>
        </w:rPr>
        <w:t xml:space="preserve"> </w:t>
      </w:r>
      <w:r w:rsidRPr="000F347E">
        <w:rPr>
          <w:color w:val="auto"/>
        </w:rPr>
        <w:t>The electrical distribution system for each unit consists of four non</w:t>
      </w:r>
      <w:r w:rsidR="00D02ED2" w:rsidRPr="000F347E">
        <w:rPr>
          <w:color w:val="auto"/>
        </w:rPr>
        <w:noBreakHyphen/>
      </w:r>
      <w:r w:rsidRPr="000F347E">
        <w:rPr>
          <w:color w:val="auto"/>
        </w:rPr>
        <w:t>safety 6.9</w:t>
      </w:r>
      <w:r w:rsidR="00D02ED2" w:rsidRPr="000F347E">
        <w:rPr>
          <w:color w:val="auto"/>
        </w:rPr>
        <w:noBreakHyphen/>
      </w:r>
      <w:r w:rsidRPr="000F347E">
        <w:rPr>
          <w:color w:val="auto"/>
        </w:rPr>
        <w:t>kV buses, two non</w:t>
      </w:r>
      <w:r w:rsidR="00D02ED2" w:rsidRPr="000F347E">
        <w:rPr>
          <w:color w:val="auto"/>
        </w:rPr>
        <w:noBreakHyphen/>
      </w:r>
      <w:r w:rsidRPr="000F347E">
        <w:rPr>
          <w:color w:val="auto"/>
        </w:rPr>
        <w:t>safety 4 kV buses, and two</w:t>
      </w:r>
      <w:r w:rsidR="002262E5" w:rsidRPr="000F347E">
        <w:rPr>
          <w:color w:val="auto"/>
        </w:rPr>
        <w:t xml:space="preserve"> </w:t>
      </w:r>
      <w:r w:rsidRPr="000F347E">
        <w:rPr>
          <w:color w:val="auto"/>
        </w:rPr>
        <w:t>engineered safety features (ESF) 4</w:t>
      </w:r>
      <w:r w:rsidR="00D02ED2" w:rsidRPr="000F347E">
        <w:rPr>
          <w:color w:val="auto"/>
        </w:rPr>
        <w:noBreakHyphen/>
      </w:r>
      <w:r w:rsidRPr="000F347E">
        <w:rPr>
          <w:color w:val="auto"/>
        </w:rPr>
        <w:t xml:space="preserve">kV station buses. </w:t>
      </w:r>
      <w:r w:rsidR="00FD4E80" w:rsidRPr="000F347E">
        <w:rPr>
          <w:color w:val="auto"/>
        </w:rPr>
        <w:t xml:space="preserve"> </w:t>
      </w:r>
      <w:r w:rsidRPr="000F347E">
        <w:rPr>
          <w:color w:val="auto"/>
        </w:rPr>
        <w:t>During normal plant operation, the safety (or ESF buses) and non</w:t>
      </w:r>
      <w:r w:rsidR="00D02ED2" w:rsidRPr="000F347E">
        <w:rPr>
          <w:color w:val="auto"/>
        </w:rPr>
        <w:noBreakHyphen/>
      </w:r>
      <w:r w:rsidRPr="000F347E">
        <w:rPr>
          <w:color w:val="auto"/>
        </w:rPr>
        <w:t>safety buses (or non</w:t>
      </w:r>
      <w:r w:rsidR="00D02ED2" w:rsidRPr="000F347E">
        <w:rPr>
          <w:color w:val="auto"/>
        </w:rPr>
        <w:noBreakHyphen/>
      </w:r>
      <w:r w:rsidRPr="000F347E">
        <w:rPr>
          <w:color w:val="auto"/>
        </w:rPr>
        <w:t xml:space="preserve">ESF) are powered from the Unit Auxiliary Transformers (UATs). </w:t>
      </w:r>
      <w:r w:rsidR="00FD4E80" w:rsidRPr="000F347E">
        <w:rPr>
          <w:color w:val="auto"/>
        </w:rPr>
        <w:t xml:space="preserve"> </w:t>
      </w:r>
      <w:r w:rsidRPr="000F347E">
        <w:rPr>
          <w:color w:val="auto"/>
        </w:rPr>
        <w:t>On the day of the event, two non</w:t>
      </w:r>
      <w:r w:rsidR="00D02ED2" w:rsidRPr="000F347E">
        <w:rPr>
          <w:color w:val="auto"/>
        </w:rPr>
        <w:noBreakHyphen/>
      </w:r>
      <w:r w:rsidRPr="000F347E">
        <w:rPr>
          <w:color w:val="auto"/>
        </w:rPr>
        <w:t>ESF 6.9</w:t>
      </w:r>
      <w:r w:rsidR="00D02ED2" w:rsidRPr="000F347E">
        <w:rPr>
          <w:color w:val="auto"/>
        </w:rPr>
        <w:noBreakHyphen/>
      </w:r>
      <w:r w:rsidRPr="000F347E">
        <w:rPr>
          <w:color w:val="auto"/>
        </w:rPr>
        <w:t>kV station buses that power two of the RCPs and the two 4</w:t>
      </w:r>
      <w:r w:rsidR="00D02ED2" w:rsidRPr="000F347E">
        <w:rPr>
          <w:color w:val="auto"/>
        </w:rPr>
        <w:noBreakHyphen/>
      </w:r>
      <w:r w:rsidRPr="000F347E">
        <w:rPr>
          <w:color w:val="auto"/>
        </w:rPr>
        <w:t>kV (ESF and non</w:t>
      </w:r>
      <w:r w:rsidR="00D02ED2" w:rsidRPr="000F347E">
        <w:rPr>
          <w:color w:val="auto"/>
        </w:rPr>
        <w:noBreakHyphen/>
      </w:r>
      <w:r w:rsidRPr="000F347E">
        <w:rPr>
          <w:color w:val="auto"/>
        </w:rPr>
        <w:t>ESF) buses were supplied by station auxiliary transformers (SATs) connected to the 345</w:t>
      </w:r>
      <w:r w:rsidR="00D02ED2" w:rsidRPr="000F347E">
        <w:rPr>
          <w:color w:val="auto"/>
        </w:rPr>
        <w:noBreakHyphen/>
      </w:r>
      <w:r w:rsidRPr="000F347E">
        <w:rPr>
          <w:color w:val="auto"/>
        </w:rPr>
        <w:t xml:space="preserve">kV offsite power switchyard (Figure 1 below). </w:t>
      </w:r>
      <w:r w:rsidR="00FD4E80" w:rsidRPr="000F347E">
        <w:rPr>
          <w:color w:val="auto"/>
        </w:rPr>
        <w:t xml:space="preserve"> </w:t>
      </w:r>
      <w:r w:rsidRPr="000F347E">
        <w:rPr>
          <w:color w:val="auto"/>
        </w:rPr>
        <w:t>The other two 6.9</w:t>
      </w:r>
      <w:r w:rsidR="00D02ED2" w:rsidRPr="000F347E">
        <w:rPr>
          <w:color w:val="auto"/>
        </w:rPr>
        <w:noBreakHyphen/>
      </w:r>
      <w:r w:rsidRPr="000F347E">
        <w:rPr>
          <w:color w:val="auto"/>
        </w:rPr>
        <w:t>kV and 4</w:t>
      </w:r>
      <w:r w:rsidR="00D02ED2" w:rsidRPr="000F347E">
        <w:rPr>
          <w:color w:val="auto"/>
        </w:rPr>
        <w:noBreakHyphen/>
      </w:r>
      <w:r w:rsidRPr="000F347E">
        <w:rPr>
          <w:color w:val="auto"/>
        </w:rPr>
        <w:t xml:space="preserve">kV buses were powered from the UATs. </w:t>
      </w:r>
      <w:r w:rsidR="00FD4E80" w:rsidRPr="000F347E">
        <w:rPr>
          <w:color w:val="auto"/>
        </w:rPr>
        <w:t xml:space="preserve"> </w:t>
      </w:r>
      <w:r w:rsidRPr="000F347E">
        <w:rPr>
          <w:color w:val="auto"/>
        </w:rPr>
        <w:t xml:space="preserve">The undervoltage condition on the SAT powered buses was caused by a broken inverted porcelain insulator stack of the </w:t>
      </w:r>
      <w:r w:rsidR="00A01FF3" w:rsidRPr="000F347E">
        <w:rPr>
          <w:color w:val="auto"/>
        </w:rPr>
        <w:t>p</w:t>
      </w:r>
      <w:r w:rsidRPr="000F347E">
        <w:rPr>
          <w:color w:val="auto"/>
        </w:rPr>
        <w:t>hase C conductor for the 345</w:t>
      </w:r>
      <w:r w:rsidR="00D02ED2" w:rsidRPr="000F347E">
        <w:rPr>
          <w:color w:val="auto"/>
        </w:rPr>
        <w:noBreakHyphen/>
      </w:r>
      <w:r w:rsidRPr="000F347E">
        <w:rPr>
          <w:color w:val="auto"/>
        </w:rPr>
        <w:t xml:space="preserve">kV power circuit that supplies both SATs. </w:t>
      </w:r>
      <w:r w:rsidR="00FD4E80" w:rsidRPr="000F347E">
        <w:rPr>
          <w:color w:val="auto"/>
        </w:rPr>
        <w:t xml:space="preserve"> </w:t>
      </w:r>
      <w:r w:rsidRPr="000F347E">
        <w:rPr>
          <w:color w:val="auto"/>
        </w:rPr>
        <w:t xml:space="preserve">The insulator failure caused the associated phase C conductor to break off from the power line disconnect switch resulting in a high impedance ground fault through the fallen </w:t>
      </w:r>
      <w:r w:rsidR="00A01FF3" w:rsidRPr="000F347E">
        <w:rPr>
          <w:color w:val="auto"/>
        </w:rPr>
        <w:t>p</w:t>
      </w:r>
      <w:r w:rsidRPr="000F347E">
        <w:rPr>
          <w:color w:val="auto"/>
        </w:rPr>
        <w:t xml:space="preserve">hase C conductor and a sustained open phase condition (OPC) on the high voltage side of the SAT. </w:t>
      </w:r>
      <w:r w:rsidR="00FD4E80" w:rsidRPr="000F347E">
        <w:rPr>
          <w:color w:val="auto"/>
        </w:rPr>
        <w:t xml:space="preserve"> </w:t>
      </w:r>
      <w:r w:rsidRPr="000F347E">
        <w:rPr>
          <w:color w:val="auto"/>
        </w:rPr>
        <w:t xml:space="preserve">The open circuit created an </w:t>
      </w:r>
      <w:r w:rsidRPr="000F347E">
        <w:rPr>
          <w:color w:val="auto"/>
        </w:rPr>
        <w:lastRenderedPageBreak/>
        <w:t>unbalanced voltage condition on the two 6.9</w:t>
      </w:r>
      <w:r w:rsidR="00D02ED2" w:rsidRPr="000F347E">
        <w:rPr>
          <w:color w:val="auto"/>
        </w:rPr>
        <w:noBreakHyphen/>
      </w:r>
      <w:r w:rsidRPr="000F347E">
        <w:rPr>
          <w:color w:val="auto"/>
        </w:rPr>
        <w:t>kV non</w:t>
      </w:r>
      <w:r w:rsidR="00D02ED2" w:rsidRPr="000F347E">
        <w:rPr>
          <w:color w:val="auto"/>
        </w:rPr>
        <w:noBreakHyphen/>
      </w:r>
      <w:r w:rsidRPr="000F347E">
        <w:rPr>
          <w:color w:val="auto"/>
        </w:rPr>
        <w:t>ESF RCP buses and the two 4.16</w:t>
      </w:r>
      <w:r w:rsidR="00D02ED2" w:rsidRPr="000F347E">
        <w:rPr>
          <w:color w:val="auto"/>
        </w:rPr>
        <w:noBreakHyphen/>
      </w:r>
      <w:r w:rsidRPr="000F347E">
        <w:rPr>
          <w:color w:val="auto"/>
        </w:rPr>
        <w:t>kV (ESF and non</w:t>
      </w:r>
      <w:r w:rsidR="00D02ED2" w:rsidRPr="000F347E">
        <w:rPr>
          <w:color w:val="auto"/>
        </w:rPr>
        <w:noBreakHyphen/>
      </w:r>
      <w:r w:rsidRPr="000F347E">
        <w:rPr>
          <w:color w:val="auto"/>
        </w:rPr>
        <w:t xml:space="preserve">ESF) buses. </w:t>
      </w:r>
      <w:r w:rsidR="00FD4E80" w:rsidRPr="000F347E">
        <w:rPr>
          <w:color w:val="auto"/>
        </w:rPr>
        <w:t xml:space="preserve"> </w:t>
      </w:r>
      <w:r w:rsidRPr="000F347E">
        <w:rPr>
          <w:color w:val="auto"/>
        </w:rPr>
        <w:t xml:space="preserve">After the reactor trip and subsequent generator trip, the two 6.9 kV buses, which were aligned to the UATs, automatically transferred to the SATs, as designed. </w:t>
      </w:r>
      <w:r w:rsidR="00FD4E80" w:rsidRPr="000F347E">
        <w:rPr>
          <w:color w:val="auto"/>
        </w:rPr>
        <w:t xml:space="preserve"> </w:t>
      </w:r>
      <w:r w:rsidRPr="000F347E">
        <w:rPr>
          <w:color w:val="auto"/>
        </w:rPr>
        <w:t xml:space="preserve">As a result of the open circuit on C phase, the load current in phases A and B increased and caused the remaining two operating RCPs to trip on phase overcurrent. </w:t>
      </w:r>
      <w:r w:rsidR="00FD4E80" w:rsidRPr="000F347E">
        <w:rPr>
          <w:color w:val="auto"/>
        </w:rPr>
        <w:t xml:space="preserve"> </w:t>
      </w:r>
      <w:r w:rsidRPr="000F347E">
        <w:rPr>
          <w:color w:val="auto"/>
        </w:rPr>
        <w:t>In the absence of any operating RCPs, control room operators performed a natural</w:t>
      </w:r>
      <w:r w:rsidR="00D02ED2" w:rsidRPr="000F347E">
        <w:rPr>
          <w:color w:val="auto"/>
        </w:rPr>
        <w:noBreakHyphen/>
      </w:r>
      <w:r w:rsidRPr="000F347E">
        <w:rPr>
          <w:color w:val="auto"/>
        </w:rPr>
        <w:t xml:space="preserve">circulation cooldown of the plant. </w:t>
      </w:r>
    </w:p>
    <w:p w14:paraId="53DDA466" w14:textId="77777777" w:rsidR="00734556" w:rsidRPr="000F347E" w:rsidRDefault="00734556" w:rsidP="005A3E37">
      <w:pPr>
        <w:spacing w:after="0" w:line="240" w:lineRule="auto"/>
        <w:rPr>
          <w:color w:val="auto"/>
        </w:rPr>
      </w:pPr>
    </w:p>
    <w:p w14:paraId="78F8C055" w14:textId="3C6F4398" w:rsidR="00734556" w:rsidRPr="000F347E" w:rsidRDefault="00734556" w:rsidP="005A3E37">
      <w:pPr>
        <w:spacing w:after="0" w:line="240" w:lineRule="auto"/>
        <w:rPr>
          <w:color w:val="auto"/>
        </w:rPr>
      </w:pPr>
      <w:r w:rsidRPr="000F347E">
        <w:rPr>
          <w:color w:val="auto"/>
        </w:rPr>
        <w:t xml:space="preserve">The SATs continued to power the 4.16 kV ESF buses A and B because of a design vulnerability that did not isolate the safety related buses from the degraded offsite power system. </w:t>
      </w:r>
      <w:r w:rsidR="00FD4E80" w:rsidRPr="000F347E">
        <w:rPr>
          <w:color w:val="auto"/>
        </w:rPr>
        <w:t xml:space="preserve"> </w:t>
      </w:r>
      <w:r w:rsidRPr="000F347E">
        <w:rPr>
          <w:color w:val="auto"/>
        </w:rPr>
        <w:t xml:space="preserve">Some ESF loads that were energized relied on equipment protective devices to prevent damage from an unbalanced overcurrent condition. </w:t>
      </w:r>
      <w:r w:rsidR="00FD4E80" w:rsidRPr="000F347E">
        <w:rPr>
          <w:color w:val="auto"/>
        </w:rPr>
        <w:t xml:space="preserve"> </w:t>
      </w:r>
      <w:r w:rsidRPr="000F347E">
        <w:rPr>
          <w:color w:val="auto"/>
        </w:rPr>
        <w:t>The phase overcurrent condition caused by the OPC actuated relays to trip several ESF loads.</w:t>
      </w:r>
    </w:p>
    <w:p w14:paraId="79F77091" w14:textId="77777777" w:rsidR="00734556" w:rsidRPr="000F347E" w:rsidRDefault="00734556" w:rsidP="005A3E37">
      <w:pPr>
        <w:spacing w:after="0" w:line="240" w:lineRule="auto"/>
        <w:rPr>
          <w:color w:val="auto"/>
        </w:rPr>
      </w:pPr>
    </w:p>
    <w:p w14:paraId="24A655E6" w14:textId="6567F117" w:rsidR="00734556" w:rsidRPr="000F347E" w:rsidRDefault="00734556" w:rsidP="005A3E37">
      <w:pPr>
        <w:spacing w:after="0" w:line="240" w:lineRule="auto"/>
        <w:rPr>
          <w:color w:val="auto"/>
        </w:rPr>
      </w:pPr>
      <w:r w:rsidRPr="000F347E">
        <w:rPr>
          <w:color w:val="auto"/>
        </w:rPr>
        <w:t xml:space="preserve">Approximately 8 minutes after the reactor trip, the control room operators diagnosed the loss of the </w:t>
      </w:r>
      <w:r w:rsidR="00A01FF3" w:rsidRPr="000F347E">
        <w:rPr>
          <w:color w:val="auto"/>
        </w:rPr>
        <w:t>p</w:t>
      </w:r>
      <w:r w:rsidRPr="000F347E">
        <w:rPr>
          <w:color w:val="auto"/>
        </w:rPr>
        <w:t xml:space="preserve">hase C condition and manually tripped circuit breakers to separate the unit buses from the offsite power source. </w:t>
      </w:r>
      <w:r w:rsidR="00FD4E80" w:rsidRPr="000F347E">
        <w:rPr>
          <w:color w:val="auto"/>
        </w:rPr>
        <w:t xml:space="preserve"> </w:t>
      </w:r>
      <w:r w:rsidRPr="000F347E">
        <w:rPr>
          <w:color w:val="auto"/>
        </w:rPr>
        <w:t>When the operators opened the SAT feeder breakers to the redundant 4.16</w:t>
      </w:r>
      <w:r w:rsidR="00D02ED2" w:rsidRPr="000F347E">
        <w:rPr>
          <w:color w:val="auto"/>
        </w:rPr>
        <w:noBreakHyphen/>
      </w:r>
      <w:r w:rsidRPr="000F347E">
        <w:rPr>
          <w:color w:val="auto"/>
        </w:rPr>
        <w:t xml:space="preserve">kV ESF buses, the loss of voltage relays started the emergency diesel generators (EDGs) and restored power to the ESF buses. </w:t>
      </w:r>
      <w:r w:rsidR="00FD4E80" w:rsidRPr="000F347E">
        <w:rPr>
          <w:color w:val="auto"/>
        </w:rPr>
        <w:t xml:space="preserve"> </w:t>
      </w:r>
      <w:r w:rsidRPr="000F347E">
        <w:rPr>
          <w:color w:val="auto"/>
        </w:rPr>
        <w:t xml:space="preserve">If the condition had been allowed to persist for an additional few minutes, damage to the RCP seals could have occurred through a loss of RCP seal cooling water. </w:t>
      </w:r>
      <w:r w:rsidR="00FD4E80" w:rsidRPr="000F347E">
        <w:rPr>
          <w:color w:val="auto"/>
        </w:rPr>
        <w:t xml:space="preserve"> </w:t>
      </w:r>
      <w:r w:rsidRPr="000F347E">
        <w:rPr>
          <w:color w:val="auto"/>
        </w:rPr>
        <w:t>This in turn, could have resulted in a loss of coolant from the RCP seals in the containment building.</w:t>
      </w:r>
    </w:p>
    <w:p w14:paraId="1C3A2FB3" w14:textId="77777777" w:rsidR="00734556" w:rsidRPr="000F347E" w:rsidRDefault="00734556" w:rsidP="005A3E37">
      <w:pPr>
        <w:spacing w:after="0" w:line="240" w:lineRule="auto"/>
        <w:rPr>
          <w:color w:val="auto"/>
        </w:rPr>
      </w:pPr>
      <w:r w:rsidRPr="000F347E">
        <w:rPr>
          <w:color w:val="auto"/>
        </w:rPr>
        <w:t xml:space="preserve"> </w:t>
      </w:r>
      <w:r w:rsidRPr="000F347E">
        <w:rPr>
          <w:noProof/>
          <w:color w:val="auto"/>
        </w:rPr>
        <w:drawing>
          <wp:inline distT="0" distB="0" distL="0" distR="0" wp14:anchorId="78505977" wp14:editId="3D85130E">
            <wp:extent cx="5977923" cy="3276600"/>
            <wp:effectExtent l="0" t="0" r="381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0287" cy="3277896"/>
                    </a:xfrm>
                    <a:prstGeom prst="rect">
                      <a:avLst/>
                    </a:prstGeom>
                    <a:noFill/>
                    <a:ln>
                      <a:noFill/>
                    </a:ln>
                  </pic:spPr>
                </pic:pic>
              </a:graphicData>
            </a:graphic>
          </wp:inline>
        </w:drawing>
      </w:r>
    </w:p>
    <w:p w14:paraId="7F44A304" w14:textId="77777777" w:rsidR="00734556" w:rsidRPr="000F347E" w:rsidRDefault="00734556" w:rsidP="005A3E37">
      <w:pPr>
        <w:spacing w:after="0" w:line="240" w:lineRule="auto"/>
        <w:rPr>
          <w:color w:val="auto"/>
        </w:rPr>
      </w:pPr>
    </w:p>
    <w:p w14:paraId="24DB1A0A" w14:textId="5F98E2EF" w:rsidR="000F4F62" w:rsidRPr="000F347E" w:rsidRDefault="000F4F62" w:rsidP="000F4F62">
      <w:pPr>
        <w:spacing w:after="0" w:line="240" w:lineRule="auto"/>
        <w:rPr>
          <w:color w:val="auto"/>
        </w:rPr>
      </w:pPr>
      <w:r w:rsidRPr="000F347E">
        <w:rPr>
          <w:color w:val="auto"/>
        </w:rPr>
        <w:t xml:space="preserve">Figure 1. </w:t>
      </w:r>
      <w:r w:rsidR="00FD4E80" w:rsidRPr="000F347E">
        <w:rPr>
          <w:color w:val="auto"/>
        </w:rPr>
        <w:t xml:space="preserve"> </w:t>
      </w:r>
      <w:r w:rsidRPr="000F347E">
        <w:rPr>
          <w:color w:val="auto"/>
        </w:rPr>
        <w:t>Simplified Schematic of Electrical busses associated with one train (Unit 2)</w:t>
      </w:r>
    </w:p>
    <w:p w14:paraId="16180171" w14:textId="77777777" w:rsidR="0028039A" w:rsidRPr="000F347E" w:rsidRDefault="0028039A" w:rsidP="005A3E37">
      <w:pPr>
        <w:spacing w:after="0" w:line="240" w:lineRule="auto"/>
        <w:rPr>
          <w:color w:val="auto"/>
        </w:rPr>
      </w:pPr>
    </w:p>
    <w:p w14:paraId="31FC17F4" w14:textId="77777777" w:rsidR="0028039A" w:rsidRPr="000F347E" w:rsidRDefault="0028039A" w:rsidP="005A3E37">
      <w:pPr>
        <w:spacing w:after="0" w:line="240" w:lineRule="auto"/>
        <w:rPr>
          <w:color w:val="auto"/>
        </w:rPr>
      </w:pPr>
    </w:p>
    <w:p w14:paraId="2F2FC58E" w14:textId="77777777" w:rsidR="0028039A" w:rsidRPr="000F347E" w:rsidRDefault="0028039A" w:rsidP="005A3E37">
      <w:pPr>
        <w:spacing w:after="0" w:line="240" w:lineRule="auto"/>
        <w:rPr>
          <w:color w:val="auto"/>
        </w:rPr>
      </w:pPr>
    </w:p>
    <w:p w14:paraId="56BAB13A" w14:textId="77777777" w:rsidR="0028039A" w:rsidRPr="000F347E" w:rsidRDefault="0028039A" w:rsidP="005A3E37">
      <w:pPr>
        <w:spacing w:after="0" w:line="240" w:lineRule="auto"/>
        <w:rPr>
          <w:color w:val="auto"/>
        </w:rPr>
      </w:pPr>
    </w:p>
    <w:p w14:paraId="2932D85A" w14:textId="77777777" w:rsidR="00734556" w:rsidRPr="000F347E" w:rsidRDefault="00734556" w:rsidP="005A3E37">
      <w:pPr>
        <w:spacing w:after="0" w:line="240" w:lineRule="auto"/>
        <w:rPr>
          <w:color w:val="auto"/>
        </w:rPr>
      </w:pPr>
    </w:p>
    <w:p w14:paraId="1EA2ACBE" w14:textId="0297EFA8" w:rsidR="00734556" w:rsidRPr="000F347E" w:rsidRDefault="00734556" w:rsidP="005A3E37">
      <w:pPr>
        <w:spacing w:after="0" w:line="240" w:lineRule="auto"/>
        <w:rPr>
          <w:color w:val="auto"/>
        </w:rPr>
      </w:pPr>
      <w:r w:rsidRPr="000F347E">
        <w:rPr>
          <w:color w:val="auto"/>
        </w:rPr>
        <w:lastRenderedPageBreak/>
        <w:t xml:space="preserve">A second event also occurred at Byron Station Unit 1 on February 28, 2012. </w:t>
      </w:r>
      <w:r w:rsidR="00675C82" w:rsidRPr="000F347E">
        <w:rPr>
          <w:color w:val="auto"/>
        </w:rPr>
        <w:t xml:space="preserve"> </w:t>
      </w:r>
      <w:r w:rsidRPr="000F347E">
        <w:rPr>
          <w:color w:val="auto"/>
        </w:rPr>
        <w:t>This event was also initiated by a failed inverted porcelain insulator that resulted in an open phase as well as a phase</w:t>
      </w:r>
      <w:r w:rsidR="00D02ED2" w:rsidRPr="000F347E">
        <w:rPr>
          <w:color w:val="auto"/>
        </w:rPr>
        <w:noBreakHyphen/>
      </w:r>
      <w:r w:rsidRPr="000F347E">
        <w:rPr>
          <w:color w:val="auto"/>
        </w:rPr>
        <w:t>to</w:t>
      </w:r>
      <w:r w:rsidR="00D02ED2" w:rsidRPr="000F347E">
        <w:rPr>
          <w:color w:val="auto"/>
        </w:rPr>
        <w:noBreakHyphen/>
      </w:r>
      <w:r w:rsidRPr="000F347E">
        <w:rPr>
          <w:color w:val="auto"/>
        </w:rPr>
        <w:t>ground fault on the line side of the circuit.  In this event, the fault current was high enough to actuate protective relaying on the 345</w:t>
      </w:r>
      <w:r w:rsidR="00D02ED2" w:rsidRPr="000F347E">
        <w:rPr>
          <w:color w:val="auto"/>
        </w:rPr>
        <w:noBreakHyphen/>
      </w:r>
      <w:r w:rsidRPr="000F347E">
        <w:rPr>
          <w:color w:val="auto"/>
        </w:rPr>
        <w:t xml:space="preserve">kV system. </w:t>
      </w:r>
      <w:r w:rsidR="00FD4E80" w:rsidRPr="000F347E">
        <w:rPr>
          <w:color w:val="auto"/>
        </w:rPr>
        <w:t xml:space="preserve"> </w:t>
      </w:r>
      <w:r w:rsidRPr="000F347E">
        <w:rPr>
          <w:color w:val="auto"/>
        </w:rPr>
        <w:t>The 4.16</w:t>
      </w:r>
      <w:r w:rsidR="00D02ED2" w:rsidRPr="000F347E">
        <w:rPr>
          <w:color w:val="auto"/>
        </w:rPr>
        <w:noBreakHyphen/>
      </w:r>
      <w:r w:rsidRPr="000F347E">
        <w:rPr>
          <w:color w:val="auto"/>
        </w:rPr>
        <w:t xml:space="preserve">kV ESFs buses experienced a </w:t>
      </w:r>
      <w:r w:rsidR="00406162" w:rsidRPr="000F347E">
        <w:rPr>
          <w:color w:val="auto"/>
        </w:rPr>
        <w:t>loss of voltage (</w:t>
      </w:r>
      <w:r w:rsidRPr="000F347E">
        <w:rPr>
          <w:color w:val="auto"/>
        </w:rPr>
        <w:t>LOV</w:t>
      </w:r>
      <w:r w:rsidR="00406162" w:rsidRPr="000F347E">
        <w:rPr>
          <w:color w:val="auto"/>
        </w:rPr>
        <w:t>)</w:t>
      </w:r>
      <w:r w:rsidRPr="000F347E">
        <w:rPr>
          <w:color w:val="auto"/>
        </w:rPr>
        <w:t xml:space="preserve"> caused by the opening of 345</w:t>
      </w:r>
      <w:r w:rsidR="00D02ED2" w:rsidRPr="000F347E">
        <w:rPr>
          <w:color w:val="auto"/>
        </w:rPr>
        <w:noBreakHyphen/>
      </w:r>
      <w:r w:rsidRPr="000F347E">
        <w:rPr>
          <w:color w:val="auto"/>
        </w:rPr>
        <w:t>kV system breakers, which resulted in a separation of the SATs from the 4.16</w:t>
      </w:r>
      <w:r w:rsidR="00D02ED2" w:rsidRPr="000F347E">
        <w:rPr>
          <w:color w:val="auto"/>
        </w:rPr>
        <w:noBreakHyphen/>
      </w:r>
      <w:r w:rsidRPr="000F347E">
        <w:rPr>
          <w:color w:val="auto"/>
        </w:rPr>
        <w:t>kV buses.  The two EDGs started and energized the</w:t>
      </w:r>
      <w:r w:rsidR="00406162" w:rsidRPr="000F347E">
        <w:rPr>
          <w:color w:val="auto"/>
        </w:rPr>
        <w:t xml:space="preserve"> </w:t>
      </w:r>
      <w:r w:rsidRPr="000F347E">
        <w:rPr>
          <w:color w:val="auto"/>
        </w:rPr>
        <w:t>4.16</w:t>
      </w:r>
      <w:r w:rsidR="00D02ED2" w:rsidRPr="000F347E">
        <w:rPr>
          <w:color w:val="auto"/>
        </w:rPr>
        <w:noBreakHyphen/>
      </w:r>
      <w:r w:rsidRPr="000F347E">
        <w:rPr>
          <w:color w:val="auto"/>
        </w:rPr>
        <w:t>kV ESF buses, as designed.</w:t>
      </w:r>
    </w:p>
    <w:p w14:paraId="61C9C9C4" w14:textId="77777777" w:rsidR="00734556" w:rsidRPr="000F347E" w:rsidRDefault="00734556" w:rsidP="005A3E37">
      <w:pPr>
        <w:spacing w:after="0" w:line="240" w:lineRule="auto"/>
        <w:rPr>
          <w:color w:val="auto"/>
        </w:rPr>
      </w:pPr>
    </w:p>
    <w:p w14:paraId="154E4EC1" w14:textId="77777777" w:rsidR="00734556" w:rsidRPr="000F347E" w:rsidRDefault="00734556" w:rsidP="005A3E37">
      <w:pPr>
        <w:spacing w:after="0" w:line="240" w:lineRule="auto"/>
        <w:rPr>
          <w:color w:val="auto"/>
          <w:u w:val="single"/>
        </w:rPr>
      </w:pPr>
      <w:r w:rsidRPr="000F347E">
        <w:rPr>
          <w:color w:val="auto"/>
          <w:u w:val="single"/>
        </w:rPr>
        <w:t>Operating Experience</w:t>
      </w:r>
    </w:p>
    <w:p w14:paraId="783000D3" w14:textId="77777777" w:rsidR="00B10F6B" w:rsidRPr="000F347E" w:rsidRDefault="00B10F6B" w:rsidP="005A3E37">
      <w:pPr>
        <w:spacing w:after="0" w:line="240" w:lineRule="auto"/>
        <w:rPr>
          <w:color w:val="auto"/>
        </w:rPr>
      </w:pPr>
    </w:p>
    <w:p w14:paraId="649CA020" w14:textId="43E1642D" w:rsidR="00734556" w:rsidRPr="000F347E" w:rsidRDefault="00734556" w:rsidP="005A3E37">
      <w:pPr>
        <w:spacing w:after="0" w:line="240" w:lineRule="auto"/>
        <w:rPr>
          <w:color w:val="auto"/>
        </w:rPr>
      </w:pPr>
      <w:r w:rsidRPr="000F347E">
        <w:rPr>
          <w:color w:val="auto"/>
        </w:rPr>
        <w:t xml:space="preserve">A review of other operating experience identified design vulnerabilities associated with single phase open circuit conditions at South Texas Project (South Texas), Unit 2 (Licensee Event Report (LER) 50 499/2001 001, </w:t>
      </w:r>
      <w:proofErr w:type="spellStart"/>
      <w:r w:rsidRPr="000F347E">
        <w:rPr>
          <w:color w:val="auto"/>
        </w:rPr>
        <w:t>Agencywide</w:t>
      </w:r>
      <w:proofErr w:type="spellEnd"/>
      <w:r w:rsidRPr="000F347E">
        <w:rPr>
          <w:color w:val="auto"/>
        </w:rPr>
        <w:t xml:space="preserve"> Documents Access and Management System (ADAMS) Accession No. </w:t>
      </w:r>
      <w:r w:rsidR="00E01F41">
        <w:rPr>
          <w:color w:val="auto"/>
        </w:rPr>
        <w:t xml:space="preserve"> </w:t>
      </w:r>
      <w:r w:rsidRPr="000F347E">
        <w:rPr>
          <w:color w:val="auto"/>
        </w:rPr>
        <w:t xml:space="preserve">ML011010017); Beaver Valley Power Station, Unit 1 (LER 50 334/2007 002, ADAMS Accession No. </w:t>
      </w:r>
      <w:r w:rsidR="00E01F41">
        <w:rPr>
          <w:color w:val="auto"/>
        </w:rPr>
        <w:t xml:space="preserve"> </w:t>
      </w:r>
      <w:r w:rsidRPr="000F347E">
        <w:rPr>
          <w:color w:val="auto"/>
        </w:rPr>
        <w:t>ML080280592); and a single event that affected Nine Mile Point, Unit 1 (LER 50 220/2005 04, ADAMS Accession No. ML060620519) and the neighboring James A. Fitzpatrick Power Plant (LER 50 3</w:t>
      </w:r>
      <w:r w:rsidR="00D02ED2" w:rsidRPr="000F347E">
        <w:rPr>
          <w:color w:val="auto"/>
        </w:rPr>
        <w:t>33/2005 06, ADAMS Accession No. </w:t>
      </w:r>
      <w:r w:rsidR="00E01F41">
        <w:rPr>
          <w:color w:val="auto"/>
        </w:rPr>
        <w:t xml:space="preserve"> </w:t>
      </w:r>
      <w:r w:rsidRPr="000F347E">
        <w:rPr>
          <w:color w:val="auto"/>
        </w:rPr>
        <w:t>ML060610079).</w:t>
      </w:r>
    </w:p>
    <w:p w14:paraId="67B7E708" w14:textId="77777777" w:rsidR="00734556" w:rsidRPr="000F347E" w:rsidRDefault="00734556" w:rsidP="005A3E37">
      <w:pPr>
        <w:spacing w:after="0" w:line="240" w:lineRule="auto"/>
        <w:rPr>
          <w:color w:val="auto"/>
        </w:rPr>
      </w:pPr>
    </w:p>
    <w:p w14:paraId="1526FDF8" w14:textId="6B3BD811" w:rsidR="00684A0E" w:rsidRPr="000F347E" w:rsidRDefault="00734556" w:rsidP="005A3E37">
      <w:pPr>
        <w:spacing w:after="0" w:line="240" w:lineRule="auto"/>
        <w:rPr>
          <w:rStyle w:val="Hyperlink"/>
          <w:color w:val="auto"/>
        </w:rPr>
      </w:pPr>
      <w:r w:rsidRPr="000F347E">
        <w:rPr>
          <w:color w:val="auto"/>
        </w:rPr>
        <w:t xml:space="preserve">These events involved offsite power circuits that were rendered inoperable because of an open circuit in one phase. </w:t>
      </w:r>
      <w:r w:rsidR="00FD4E80" w:rsidRPr="000F347E">
        <w:rPr>
          <w:color w:val="auto"/>
        </w:rPr>
        <w:t xml:space="preserve"> </w:t>
      </w:r>
      <w:r w:rsidRPr="000F347E">
        <w:rPr>
          <w:color w:val="auto"/>
        </w:rPr>
        <w:t>In each instance (except South Texas, Unit 2), the condition went undetected for several weeks because offsite power was not aligned to the ESF buses and therefore unloaded during normal operation and the surveillance tests, which recorded phase</w:t>
      </w:r>
      <w:r w:rsidR="00D02ED2" w:rsidRPr="000F347E">
        <w:rPr>
          <w:color w:val="auto"/>
        </w:rPr>
        <w:noBreakHyphen/>
      </w:r>
      <w:r w:rsidRPr="000F347E">
        <w:rPr>
          <w:color w:val="auto"/>
        </w:rPr>
        <w:t>to</w:t>
      </w:r>
      <w:r w:rsidR="00D02ED2" w:rsidRPr="000F347E">
        <w:rPr>
          <w:color w:val="auto"/>
        </w:rPr>
        <w:noBreakHyphen/>
      </w:r>
      <w:r w:rsidRPr="000F347E">
        <w:rPr>
          <w:color w:val="auto"/>
        </w:rPr>
        <w:t xml:space="preserve">phase voltage, did not identify the loss of the single phase. </w:t>
      </w:r>
      <w:r w:rsidR="00FD4E80" w:rsidRPr="000F347E">
        <w:rPr>
          <w:color w:val="auto"/>
        </w:rPr>
        <w:t xml:space="preserve"> </w:t>
      </w:r>
      <w:r w:rsidRPr="000F347E">
        <w:rPr>
          <w:color w:val="auto"/>
        </w:rPr>
        <w:t>At South Texas, Unit 2, offsite power was normally aligned to the ESF and non</w:t>
      </w:r>
      <w:r w:rsidR="00D02ED2" w:rsidRPr="000F347E">
        <w:rPr>
          <w:color w:val="auto"/>
        </w:rPr>
        <w:noBreakHyphen/>
      </w:r>
      <w:r w:rsidRPr="000F347E">
        <w:rPr>
          <w:color w:val="auto"/>
        </w:rPr>
        <w:t xml:space="preserve">safety plant buses, and the operator manually tripped the reactor when the OPC tripped the three circulating water pumps. </w:t>
      </w:r>
      <w:r w:rsidR="00FD4E80" w:rsidRPr="000F347E">
        <w:rPr>
          <w:color w:val="auto"/>
        </w:rPr>
        <w:t xml:space="preserve"> </w:t>
      </w:r>
      <w:r w:rsidRPr="000F347E">
        <w:rPr>
          <w:color w:val="auto"/>
        </w:rPr>
        <w:t>Operating experience has identified several international events and the International Atomic Energy Agency (IAEA) has published a report titled “Impact of Open Phase Conditions on Electrical Power Systems of Nuclear Power Plants</w:t>
      </w:r>
      <w:r w:rsidR="00DE2423" w:rsidRPr="000F347E">
        <w:rPr>
          <w:color w:val="auto"/>
        </w:rPr>
        <w:t>,</w:t>
      </w:r>
      <w:r w:rsidRPr="000F347E">
        <w:rPr>
          <w:color w:val="auto"/>
        </w:rPr>
        <w:t>” detailing the significance and consequences of such events (Reference:</w:t>
      </w:r>
      <w:r w:rsidR="00F94FE0" w:rsidRPr="000F347E">
        <w:rPr>
          <w:color w:val="auto"/>
        </w:rPr>
        <w:t xml:space="preserve"> </w:t>
      </w:r>
      <w:r w:rsidRPr="000F347E">
        <w:rPr>
          <w:color w:val="auto"/>
        </w:rPr>
        <w:t xml:space="preserve"> </w:t>
      </w:r>
      <w:hyperlink r:id="rId12" w:history="1">
        <w:r w:rsidR="00D02ED2" w:rsidRPr="000F347E">
          <w:rPr>
            <w:rStyle w:val="Hyperlink"/>
            <w:color w:val="auto"/>
          </w:rPr>
          <w:t>https://www.iaea.org/publications/11026/impact-of-open-phase-conditions-on-electrical-power-systems-of-nuclear-power-plants</w:t>
        </w:r>
      </w:hyperlink>
      <w:r w:rsidR="00684A0E" w:rsidRPr="00E87B70">
        <w:rPr>
          <w:rStyle w:val="Hyperlink"/>
          <w:color w:val="auto"/>
        </w:rPr>
        <w:t>.</w:t>
      </w:r>
      <w:r w:rsidR="00BE182F" w:rsidRPr="00087C15">
        <w:rPr>
          <w:rStyle w:val="Hyperlink"/>
          <w:color w:val="auto"/>
        </w:rPr>
        <w:t>)</w:t>
      </w:r>
    </w:p>
    <w:p w14:paraId="13E9C154" w14:textId="77777777" w:rsidR="00684A0E" w:rsidRPr="00E87B70" w:rsidRDefault="00684A0E" w:rsidP="005A3E37">
      <w:pPr>
        <w:spacing w:after="0" w:line="240" w:lineRule="auto"/>
        <w:rPr>
          <w:rStyle w:val="Hyperlink"/>
          <w:color w:val="auto"/>
        </w:rPr>
      </w:pPr>
    </w:p>
    <w:p w14:paraId="09AA69C4" w14:textId="77777777" w:rsidR="00CB6D6E" w:rsidRPr="000F347E" w:rsidRDefault="00CB6D6E" w:rsidP="005A3E37">
      <w:pPr>
        <w:spacing w:after="0" w:line="240" w:lineRule="auto"/>
        <w:rPr>
          <w:color w:val="auto"/>
          <w:u w:val="single"/>
        </w:rPr>
      </w:pPr>
      <w:r w:rsidRPr="000F347E">
        <w:rPr>
          <w:color w:val="auto"/>
          <w:u w:val="single"/>
        </w:rPr>
        <w:t>Industry Initiative to Resolve OPC Design Vulnerability Issue</w:t>
      </w:r>
    </w:p>
    <w:p w14:paraId="69A84B28" w14:textId="77777777" w:rsidR="00CB6D6E" w:rsidRPr="000F347E" w:rsidRDefault="00CB6D6E" w:rsidP="005A3E37">
      <w:pPr>
        <w:spacing w:after="0" w:line="240" w:lineRule="auto"/>
        <w:rPr>
          <w:color w:val="auto"/>
          <w:u w:val="single"/>
        </w:rPr>
      </w:pPr>
    </w:p>
    <w:p w14:paraId="547F0298" w14:textId="5BA1B6EF" w:rsidR="0003206F" w:rsidRPr="000F347E" w:rsidRDefault="00CB6D6E" w:rsidP="0003206F">
      <w:pPr>
        <w:spacing w:after="0" w:line="240" w:lineRule="auto"/>
        <w:rPr>
          <w:color w:val="auto"/>
        </w:rPr>
      </w:pPr>
      <w:r w:rsidRPr="000F347E">
        <w:rPr>
          <w:color w:val="auto"/>
        </w:rPr>
        <w:t xml:space="preserve">In response to the Byron event, the industry’s chief nuclear officers approved a formal initiative to address OPCs. </w:t>
      </w:r>
      <w:r w:rsidR="00FD4E80" w:rsidRPr="000F347E">
        <w:rPr>
          <w:color w:val="auto"/>
        </w:rPr>
        <w:t xml:space="preserve"> </w:t>
      </w:r>
      <w:r w:rsidRPr="000F347E">
        <w:rPr>
          <w:color w:val="auto"/>
        </w:rPr>
        <w:t xml:space="preserve">This initiative was communicated to NRC by </w:t>
      </w:r>
      <w:r w:rsidR="00D02ED2" w:rsidRPr="000F347E">
        <w:rPr>
          <w:color w:val="auto"/>
        </w:rPr>
        <w:t>the NEI in letter dated October </w:t>
      </w:r>
      <w:r w:rsidRPr="000F347E">
        <w:rPr>
          <w:color w:val="auto"/>
        </w:rPr>
        <w:t xml:space="preserve">9, 2013 (ADAMS Accession No. </w:t>
      </w:r>
      <w:r w:rsidR="00E01F41">
        <w:rPr>
          <w:color w:val="auto"/>
        </w:rPr>
        <w:t xml:space="preserve"> </w:t>
      </w:r>
      <w:hyperlink r:id="rId13" w:history="1">
        <w:r w:rsidRPr="00E01F41">
          <w:rPr>
            <w:rStyle w:val="Hyperlink"/>
            <w:color w:val="auto"/>
            <w:u w:val="none"/>
          </w:rPr>
          <w:t>ML13333A147</w:t>
        </w:r>
      </w:hyperlink>
      <w:r w:rsidRPr="000F347E">
        <w:rPr>
          <w:color w:val="auto"/>
        </w:rPr>
        <w:t>) and acknowledged in the NRC letter dated December 19, 2013 (ADAMS Accession No.</w:t>
      </w:r>
      <w:hyperlink r:id="rId14" w:history="1">
        <w:r w:rsidR="00D02ED2" w:rsidRPr="00E01F41">
          <w:rPr>
            <w:color w:val="auto"/>
          </w:rPr>
          <w:t xml:space="preserve"> </w:t>
        </w:r>
        <w:r w:rsidR="00E01F41">
          <w:rPr>
            <w:color w:val="auto"/>
          </w:rPr>
          <w:t xml:space="preserve"> </w:t>
        </w:r>
        <w:hyperlink r:id="rId15" w:history="1">
          <w:r w:rsidR="00D02ED2" w:rsidRPr="00E01F41">
            <w:rPr>
              <w:rStyle w:val="Hyperlink"/>
              <w:color w:val="auto"/>
              <w:u w:val="none"/>
            </w:rPr>
            <w:t>ML13340329</w:t>
          </w:r>
        </w:hyperlink>
        <w:r w:rsidRPr="00E01F41">
          <w:rPr>
            <w:rStyle w:val="Hyperlink"/>
            <w:color w:val="auto"/>
            <w:u w:val="none"/>
          </w:rPr>
          <w:t>)</w:t>
        </w:r>
      </w:hyperlink>
      <w:r w:rsidRPr="000F347E">
        <w:rPr>
          <w:color w:val="auto"/>
        </w:rPr>
        <w:t>.</w:t>
      </w:r>
      <w:r w:rsidR="00FD4E80" w:rsidRPr="000F347E">
        <w:rPr>
          <w:color w:val="auto"/>
        </w:rPr>
        <w:t xml:space="preserve"> </w:t>
      </w:r>
      <w:r w:rsidRPr="000F347E">
        <w:rPr>
          <w:color w:val="auto"/>
        </w:rPr>
        <w:t xml:space="preserve"> This letter further indicated that this approved initiative commits each licensee to develop a proactive plan and schedule for addressing the potential design vulnerabilities associated wi</w:t>
      </w:r>
      <w:r w:rsidR="00D02ED2" w:rsidRPr="000F347E">
        <w:rPr>
          <w:color w:val="auto"/>
        </w:rPr>
        <w:t xml:space="preserve">th OPCs. </w:t>
      </w:r>
      <w:r w:rsidR="00FD4E80" w:rsidRPr="000F347E">
        <w:rPr>
          <w:color w:val="auto"/>
        </w:rPr>
        <w:t xml:space="preserve"> </w:t>
      </w:r>
      <w:r w:rsidR="00D02ED2" w:rsidRPr="000F347E">
        <w:rPr>
          <w:color w:val="auto"/>
        </w:rPr>
        <w:t>Subsequently, on March </w:t>
      </w:r>
      <w:r w:rsidRPr="000F347E">
        <w:rPr>
          <w:color w:val="auto"/>
        </w:rPr>
        <w:t xml:space="preserve">16, 2015, NEI informed the NRC (ADAMS Accession No. </w:t>
      </w:r>
      <w:r w:rsidR="00E01F41">
        <w:rPr>
          <w:color w:val="auto"/>
        </w:rPr>
        <w:t xml:space="preserve"> </w:t>
      </w:r>
      <w:hyperlink r:id="rId16" w:history="1">
        <w:r w:rsidRPr="00E01F41">
          <w:rPr>
            <w:rStyle w:val="Hyperlink"/>
            <w:color w:val="auto"/>
            <w:u w:val="none"/>
          </w:rPr>
          <w:t>ML15075A454</w:t>
        </w:r>
      </w:hyperlink>
      <w:r w:rsidRPr="000F347E">
        <w:rPr>
          <w:color w:val="auto"/>
        </w:rPr>
        <w:t>) that, to provide adequate time for OPC implementation, the completion schedu</w:t>
      </w:r>
      <w:r w:rsidR="00D02ED2" w:rsidRPr="000F347E">
        <w:rPr>
          <w:color w:val="auto"/>
        </w:rPr>
        <w:t>le would be revised to December </w:t>
      </w:r>
      <w:r w:rsidRPr="000F347E">
        <w:rPr>
          <w:color w:val="auto"/>
        </w:rPr>
        <w:t xml:space="preserve">31, 2018. </w:t>
      </w:r>
      <w:r w:rsidR="00FD4E80" w:rsidRPr="000F347E">
        <w:rPr>
          <w:color w:val="auto"/>
        </w:rPr>
        <w:t xml:space="preserve"> </w:t>
      </w:r>
      <w:r w:rsidRPr="000F347E">
        <w:rPr>
          <w:color w:val="auto"/>
        </w:rPr>
        <w:t>The industry’s chief nuclear officers approved this schedule change in Revision 1 of its document.</w:t>
      </w:r>
      <w:r w:rsidR="0003206F" w:rsidRPr="000F347E">
        <w:rPr>
          <w:color w:val="auto"/>
        </w:rPr>
        <w:t xml:space="preserve">  </w:t>
      </w:r>
      <w:r w:rsidR="00F068F6" w:rsidRPr="00E87B70">
        <w:rPr>
          <w:color w:val="auto"/>
        </w:rPr>
        <w:t xml:space="preserve">Subsequently, on September 20, 2018, NEI informed the NRC (ADAMS Accession No. </w:t>
      </w:r>
      <w:r w:rsidR="00E01F41">
        <w:rPr>
          <w:color w:val="auto"/>
        </w:rPr>
        <w:t xml:space="preserve"> </w:t>
      </w:r>
      <w:r w:rsidR="00F068F6" w:rsidRPr="00E87B70">
        <w:rPr>
          <w:color w:val="auto"/>
        </w:rPr>
        <w:t>ML18268A114) that to provide adequate time for implementation of the necessary modifications to the plants and to accommodate an adequate monitoring time afterwards, the completion schedule would be revised to December 31, 2019, with a minimum of 24 months for the completion of the associated monitoring period.  The industry’s chief nuclear officers approved this schedule change in Revision 2 of its document.  In letter dated December 14, 2018, the NRC acknowledged the NEI letter (ADAMS Accession No</w:t>
      </w:r>
      <w:r w:rsidR="00696E76" w:rsidRPr="00E87B70">
        <w:rPr>
          <w:color w:val="auto"/>
        </w:rPr>
        <w:t>.</w:t>
      </w:r>
      <w:r w:rsidR="00E01F41">
        <w:rPr>
          <w:color w:val="auto"/>
        </w:rPr>
        <w:t xml:space="preserve"> </w:t>
      </w:r>
      <w:r w:rsidR="00696E76">
        <w:rPr>
          <w:color w:val="auto"/>
        </w:rPr>
        <w:t> </w:t>
      </w:r>
      <w:r w:rsidR="00F068F6" w:rsidRPr="00E87B70">
        <w:rPr>
          <w:color w:val="auto"/>
        </w:rPr>
        <w:t>ML18331A156).</w:t>
      </w:r>
    </w:p>
    <w:p w14:paraId="2793584A" w14:textId="77777777" w:rsidR="0003206F" w:rsidRPr="00E87B70" w:rsidRDefault="0003206F" w:rsidP="0003206F">
      <w:pPr>
        <w:spacing w:after="0" w:line="240" w:lineRule="auto"/>
        <w:rPr>
          <w:color w:val="auto"/>
        </w:rPr>
      </w:pPr>
    </w:p>
    <w:p w14:paraId="1DCF7E77" w14:textId="540717B2" w:rsidR="00F3160F" w:rsidRPr="00E87B70" w:rsidRDefault="00F068F6" w:rsidP="00D02ED2">
      <w:pPr>
        <w:spacing w:after="0" w:line="240" w:lineRule="auto"/>
        <w:rPr>
          <w:color w:val="auto"/>
          <w:u w:val="single"/>
        </w:rPr>
      </w:pPr>
      <w:r w:rsidRPr="00E87B70">
        <w:rPr>
          <w:color w:val="auto"/>
        </w:rPr>
        <w:t xml:space="preserve">On June 6, 2019, NEI submitted Revision 3 to the industry initiative (ADAMS Accession No. </w:t>
      </w:r>
      <w:r w:rsidR="00E01F41">
        <w:rPr>
          <w:color w:val="auto"/>
        </w:rPr>
        <w:t xml:space="preserve"> </w:t>
      </w:r>
      <w:r w:rsidRPr="00E87B70">
        <w:rPr>
          <w:color w:val="auto"/>
        </w:rPr>
        <w:t xml:space="preserve">ML19163A176), and subsequently submitted the accompanying guidance document, NEI 19-02 “Guidance for Assessing Open Phase Condition Implementation Using Risk Insights,” (ADAMS Accession No. </w:t>
      </w:r>
      <w:r w:rsidR="00E01F41">
        <w:rPr>
          <w:color w:val="auto"/>
        </w:rPr>
        <w:t xml:space="preserve"> </w:t>
      </w:r>
      <w:r w:rsidRPr="00E87B70">
        <w:rPr>
          <w:color w:val="auto"/>
        </w:rPr>
        <w:t xml:space="preserve">ML19172A086) on June 20, 2019. </w:t>
      </w:r>
      <w:r w:rsidR="00C0583B" w:rsidRPr="00E87B70">
        <w:rPr>
          <w:color w:val="auto"/>
        </w:rPr>
        <w:t xml:space="preserve"> </w:t>
      </w:r>
      <w:r w:rsidRPr="00E87B70">
        <w:rPr>
          <w:color w:val="auto"/>
        </w:rPr>
        <w:t xml:space="preserve">Revision 3 of the industry initiative includes an option for not enabling the Open Phase Isolation System (OPIS) automatic functions based on assessing the change in risk between operating with automatic functions versus reliance on operator manual action to isolate a power supply affected by an OPC. </w:t>
      </w:r>
      <w:r w:rsidR="00F62AD4" w:rsidRPr="00E87B70">
        <w:rPr>
          <w:color w:val="auto"/>
        </w:rPr>
        <w:t xml:space="preserve"> </w:t>
      </w:r>
      <w:r w:rsidRPr="00E87B70">
        <w:rPr>
          <w:color w:val="auto"/>
        </w:rPr>
        <w:t>The industry’s chief nuclear officers approved the changes in Revision 3 of its NEI document.</w:t>
      </w:r>
      <w:r w:rsidR="00F62AD4" w:rsidRPr="00E87B70">
        <w:rPr>
          <w:color w:val="auto"/>
        </w:rPr>
        <w:t xml:space="preserve"> </w:t>
      </w:r>
      <w:r w:rsidRPr="00E87B70">
        <w:rPr>
          <w:color w:val="auto"/>
        </w:rPr>
        <w:t xml:space="preserve"> In a letter dated July 17, 2019, the NRC acknowledged the NEI letter (ADAMS Accession No. ML19193A192).  The industry initiative described in the June 6, 2019 NEI letter is the VII referred elsewhere in this TI. </w:t>
      </w:r>
      <w:r w:rsidR="004039F9" w:rsidRPr="00E87B70">
        <w:rPr>
          <w:color w:val="auto"/>
        </w:rPr>
        <w:t xml:space="preserve"> </w:t>
      </w:r>
    </w:p>
    <w:p w14:paraId="29057E73" w14:textId="77777777" w:rsidR="00F068F6" w:rsidRPr="000F347E" w:rsidRDefault="00F068F6" w:rsidP="000F347E">
      <w:pPr>
        <w:keepNext/>
        <w:spacing w:after="0" w:line="240" w:lineRule="auto"/>
        <w:rPr>
          <w:color w:val="auto"/>
          <w:u w:val="single"/>
        </w:rPr>
      </w:pPr>
    </w:p>
    <w:p w14:paraId="37E1B6CB" w14:textId="66CEDD1D" w:rsidR="00734556" w:rsidRPr="000F347E" w:rsidRDefault="00734556" w:rsidP="00D02ED2">
      <w:pPr>
        <w:keepNext/>
        <w:spacing w:after="0" w:line="240" w:lineRule="auto"/>
        <w:rPr>
          <w:color w:val="auto"/>
          <w:u w:val="single"/>
        </w:rPr>
      </w:pPr>
      <w:r w:rsidRPr="000F347E">
        <w:rPr>
          <w:color w:val="auto"/>
          <w:u w:val="single"/>
        </w:rPr>
        <w:t>Failure Modes and Consequences of OPC</w:t>
      </w:r>
    </w:p>
    <w:p w14:paraId="692E61A3" w14:textId="77777777" w:rsidR="00053E93" w:rsidRPr="000F347E" w:rsidRDefault="00053E93" w:rsidP="00D02ED2">
      <w:pPr>
        <w:keepNext/>
        <w:spacing w:after="0" w:line="240" w:lineRule="auto"/>
        <w:rPr>
          <w:color w:val="auto"/>
        </w:rPr>
      </w:pPr>
    </w:p>
    <w:p w14:paraId="33648687" w14:textId="3DADFF9C" w:rsidR="00734556" w:rsidRPr="000F347E" w:rsidRDefault="00734556" w:rsidP="00D02ED2">
      <w:pPr>
        <w:keepNext/>
        <w:spacing w:after="0" w:line="240" w:lineRule="auto"/>
        <w:rPr>
          <w:color w:val="auto"/>
        </w:rPr>
      </w:pPr>
      <w:r w:rsidRPr="000F347E">
        <w:rPr>
          <w:color w:val="auto"/>
        </w:rPr>
        <w:t xml:space="preserve">An OPC may result in challenging plant safety. </w:t>
      </w:r>
      <w:r w:rsidR="00FD4E80" w:rsidRPr="000F347E">
        <w:rPr>
          <w:color w:val="auto"/>
        </w:rPr>
        <w:t xml:space="preserve"> </w:t>
      </w:r>
      <w:r w:rsidRPr="000F347E">
        <w:rPr>
          <w:color w:val="auto"/>
        </w:rPr>
        <w:t xml:space="preserve">Operating experience in different countries has shown that the currently installed instrumentation and protective schemes have not been adequate to detect this condition and take appropriate action. </w:t>
      </w:r>
      <w:r w:rsidR="00FD4E80" w:rsidRPr="000F347E">
        <w:rPr>
          <w:color w:val="auto"/>
        </w:rPr>
        <w:t xml:space="preserve"> </w:t>
      </w:r>
      <w:r w:rsidRPr="000F347E">
        <w:rPr>
          <w:color w:val="auto"/>
        </w:rPr>
        <w:t>An OPC</w:t>
      </w:r>
      <w:r w:rsidR="00871CEB" w:rsidRPr="000F347E">
        <w:rPr>
          <w:color w:val="auto"/>
        </w:rPr>
        <w:t xml:space="preserve"> that affects the safety function</w:t>
      </w:r>
      <w:r w:rsidRPr="000F347E">
        <w:rPr>
          <w:color w:val="auto"/>
        </w:rPr>
        <w:t>, if not detected and disconnected promptly, represents</w:t>
      </w:r>
      <w:r w:rsidR="000F4F62" w:rsidRPr="000F347E">
        <w:rPr>
          <w:color w:val="auto"/>
        </w:rPr>
        <w:t xml:space="preserve"> a</w:t>
      </w:r>
      <w:r w:rsidRPr="000F347E">
        <w:rPr>
          <w:color w:val="auto"/>
        </w:rPr>
        <w:t xml:space="preserve"> design vulnerability for many nuclear power plants (NPPs). </w:t>
      </w:r>
      <w:r w:rsidR="00FD4E80" w:rsidRPr="000F347E">
        <w:rPr>
          <w:color w:val="auto"/>
        </w:rPr>
        <w:t xml:space="preserve"> </w:t>
      </w:r>
      <w:r w:rsidRPr="000F347E">
        <w:rPr>
          <w:color w:val="auto"/>
        </w:rPr>
        <w:t xml:space="preserve">It may lead to a condition where neither the offsite power system nor the onsite power system is able to support the safety </w:t>
      </w:r>
      <w:proofErr w:type="gramStart"/>
      <w:r w:rsidRPr="000F347E">
        <w:rPr>
          <w:color w:val="auto"/>
        </w:rPr>
        <w:t>functions, and</w:t>
      </w:r>
      <w:proofErr w:type="gramEnd"/>
      <w:r w:rsidRPr="000F347E">
        <w:rPr>
          <w:color w:val="auto"/>
        </w:rPr>
        <w:t xml:space="preserve"> could propagate to station blackout. </w:t>
      </w:r>
      <w:r w:rsidR="00FD4E80" w:rsidRPr="000F347E">
        <w:rPr>
          <w:color w:val="auto"/>
        </w:rPr>
        <w:t xml:space="preserve"> </w:t>
      </w:r>
      <w:r w:rsidRPr="000F347E">
        <w:rPr>
          <w:color w:val="auto"/>
        </w:rPr>
        <w:t xml:space="preserve">The January 2012 operating event at Byron Station, Unit 2, revealed a significant design vulnerability where an OPC in the plant’s offsite power supply caused a loss of certain safety functions powered by the site’s alternating current (ac) electric power system. The loss of these safety functions occurred because the ESF electric power system's protection scheme was unable to detect and isolate the loss of a single phase between the transmission network and the onsite power distribution system. </w:t>
      </w:r>
      <w:r w:rsidR="00FD4E80" w:rsidRPr="000F347E">
        <w:rPr>
          <w:color w:val="auto"/>
        </w:rPr>
        <w:t xml:space="preserve"> </w:t>
      </w:r>
      <w:r w:rsidRPr="000F347E">
        <w:rPr>
          <w:color w:val="auto"/>
        </w:rPr>
        <w:t xml:space="preserve">The resulting degraded and unbalanced voltage conditions on redundant ESF buses led to the tripping of equipment required for normal plant operations and safe shutdown. </w:t>
      </w:r>
      <w:r w:rsidR="00FD4E80" w:rsidRPr="000F347E">
        <w:rPr>
          <w:color w:val="auto"/>
        </w:rPr>
        <w:t xml:space="preserve"> </w:t>
      </w:r>
      <w:r w:rsidRPr="000F347E">
        <w:rPr>
          <w:color w:val="auto"/>
        </w:rPr>
        <w:t xml:space="preserve">The inability of the protection scheme to detect an OPC and automatically transfer power from the affected electric power system allowed the degraded offsite power system to remain connected to ESF buses, and prevented other onsite ac sources (e.g., Emergency Diesel Generators (EDGs)) from starting and powering these buses. </w:t>
      </w:r>
      <w:r w:rsidR="00FD4E80" w:rsidRPr="000F347E">
        <w:rPr>
          <w:color w:val="auto"/>
        </w:rPr>
        <w:t xml:space="preserve"> </w:t>
      </w:r>
      <w:r w:rsidRPr="000F347E">
        <w:rPr>
          <w:color w:val="auto"/>
        </w:rPr>
        <w:t xml:space="preserve">As a result, certain important to safety equipment required for safe operations remained powered by the degraded ac source. </w:t>
      </w:r>
      <w:r w:rsidR="00FD4E80" w:rsidRPr="000F347E">
        <w:rPr>
          <w:color w:val="auto"/>
        </w:rPr>
        <w:t xml:space="preserve"> </w:t>
      </w:r>
      <w:r w:rsidRPr="000F347E">
        <w:rPr>
          <w:color w:val="auto"/>
        </w:rPr>
        <w:t>The ability of this equipment to perform the required safety functions was questionable as the internal protective features installed to prevent damage from overheating would have either actuated and locked</w:t>
      </w:r>
      <w:r w:rsidR="00D02ED2" w:rsidRPr="000F347E">
        <w:rPr>
          <w:color w:val="auto"/>
        </w:rPr>
        <w:noBreakHyphen/>
      </w:r>
      <w:r w:rsidRPr="000F347E">
        <w:rPr>
          <w:color w:val="auto"/>
        </w:rPr>
        <w:t xml:space="preserve">out the vulnerable components or, depending on the setpoint, allowed continued operation and thereby risk damage from overheating. </w:t>
      </w:r>
      <w:r w:rsidR="00FD4E80" w:rsidRPr="000F347E">
        <w:rPr>
          <w:color w:val="auto"/>
        </w:rPr>
        <w:t xml:space="preserve"> </w:t>
      </w:r>
      <w:r w:rsidRPr="000F347E">
        <w:rPr>
          <w:color w:val="auto"/>
        </w:rPr>
        <w:t xml:space="preserve">Furthermore, equipment required for safe shutdown was also at risk of being unavailable for an extended period of time even after the restoration of an operable power source, since operator actions would be required to manually reset tripped protective devices. </w:t>
      </w:r>
    </w:p>
    <w:p w14:paraId="3289BA7E" w14:textId="77777777" w:rsidR="00734556" w:rsidRPr="000F347E" w:rsidRDefault="00734556" w:rsidP="00D02ED2">
      <w:pPr>
        <w:spacing w:after="0" w:line="240" w:lineRule="auto"/>
        <w:rPr>
          <w:color w:val="auto"/>
        </w:rPr>
      </w:pPr>
    </w:p>
    <w:p w14:paraId="68C43841" w14:textId="32DEBE38" w:rsidR="00734556" w:rsidRPr="000F347E" w:rsidRDefault="00734556" w:rsidP="00D02ED2">
      <w:pPr>
        <w:spacing w:after="0" w:line="240" w:lineRule="auto"/>
        <w:rPr>
          <w:color w:val="auto"/>
        </w:rPr>
      </w:pPr>
      <w:r w:rsidRPr="000F347E">
        <w:rPr>
          <w:color w:val="auto"/>
        </w:rPr>
        <w:t xml:space="preserve">In response to the Byron event, the U.S. and international nuclear industry evaluated the consequences of an OPC and an unbalanced voltage condition in a </w:t>
      </w:r>
      <w:r w:rsidR="00DC5EEA" w:rsidRPr="000F347E">
        <w:rPr>
          <w:color w:val="auto"/>
        </w:rPr>
        <w:t>three</w:t>
      </w:r>
      <w:r w:rsidR="00D02ED2" w:rsidRPr="000F347E">
        <w:rPr>
          <w:color w:val="auto"/>
        </w:rPr>
        <w:noBreakHyphen/>
      </w:r>
      <w:r w:rsidR="00DC5EEA" w:rsidRPr="000F347E">
        <w:rPr>
          <w:color w:val="auto"/>
        </w:rPr>
        <w:t>phase</w:t>
      </w:r>
      <w:r w:rsidRPr="000F347E">
        <w:rPr>
          <w:color w:val="auto"/>
        </w:rPr>
        <w:t xml:space="preserve"> power system. Continued operation for an extended duration with unbalanced voltage conditions can damage equipment as a result of overheating and </w:t>
      </w:r>
      <w:proofErr w:type="gramStart"/>
      <w:r w:rsidRPr="000F347E">
        <w:rPr>
          <w:color w:val="auto"/>
        </w:rPr>
        <w:t>vibration, or</w:t>
      </w:r>
      <w:proofErr w:type="gramEnd"/>
      <w:r w:rsidRPr="000F347E">
        <w:rPr>
          <w:color w:val="auto"/>
        </w:rPr>
        <w:t xml:space="preserve"> result in the inadvertent trip of electrical equipment and cause a plant transient. </w:t>
      </w:r>
      <w:r w:rsidR="00FD4E80" w:rsidRPr="000F347E">
        <w:rPr>
          <w:color w:val="auto"/>
        </w:rPr>
        <w:t xml:space="preserve"> </w:t>
      </w:r>
      <w:r w:rsidRPr="000F347E">
        <w:rPr>
          <w:color w:val="auto"/>
        </w:rPr>
        <w:t>Redundant equipment important to safety which is supplied from a common power source may be damaged when exposed to the unbalanced voltage conditions</w:t>
      </w:r>
      <w:r w:rsidR="00AD36D1" w:rsidRPr="000F347E">
        <w:rPr>
          <w:color w:val="auto"/>
        </w:rPr>
        <w:t xml:space="preserve">. </w:t>
      </w:r>
      <w:r w:rsidR="00FD4E80" w:rsidRPr="000F347E">
        <w:rPr>
          <w:color w:val="auto"/>
        </w:rPr>
        <w:t xml:space="preserve"> </w:t>
      </w:r>
      <w:r w:rsidRPr="000F347E">
        <w:rPr>
          <w:color w:val="auto"/>
        </w:rPr>
        <w:t xml:space="preserve">The operators may not always be able to respond promptly to prevent multiple equipment damage due to a lack of information available from existing measurements, indications, and automatic actions. </w:t>
      </w:r>
      <w:r w:rsidR="00FD4E80" w:rsidRPr="000F347E">
        <w:rPr>
          <w:color w:val="auto"/>
        </w:rPr>
        <w:t xml:space="preserve"> </w:t>
      </w:r>
      <w:r w:rsidRPr="000F347E">
        <w:rPr>
          <w:color w:val="auto"/>
        </w:rPr>
        <w:t>The type of fault or transformer winding configuration and grounding techniques can result in low voltage unbalance conditions (e.g.</w:t>
      </w:r>
      <w:r w:rsidR="00D02ED2" w:rsidRPr="000F347E">
        <w:rPr>
          <w:color w:val="auto"/>
        </w:rPr>
        <w:t>,</w:t>
      </w:r>
      <w:r w:rsidRPr="000F347E">
        <w:rPr>
          <w:color w:val="auto"/>
        </w:rPr>
        <w:t xml:space="preserve"> during light load or </w:t>
      </w:r>
      <w:r w:rsidR="007C307B" w:rsidRPr="000F347E">
        <w:rPr>
          <w:color w:val="auto"/>
        </w:rPr>
        <w:lastRenderedPageBreak/>
        <w:t>no</w:t>
      </w:r>
      <w:r w:rsidR="00D02ED2" w:rsidRPr="000F347E">
        <w:rPr>
          <w:color w:val="auto"/>
        </w:rPr>
        <w:noBreakHyphen/>
      </w:r>
      <w:r w:rsidR="007C307B" w:rsidRPr="000F347E">
        <w:rPr>
          <w:color w:val="auto"/>
        </w:rPr>
        <w:t>load</w:t>
      </w:r>
      <w:r w:rsidRPr="000F347E">
        <w:rPr>
          <w:color w:val="auto"/>
        </w:rPr>
        <w:t xml:space="preserve"> conditions), and the degraded conditions can go undetected for a long period of time and may not be revealed until the transformer load is increased. </w:t>
      </w:r>
    </w:p>
    <w:p w14:paraId="4AAF1691" w14:textId="77777777" w:rsidR="00B10F6B" w:rsidRPr="000F347E" w:rsidRDefault="00B10F6B" w:rsidP="00D02ED2">
      <w:pPr>
        <w:spacing w:after="0" w:line="240" w:lineRule="auto"/>
        <w:rPr>
          <w:color w:val="auto"/>
        </w:rPr>
      </w:pPr>
    </w:p>
    <w:p w14:paraId="3A01834E" w14:textId="0EB0CF8D" w:rsidR="00734556" w:rsidRPr="000F347E" w:rsidRDefault="00734556" w:rsidP="00D02ED2">
      <w:pPr>
        <w:spacing w:after="0" w:line="240" w:lineRule="auto"/>
        <w:rPr>
          <w:color w:val="auto"/>
        </w:rPr>
      </w:pPr>
      <w:r w:rsidRPr="000F347E">
        <w:rPr>
          <w:color w:val="auto"/>
        </w:rPr>
        <w:t>The effect of OPC on the operating equipment, typically induction motors, depends on</w:t>
      </w:r>
      <w:r w:rsidR="000F4F62" w:rsidRPr="000F347E">
        <w:rPr>
          <w:color w:val="auto"/>
        </w:rPr>
        <w:t xml:space="preserve"> a</w:t>
      </w:r>
      <w:r w:rsidRPr="000F347E">
        <w:rPr>
          <w:color w:val="auto"/>
        </w:rPr>
        <w:t xml:space="preserve"> number of factors. </w:t>
      </w:r>
      <w:r w:rsidR="00FD4E80" w:rsidRPr="000F347E">
        <w:rPr>
          <w:color w:val="auto"/>
        </w:rPr>
        <w:t xml:space="preserve"> </w:t>
      </w:r>
      <w:r w:rsidRPr="000F347E">
        <w:rPr>
          <w:color w:val="auto"/>
        </w:rPr>
        <w:t xml:space="preserve">An OPC in fully loaded power supply system can result in high current flow in at least one of the three phases of rotating motors. </w:t>
      </w:r>
      <w:r w:rsidR="00FD4E80" w:rsidRPr="000F347E">
        <w:rPr>
          <w:color w:val="auto"/>
        </w:rPr>
        <w:t xml:space="preserve"> </w:t>
      </w:r>
      <w:r w:rsidRPr="000F347E">
        <w:rPr>
          <w:color w:val="auto"/>
        </w:rPr>
        <w:t xml:space="preserve">This higher than normal current may actuate the protective scheme, which disconnects the loads from the degraded source. </w:t>
      </w:r>
      <w:r w:rsidR="00FD4E80" w:rsidRPr="000F347E">
        <w:rPr>
          <w:color w:val="auto"/>
        </w:rPr>
        <w:t xml:space="preserve"> </w:t>
      </w:r>
      <w:r w:rsidRPr="000F347E">
        <w:rPr>
          <w:color w:val="auto"/>
        </w:rPr>
        <w:t xml:space="preserve">However, the magnitude of the current is dependent on the type of transformer and system configuration to the associated feeder circuits and in some cases the current flow may not actuate protective relaying and result in excessive heating of the motor windings. </w:t>
      </w:r>
      <w:r w:rsidR="00FD4E80" w:rsidRPr="000F347E">
        <w:rPr>
          <w:color w:val="auto"/>
        </w:rPr>
        <w:t xml:space="preserve"> </w:t>
      </w:r>
      <w:r w:rsidRPr="000F347E">
        <w:rPr>
          <w:color w:val="auto"/>
        </w:rPr>
        <w:t xml:space="preserve">Unbalanced voltages applied to a three–phase induction motor result in unbalanced currents in the stator windings and introduce a negative sequence voltage. </w:t>
      </w:r>
      <w:r w:rsidR="00FD4E80" w:rsidRPr="000F347E">
        <w:rPr>
          <w:color w:val="auto"/>
        </w:rPr>
        <w:t xml:space="preserve"> </w:t>
      </w:r>
      <w:r w:rsidRPr="000F347E">
        <w:rPr>
          <w:color w:val="auto"/>
        </w:rPr>
        <w:t xml:space="preserve">The negative sequence voltage produces a flux rotating in the opposite direction of the rotation of the rotor, producing additional currents and heating. The unbalanced conditions result in overheating of the motor. </w:t>
      </w:r>
      <w:r w:rsidR="00FD4E80" w:rsidRPr="000F347E">
        <w:rPr>
          <w:color w:val="auto"/>
        </w:rPr>
        <w:t xml:space="preserve"> </w:t>
      </w:r>
      <w:r w:rsidRPr="000F347E">
        <w:rPr>
          <w:color w:val="auto"/>
        </w:rPr>
        <w:t>If the protective scheme actuates and disconnects the load important to safety from the degraded power source, the safe shutdown capability of the plant may be compromised as the affected component may not be available until manual actions are taken to identify the cause of the trip, reset the protective relaying and close the appropriate breaker.</w:t>
      </w:r>
    </w:p>
    <w:p w14:paraId="67171DE0" w14:textId="77777777" w:rsidR="00734556" w:rsidRPr="000F347E" w:rsidRDefault="00734556" w:rsidP="00D02ED2">
      <w:pPr>
        <w:spacing w:after="0" w:line="240" w:lineRule="auto"/>
        <w:rPr>
          <w:color w:val="auto"/>
        </w:rPr>
      </w:pPr>
    </w:p>
    <w:p w14:paraId="7CE212B5" w14:textId="59D4BF7E" w:rsidR="00734556" w:rsidRPr="000F347E" w:rsidRDefault="00734556" w:rsidP="00D02ED2">
      <w:pPr>
        <w:spacing w:after="0" w:line="240" w:lineRule="auto"/>
        <w:rPr>
          <w:color w:val="auto"/>
        </w:rPr>
      </w:pPr>
      <w:r w:rsidRPr="000F347E">
        <w:rPr>
          <w:color w:val="auto"/>
        </w:rPr>
        <w:t xml:space="preserve">If the circuit with an OPC is in standby mode or lightly loaded, then the low magnitude of current flow in the degraded circuit may not result in sufficient unbalance to actuate any protective device. </w:t>
      </w:r>
      <w:r w:rsidR="00FD4E80" w:rsidRPr="000F347E">
        <w:rPr>
          <w:color w:val="auto"/>
        </w:rPr>
        <w:t xml:space="preserve"> </w:t>
      </w:r>
      <w:r w:rsidRPr="000F347E">
        <w:rPr>
          <w:color w:val="auto"/>
        </w:rPr>
        <w:t xml:space="preserve">The OPC may therefore not get detected until a change in plant state or a bus transfer to the offsite standby source results in increasing the load current in the circuit. </w:t>
      </w:r>
      <w:r w:rsidR="0069763A" w:rsidRPr="00E87B70">
        <w:rPr>
          <w:color w:val="auto"/>
        </w:rPr>
        <w:t xml:space="preserve"> </w:t>
      </w:r>
      <w:r w:rsidRPr="000F347E">
        <w:rPr>
          <w:color w:val="auto"/>
        </w:rPr>
        <w:t>Once the circuit has increased demand, then the running motors may trip due to overcurrent protection actuation or sustain winding damage due to heating effects.</w:t>
      </w:r>
    </w:p>
    <w:p w14:paraId="07F49F05" w14:textId="77777777" w:rsidR="00734556" w:rsidRPr="000F347E" w:rsidRDefault="00734556" w:rsidP="00D02ED2">
      <w:pPr>
        <w:spacing w:after="0" w:line="240" w:lineRule="auto"/>
        <w:rPr>
          <w:color w:val="auto"/>
        </w:rPr>
      </w:pPr>
    </w:p>
    <w:p w14:paraId="4E8540A2" w14:textId="2A9A8E84" w:rsidR="00734556" w:rsidRPr="000F347E" w:rsidRDefault="00734556" w:rsidP="00D02ED2">
      <w:pPr>
        <w:spacing w:after="0" w:line="240" w:lineRule="auto"/>
        <w:rPr>
          <w:color w:val="auto"/>
        </w:rPr>
      </w:pPr>
      <w:r w:rsidRPr="000F347E">
        <w:rPr>
          <w:color w:val="auto"/>
        </w:rPr>
        <w:t>The operating experience as well as results from analytical studies has confirmed that voltages can be present on all three phases downstream of the OPC due to the interaction of magnetic fields in transformers and three phase loads.</w:t>
      </w:r>
      <w:r w:rsidR="00FD4E80" w:rsidRPr="000F347E">
        <w:rPr>
          <w:color w:val="auto"/>
        </w:rPr>
        <w:t xml:space="preserve"> </w:t>
      </w:r>
      <w:r w:rsidRPr="000F347E">
        <w:rPr>
          <w:color w:val="auto"/>
        </w:rPr>
        <w:t xml:space="preserve"> In some cases, all three phases on the low voltage winding may have balanced voltages in all phases under no load or lightly loaded conditions. </w:t>
      </w:r>
      <w:r w:rsidR="00FD4E80" w:rsidRPr="000F347E">
        <w:rPr>
          <w:color w:val="auto"/>
        </w:rPr>
        <w:t xml:space="preserve"> </w:t>
      </w:r>
      <w:r w:rsidRPr="000F347E">
        <w:rPr>
          <w:color w:val="auto"/>
        </w:rPr>
        <w:t>With this regard, the voltage can be regenerated through the systems, but depends upon:</w:t>
      </w:r>
    </w:p>
    <w:p w14:paraId="690D5B12" w14:textId="77777777" w:rsidR="00734556" w:rsidRPr="000F347E" w:rsidRDefault="00734556" w:rsidP="00D02ED2">
      <w:pPr>
        <w:spacing w:after="0" w:line="240" w:lineRule="auto"/>
        <w:rPr>
          <w:color w:val="auto"/>
        </w:rPr>
      </w:pPr>
    </w:p>
    <w:p w14:paraId="406BA1AC" w14:textId="77777777" w:rsidR="00734556" w:rsidRPr="000F347E" w:rsidRDefault="00734556" w:rsidP="00D02ED2">
      <w:pPr>
        <w:spacing w:after="0" w:line="240" w:lineRule="auto"/>
        <w:rPr>
          <w:color w:val="auto"/>
        </w:rPr>
      </w:pPr>
      <w:r w:rsidRPr="000F347E">
        <w:rPr>
          <w:color w:val="auto"/>
        </w:rPr>
        <w:t>•</w:t>
      </w:r>
      <w:r w:rsidRPr="000F347E">
        <w:rPr>
          <w:color w:val="auto"/>
        </w:rPr>
        <w:tab/>
        <w:t>Transformer winding, core configuration, and rated power</w:t>
      </w:r>
    </w:p>
    <w:p w14:paraId="7C261F0B" w14:textId="77777777" w:rsidR="00734556" w:rsidRPr="000F347E" w:rsidRDefault="00734556" w:rsidP="00D02ED2">
      <w:pPr>
        <w:spacing w:after="0" w:line="240" w:lineRule="auto"/>
        <w:rPr>
          <w:color w:val="auto"/>
        </w:rPr>
      </w:pPr>
      <w:r w:rsidRPr="000F347E">
        <w:rPr>
          <w:color w:val="auto"/>
        </w:rPr>
        <w:t>•</w:t>
      </w:r>
      <w:r w:rsidRPr="000F347E">
        <w:rPr>
          <w:color w:val="auto"/>
        </w:rPr>
        <w:tab/>
        <w:t>System grounding arrangements</w:t>
      </w:r>
    </w:p>
    <w:p w14:paraId="5D81E7D9" w14:textId="77777777" w:rsidR="00734556" w:rsidRPr="000F347E" w:rsidRDefault="00734556" w:rsidP="00D02ED2">
      <w:pPr>
        <w:spacing w:after="0" w:line="240" w:lineRule="auto"/>
        <w:rPr>
          <w:color w:val="auto"/>
        </w:rPr>
      </w:pPr>
      <w:r w:rsidRPr="000F347E">
        <w:rPr>
          <w:color w:val="auto"/>
        </w:rPr>
        <w:t>•</w:t>
      </w:r>
      <w:r w:rsidRPr="000F347E">
        <w:rPr>
          <w:color w:val="auto"/>
        </w:rPr>
        <w:tab/>
        <w:t>Transformer loading, size and type of loads (e.g. motor or static)</w:t>
      </w:r>
    </w:p>
    <w:p w14:paraId="5BA85D9A" w14:textId="77777777" w:rsidR="00734556" w:rsidRPr="000F347E" w:rsidRDefault="00734556" w:rsidP="00D02ED2">
      <w:pPr>
        <w:spacing w:after="0" w:line="240" w:lineRule="auto"/>
        <w:rPr>
          <w:color w:val="auto"/>
        </w:rPr>
      </w:pPr>
      <w:r w:rsidRPr="000F347E">
        <w:rPr>
          <w:color w:val="auto"/>
        </w:rPr>
        <w:t>•</w:t>
      </w:r>
      <w:r w:rsidRPr="000F347E">
        <w:rPr>
          <w:color w:val="auto"/>
        </w:rPr>
        <w:tab/>
        <w:t>Properties of cables and overhead lines (capacitance, inductance)</w:t>
      </w:r>
    </w:p>
    <w:p w14:paraId="651BBAC1" w14:textId="77777777" w:rsidR="00734556" w:rsidRPr="000F347E" w:rsidRDefault="00734556" w:rsidP="00D02ED2">
      <w:pPr>
        <w:spacing w:after="0" w:line="240" w:lineRule="auto"/>
        <w:rPr>
          <w:color w:val="auto"/>
        </w:rPr>
      </w:pPr>
      <w:r w:rsidRPr="000F347E">
        <w:rPr>
          <w:color w:val="auto"/>
        </w:rPr>
        <w:t>•</w:t>
      </w:r>
      <w:r w:rsidRPr="000F347E">
        <w:rPr>
          <w:color w:val="auto"/>
        </w:rPr>
        <w:tab/>
        <w:t>Location of the open phase.</w:t>
      </w:r>
    </w:p>
    <w:p w14:paraId="73D867D6" w14:textId="77777777" w:rsidR="007A430A" w:rsidRPr="000F347E" w:rsidRDefault="007A430A" w:rsidP="00D02ED2">
      <w:pPr>
        <w:spacing w:after="0" w:line="240" w:lineRule="auto"/>
        <w:rPr>
          <w:color w:val="auto"/>
          <w:u w:val="single"/>
        </w:rPr>
      </w:pPr>
    </w:p>
    <w:p w14:paraId="501461E5" w14:textId="77777777" w:rsidR="00734556" w:rsidRPr="000F347E" w:rsidRDefault="00734556" w:rsidP="00D02ED2">
      <w:pPr>
        <w:spacing w:after="0" w:line="240" w:lineRule="auto"/>
        <w:rPr>
          <w:color w:val="auto"/>
          <w:u w:val="single"/>
        </w:rPr>
      </w:pPr>
      <w:r w:rsidRPr="000F347E">
        <w:rPr>
          <w:color w:val="auto"/>
          <w:u w:val="single"/>
        </w:rPr>
        <w:t>NRC Actions</w:t>
      </w:r>
    </w:p>
    <w:p w14:paraId="38FC706C" w14:textId="77777777" w:rsidR="00734556" w:rsidRPr="000F347E" w:rsidRDefault="00734556" w:rsidP="00D02ED2">
      <w:pPr>
        <w:spacing w:after="0" w:line="240" w:lineRule="auto"/>
        <w:rPr>
          <w:color w:val="auto"/>
        </w:rPr>
      </w:pPr>
    </w:p>
    <w:p w14:paraId="4771BE18" w14:textId="37FCA03B" w:rsidR="00734556" w:rsidRPr="000F347E" w:rsidRDefault="00734556" w:rsidP="00D02ED2">
      <w:pPr>
        <w:spacing w:after="0" w:line="240" w:lineRule="auto"/>
        <w:rPr>
          <w:color w:val="auto"/>
        </w:rPr>
      </w:pPr>
      <w:r w:rsidRPr="000F347E">
        <w:rPr>
          <w:color w:val="auto"/>
        </w:rPr>
        <w:t xml:space="preserve">Based on the Byron Station operating event, the Nuclear Regulatory Commission (NRC) staff issued Information Notice </w:t>
      </w:r>
      <w:r w:rsidR="000F4F62" w:rsidRPr="000F347E">
        <w:rPr>
          <w:color w:val="auto"/>
        </w:rPr>
        <w:t>2012-</w:t>
      </w:r>
      <w:r w:rsidRPr="000F347E">
        <w:rPr>
          <w:color w:val="auto"/>
        </w:rPr>
        <w:t xml:space="preserve">03, “Design Vulnerability in Electric Power System,” </w:t>
      </w:r>
      <w:r w:rsidR="00051DB3" w:rsidRPr="000F347E">
        <w:rPr>
          <w:color w:val="auto"/>
        </w:rPr>
        <w:t>dated March</w:t>
      </w:r>
      <w:r w:rsidRPr="000F347E">
        <w:rPr>
          <w:color w:val="auto"/>
        </w:rPr>
        <w:t xml:space="preserve"> 1, 2012 (ADAMS Accession No. </w:t>
      </w:r>
      <w:r w:rsidR="00E01F41">
        <w:rPr>
          <w:color w:val="auto"/>
        </w:rPr>
        <w:t xml:space="preserve"> </w:t>
      </w:r>
      <w:hyperlink r:id="rId17" w:history="1">
        <w:r w:rsidRPr="00E01F41">
          <w:rPr>
            <w:rStyle w:val="Hyperlink"/>
            <w:color w:val="auto"/>
            <w:u w:val="none"/>
          </w:rPr>
          <w:t>ML120480170</w:t>
        </w:r>
      </w:hyperlink>
      <w:r w:rsidRPr="000F347E">
        <w:rPr>
          <w:color w:val="auto"/>
        </w:rPr>
        <w:t xml:space="preserve">). </w:t>
      </w:r>
      <w:r w:rsidR="00FD4E80" w:rsidRPr="000F347E">
        <w:rPr>
          <w:color w:val="auto"/>
        </w:rPr>
        <w:t xml:space="preserve"> </w:t>
      </w:r>
      <w:r w:rsidRPr="000F347E">
        <w:rPr>
          <w:color w:val="auto"/>
        </w:rPr>
        <w:t xml:space="preserve">On July 27, 2012, the staff issued Bulletin (BL) </w:t>
      </w:r>
      <w:r w:rsidR="000F4F62" w:rsidRPr="000F347E">
        <w:rPr>
          <w:color w:val="auto"/>
        </w:rPr>
        <w:t>2012-</w:t>
      </w:r>
      <w:r w:rsidRPr="000F347E">
        <w:rPr>
          <w:color w:val="auto"/>
        </w:rPr>
        <w:t>01, “Design Vulnerability in Electric Power System” (ADAMS Acc</w:t>
      </w:r>
      <w:r w:rsidR="00D02ED2" w:rsidRPr="000F347E">
        <w:rPr>
          <w:color w:val="auto"/>
        </w:rPr>
        <w:t>ession No. </w:t>
      </w:r>
      <w:r w:rsidR="00E01F41">
        <w:rPr>
          <w:color w:val="auto"/>
        </w:rPr>
        <w:t xml:space="preserve"> </w:t>
      </w:r>
      <w:hyperlink r:id="rId18" w:history="1">
        <w:r w:rsidRPr="00E01F41">
          <w:rPr>
            <w:rStyle w:val="Hyperlink"/>
            <w:color w:val="auto"/>
            <w:u w:val="none"/>
          </w:rPr>
          <w:t>ML12074A115</w:t>
        </w:r>
      </w:hyperlink>
      <w:r w:rsidR="00F019BB" w:rsidRPr="000F347E">
        <w:rPr>
          <w:color w:val="auto"/>
        </w:rPr>
        <w:t xml:space="preserve">). </w:t>
      </w:r>
      <w:r w:rsidRPr="000F347E">
        <w:rPr>
          <w:color w:val="auto"/>
        </w:rPr>
        <w:t xml:space="preserve"> Specifically, the NRC asked licensees to</w:t>
      </w:r>
      <w:r w:rsidR="00D02ED2" w:rsidRPr="000F347E">
        <w:rPr>
          <w:color w:val="auto"/>
        </w:rPr>
        <w:t xml:space="preserve"> provide information by October </w:t>
      </w:r>
      <w:r w:rsidRPr="000F347E">
        <w:rPr>
          <w:color w:val="auto"/>
        </w:rPr>
        <w:t>25, 2012, on (1) the protection scheme to detect and automatically respond to a single</w:t>
      </w:r>
      <w:r w:rsidR="00D02ED2" w:rsidRPr="000F347E">
        <w:rPr>
          <w:color w:val="auto"/>
        </w:rPr>
        <w:noBreakHyphen/>
      </w:r>
      <w:r w:rsidRPr="000F347E">
        <w:rPr>
          <w:color w:val="auto"/>
        </w:rPr>
        <w:t xml:space="preserve">phase open circuit condition or high impedance ground fault condition on GDC 17 power circuits, and (2) the operating configuration of ESF buses at power. </w:t>
      </w:r>
    </w:p>
    <w:p w14:paraId="719676E8" w14:textId="77777777" w:rsidR="00734556" w:rsidRPr="000F347E" w:rsidRDefault="00734556" w:rsidP="00D02ED2">
      <w:pPr>
        <w:spacing w:after="0" w:line="240" w:lineRule="auto"/>
        <w:rPr>
          <w:color w:val="auto"/>
        </w:rPr>
      </w:pPr>
    </w:p>
    <w:p w14:paraId="345C9A78" w14:textId="719BC44F" w:rsidR="00CB6D6E" w:rsidRPr="000F347E" w:rsidRDefault="00734556" w:rsidP="00D02ED2">
      <w:pPr>
        <w:spacing w:after="0" w:line="240" w:lineRule="auto"/>
        <w:rPr>
          <w:color w:val="auto"/>
        </w:rPr>
      </w:pPr>
      <w:r w:rsidRPr="000F347E">
        <w:rPr>
          <w:color w:val="auto"/>
        </w:rPr>
        <w:lastRenderedPageBreak/>
        <w:t xml:space="preserve">The Electrical Engineering Branch staff reviewed the information that NRC licensees provided and documented the details of this review in NRC BL </w:t>
      </w:r>
      <w:r w:rsidR="000F4F62" w:rsidRPr="000F347E">
        <w:rPr>
          <w:color w:val="auto"/>
        </w:rPr>
        <w:t>2012-</w:t>
      </w:r>
      <w:r w:rsidRPr="000F347E">
        <w:rPr>
          <w:color w:val="auto"/>
        </w:rPr>
        <w:t>01, in the summary report dated February 26, 2013 (ADAMS Accession No</w:t>
      </w:r>
      <w:hyperlink r:id="rId19" w:history="1">
        <w:r w:rsidRPr="00E01F41">
          <w:rPr>
            <w:rStyle w:val="Hyperlink"/>
            <w:color w:val="auto"/>
            <w:u w:val="none"/>
          </w:rPr>
          <w:t xml:space="preserve">. </w:t>
        </w:r>
        <w:r w:rsidR="00E01F41">
          <w:rPr>
            <w:rStyle w:val="Hyperlink"/>
            <w:color w:val="auto"/>
            <w:u w:val="none"/>
          </w:rPr>
          <w:t xml:space="preserve"> </w:t>
        </w:r>
        <w:r w:rsidRPr="00E01F41">
          <w:rPr>
            <w:rStyle w:val="Hyperlink"/>
            <w:color w:val="auto"/>
            <w:u w:val="none"/>
          </w:rPr>
          <w:t>ML13052A711</w:t>
        </w:r>
      </w:hyperlink>
      <w:r w:rsidRPr="000F347E">
        <w:rPr>
          <w:color w:val="auto"/>
        </w:rPr>
        <w:t xml:space="preserve">). </w:t>
      </w:r>
    </w:p>
    <w:p w14:paraId="5F9EAE8E" w14:textId="77777777" w:rsidR="008264B0" w:rsidRPr="000F347E" w:rsidRDefault="008264B0" w:rsidP="00D02ED2">
      <w:pPr>
        <w:spacing w:after="0" w:line="240" w:lineRule="auto"/>
        <w:rPr>
          <w:color w:val="auto"/>
        </w:rPr>
      </w:pPr>
    </w:p>
    <w:p w14:paraId="659B69EE" w14:textId="7FC6F279" w:rsidR="00734556" w:rsidRPr="000F347E" w:rsidRDefault="00734556" w:rsidP="00D02ED2">
      <w:pPr>
        <w:spacing w:after="0" w:line="240" w:lineRule="auto"/>
        <w:rPr>
          <w:color w:val="auto"/>
        </w:rPr>
      </w:pPr>
      <w:r w:rsidRPr="000F347E">
        <w:rPr>
          <w:color w:val="auto"/>
        </w:rPr>
        <w:t xml:space="preserve">In </w:t>
      </w:r>
      <w:r w:rsidR="000F4F62" w:rsidRPr="000F347E">
        <w:rPr>
          <w:color w:val="auto"/>
        </w:rPr>
        <w:t>SECY-16-</w:t>
      </w:r>
      <w:r w:rsidRPr="000F347E">
        <w:rPr>
          <w:color w:val="auto"/>
        </w:rPr>
        <w:t xml:space="preserve">0068, dated May 31, 2016 (ADAMS Accession No. </w:t>
      </w:r>
      <w:r w:rsidR="00E01F41">
        <w:rPr>
          <w:color w:val="auto"/>
        </w:rPr>
        <w:t xml:space="preserve"> </w:t>
      </w:r>
      <w:hyperlink r:id="rId20" w:history="1">
        <w:r w:rsidRPr="00E01F41">
          <w:rPr>
            <w:rStyle w:val="Hyperlink"/>
            <w:color w:val="auto"/>
            <w:u w:val="none"/>
          </w:rPr>
          <w:t>ML15219A327</w:t>
        </w:r>
      </w:hyperlink>
      <w:r w:rsidRPr="000F347E">
        <w:rPr>
          <w:color w:val="auto"/>
        </w:rPr>
        <w:t xml:space="preserve">), the staff requested Commission approval of an </w:t>
      </w:r>
      <w:r w:rsidR="004721E5" w:rsidRPr="00E87B70">
        <w:rPr>
          <w:color w:val="auto"/>
        </w:rPr>
        <w:t>I</w:t>
      </w:r>
      <w:r w:rsidRPr="00E87B70">
        <w:rPr>
          <w:color w:val="auto"/>
        </w:rPr>
        <w:t>nterim</w:t>
      </w:r>
      <w:r w:rsidRPr="000F347E">
        <w:rPr>
          <w:color w:val="auto"/>
        </w:rPr>
        <w:t xml:space="preserve"> Enforcement Policy (IEP), applicable to all operating reactors, to allow the NRC to exercise enforcement discretion for certain instances of noncompliance with the requirements specified in the technical specifications (TS) for electrical power systems (typically TS Section 3.8) and action statement(s) associated with “AC Sources—Operating” and “AC Sources—Shutdown,” and with GDC 17. </w:t>
      </w:r>
      <w:r w:rsidR="00FD4E80" w:rsidRPr="000F347E">
        <w:rPr>
          <w:color w:val="auto"/>
        </w:rPr>
        <w:t xml:space="preserve"> </w:t>
      </w:r>
      <w:r w:rsidRPr="000F347E">
        <w:rPr>
          <w:color w:val="auto"/>
        </w:rPr>
        <w:t>This IEP could be applicable to certain instances of nonconformance with the principal design criteria specified in the UFSA</w:t>
      </w:r>
      <w:r w:rsidR="00B70D7A" w:rsidRPr="000F347E">
        <w:rPr>
          <w:color w:val="auto"/>
        </w:rPr>
        <w:t>R.</w:t>
      </w:r>
    </w:p>
    <w:p w14:paraId="163BC254" w14:textId="77777777" w:rsidR="00734556" w:rsidRPr="000F347E" w:rsidRDefault="00734556" w:rsidP="00D02ED2">
      <w:pPr>
        <w:spacing w:after="0" w:line="240" w:lineRule="auto"/>
        <w:rPr>
          <w:color w:val="auto"/>
        </w:rPr>
      </w:pPr>
    </w:p>
    <w:p w14:paraId="0D9AD574" w14:textId="0E50FBD4" w:rsidR="00734556" w:rsidRPr="000F347E" w:rsidRDefault="00734556" w:rsidP="005A3E37">
      <w:pPr>
        <w:spacing w:after="0" w:line="240" w:lineRule="auto"/>
        <w:rPr>
          <w:color w:val="auto"/>
        </w:rPr>
      </w:pPr>
      <w:r w:rsidRPr="000F347E">
        <w:rPr>
          <w:color w:val="auto"/>
        </w:rPr>
        <w:t xml:space="preserve">On March 9, 2017, the Commission issued </w:t>
      </w:r>
      <w:r w:rsidR="00E87B90" w:rsidRPr="000F347E">
        <w:rPr>
          <w:color w:val="auto"/>
        </w:rPr>
        <w:t>(ADAMS Accession No</w:t>
      </w:r>
      <w:hyperlink r:id="rId21" w:history="1">
        <w:r w:rsidR="00E87B90" w:rsidRPr="000F347E">
          <w:rPr>
            <w:rStyle w:val="Hyperlink"/>
            <w:color w:val="auto"/>
            <w:u w:val="none"/>
          </w:rPr>
          <w:t>.</w:t>
        </w:r>
        <w:r w:rsidR="00C80F6F" w:rsidRPr="000F347E">
          <w:rPr>
            <w:rStyle w:val="Hyperlink"/>
            <w:color w:val="auto"/>
            <w:u w:val="none"/>
          </w:rPr>
          <w:t xml:space="preserve"> </w:t>
        </w:r>
        <w:r w:rsidR="00E01F41">
          <w:rPr>
            <w:rStyle w:val="Hyperlink"/>
            <w:color w:val="auto"/>
            <w:u w:val="none"/>
          </w:rPr>
          <w:t xml:space="preserve"> </w:t>
        </w:r>
        <w:r w:rsidR="00C80F6F" w:rsidRPr="00E01F41">
          <w:rPr>
            <w:rStyle w:val="Hyperlink"/>
            <w:color w:val="auto"/>
            <w:u w:val="none"/>
          </w:rPr>
          <w:t>ML17068A297</w:t>
        </w:r>
      </w:hyperlink>
      <w:r w:rsidR="00E87B90" w:rsidRPr="000F347E">
        <w:rPr>
          <w:color w:val="auto"/>
        </w:rPr>
        <w:t>)</w:t>
      </w:r>
      <w:r w:rsidR="00C80F6F" w:rsidRPr="000F347E">
        <w:rPr>
          <w:color w:val="auto"/>
        </w:rPr>
        <w:t xml:space="preserve"> </w:t>
      </w:r>
      <w:r w:rsidRPr="000F347E">
        <w:rPr>
          <w:color w:val="auto"/>
        </w:rPr>
        <w:t>Staff Requirements Memorandum (SRM) SECY 16</w:t>
      </w:r>
      <w:r w:rsidR="00D02ED2" w:rsidRPr="000F347E">
        <w:rPr>
          <w:color w:val="auto"/>
        </w:rPr>
        <w:noBreakHyphen/>
      </w:r>
      <w:r w:rsidRPr="000F347E">
        <w:rPr>
          <w:color w:val="auto"/>
        </w:rPr>
        <w:t>0068, “Interim Enforcement Policy for Open</w:t>
      </w:r>
      <w:r w:rsidR="00D02ED2" w:rsidRPr="000F347E">
        <w:rPr>
          <w:color w:val="auto"/>
        </w:rPr>
        <w:noBreakHyphen/>
      </w:r>
      <w:r w:rsidRPr="000F347E">
        <w:rPr>
          <w:color w:val="auto"/>
        </w:rPr>
        <w:t>Phase Conditions in Electric Power Systems for Operating Reactors</w:t>
      </w:r>
      <w:r w:rsidR="00E87B90" w:rsidRPr="000F347E">
        <w:rPr>
          <w:color w:val="auto"/>
        </w:rPr>
        <w:t>.</w:t>
      </w:r>
      <w:r w:rsidRPr="000F347E">
        <w:rPr>
          <w:color w:val="auto"/>
        </w:rPr>
        <w:t xml:space="preserve">” </w:t>
      </w:r>
      <w:r w:rsidR="00FD4E80" w:rsidRPr="000F347E">
        <w:rPr>
          <w:color w:val="auto"/>
        </w:rPr>
        <w:t xml:space="preserve"> </w:t>
      </w:r>
      <w:r w:rsidRPr="000F347E">
        <w:rPr>
          <w:color w:val="auto"/>
        </w:rPr>
        <w:t xml:space="preserve">The Commission disapproved the staff’s request to establish an IEP </w:t>
      </w:r>
      <w:r w:rsidR="00B70D7A" w:rsidRPr="000F347E">
        <w:rPr>
          <w:color w:val="auto"/>
        </w:rPr>
        <w:t>for the</w:t>
      </w:r>
      <w:r w:rsidR="009F0EC7" w:rsidRPr="000F347E">
        <w:rPr>
          <w:color w:val="auto"/>
        </w:rPr>
        <w:t xml:space="preserve"> purpose of exercising</w:t>
      </w:r>
      <w:r w:rsidRPr="000F347E">
        <w:rPr>
          <w:color w:val="auto"/>
        </w:rPr>
        <w:t xml:space="preserve"> enforcement discretion for </w:t>
      </w:r>
      <w:r w:rsidR="009F0EC7" w:rsidRPr="000F347E">
        <w:rPr>
          <w:color w:val="auto"/>
        </w:rPr>
        <w:t xml:space="preserve">purported noncompliance with NRC requirements and nonconformance with </w:t>
      </w:r>
      <w:r w:rsidR="00D02ED2" w:rsidRPr="000F347E">
        <w:rPr>
          <w:color w:val="auto"/>
        </w:rPr>
        <w:t>design</w:t>
      </w:r>
      <w:r w:rsidR="009F0EC7" w:rsidRPr="000F347E">
        <w:rPr>
          <w:color w:val="auto"/>
        </w:rPr>
        <w:t xml:space="preserve"> cr</w:t>
      </w:r>
      <w:r w:rsidRPr="000F347E">
        <w:rPr>
          <w:color w:val="auto"/>
        </w:rPr>
        <w:t>iteria during the</w:t>
      </w:r>
      <w:r w:rsidR="009F0EC7" w:rsidRPr="000F347E">
        <w:rPr>
          <w:color w:val="auto"/>
        </w:rPr>
        <w:t xml:space="preserve"> pendency of</w:t>
      </w:r>
      <w:r w:rsidRPr="000F347E">
        <w:rPr>
          <w:color w:val="auto"/>
        </w:rPr>
        <w:t xml:space="preserve"> licensee implementation of actions to address an OPC. The SRM stated the following:  </w:t>
      </w:r>
    </w:p>
    <w:p w14:paraId="07FB7AD1" w14:textId="77777777" w:rsidR="00734556" w:rsidRPr="000F347E" w:rsidRDefault="00734556" w:rsidP="005A3E37">
      <w:pPr>
        <w:spacing w:after="0" w:line="240" w:lineRule="auto"/>
        <w:rPr>
          <w:color w:val="auto"/>
        </w:rPr>
      </w:pPr>
    </w:p>
    <w:p w14:paraId="55A355D4" w14:textId="4868CA92" w:rsidR="00734556" w:rsidRPr="000F347E" w:rsidRDefault="00734556" w:rsidP="005A3E37">
      <w:pPr>
        <w:spacing w:after="0" w:line="240" w:lineRule="auto"/>
        <w:ind w:left="270"/>
        <w:rPr>
          <w:color w:val="auto"/>
        </w:rPr>
      </w:pPr>
      <w:r w:rsidRPr="000F347E">
        <w:rPr>
          <w:color w:val="auto"/>
        </w:rPr>
        <w:t xml:space="preserve">“Going forward, the staff should verify that licensees have appropriately implemented the voluntary industry initiative. </w:t>
      </w:r>
      <w:r w:rsidR="00FD4E80" w:rsidRPr="000F347E">
        <w:rPr>
          <w:color w:val="auto"/>
        </w:rPr>
        <w:t xml:space="preserve"> </w:t>
      </w:r>
      <w:r w:rsidRPr="000F347E">
        <w:rPr>
          <w:color w:val="auto"/>
        </w:rPr>
        <w:t>If the staff determines that a licensee does not adequately address potential OPCs, including updating the licensing basis to reflect the need to protect against OPCs, the staff should consider the appropriate regulatory mechanism to impose the necessary requirements to protect against OPCs using the current guidance on such matters from the Office of the General Counsel.</w:t>
      </w:r>
    </w:p>
    <w:p w14:paraId="76207ECD" w14:textId="77777777" w:rsidR="00734556" w:rsidRPr="000F347E" w:rsidRDefault="00734556" w:rsidP="005A3E37">
      <w:pPr>
        <w:spacing w:after="0" w:line="240" w:lineRule="auto"/>
        <w:ind w:firstLine="270"/>
        <w:rPr>
          <w:color w:val="auto"/>
        </w:rPr>
      </w:pPr>
    </w:p>
    <w:p w14:paraId="57AD880A" w14:textId="77301B27" w:rsidR="00734556" w:rsidRPr="000F347E" w:rsidRDefault="00734556" w:rsidP="005A3E37">
      <w:pPr>
        <w:spacing w:after="0" w:line="240" w:lineRule="auto"/>
        <w:ind w:left="270"/>
        <w:rPr>
          <w:color w:val="auto"/>
        </w:rPr>
      </w:pPr>
      <w:r w:rsidRPr="000F347E">
        <w:rPr>
          <w:color w:val="auto"/>
        </w:rPr>
        <w:t xml:space="preserve">The staff should provide the Commission with a notation vote paper if this situation arises for any licensee or licensees, with options, including the staff's recommended path forward. </w:t>
      </w:r>
      <w:r w:rsidR="00FD4E80" w:rsidRPr="000F347E">
        <w:rPr>
          <w:color w:val="auto"/>
        </w:rPr>
        <w:t xml:space="preserve"> </w:t>
      </w:r>
      <w:r w:rsidRPr="000F347E">
        <w:rPr>
          <w:color w:val="auto"/>
        </w:rPr>
        <w:t>In addition, if disagreements arise between the staff and the industry during implementation of the voluntary industry initiative, and the related issues have policy implications, the staff should promptly raise such issues to the Commission for resolution.</w:t>
      </w:r>
    </w:p>
    <w:p w14:paraId="3748D45B" w14:textId="77777777" w:rsidR="00734556" w:rsidRPr="000F347E" w:rsidRDefault="00734556" w:rsidP="005A3E37">
      <w:pPr>
        <w:spacing w:after="0" w:line="240" w:lineRule="auto"/>
        <w:ind w:firstLine="270"/>
        <w:rPr>
          <w:color w:val="auto"/>
        </w:rPr>
      </w:pPr>
    </w:p>
    <w:p w14:paraId="0007700B" w14:textId="7BEEF40F" w:rsidR="00734556" w:rsidRPr="000F347E" w:rsidRDefault="00734556" w:rsidP="005A3E37">
      <w:pPr>
        <w:spacing w:after="0" w:line="240" w:lineRule="auto"/>
        <w:ind w:left="270"/>
        <w:rPr>
          <w:color w:val="auto"/>
        </w:rPr>
      </w:pPr>
      <w:r w:rsidRPr="000F347E">
        <w:rPr>
          <w:color w:val="auto"/>
        </w:rPr>
        <w:t xml:space="preserve">Once satisfactory implementation of the technical resolution has been verified for each licensee, the associated NRC Bulletin should be closed. </w:t>
      </w:r>
      <w:r w:rsidR="00FD4E80" w:rsidRPr="000F347E">
        <w:rPr>
          <w:color w:val="auto"/>
        </w:rPr>
        <w:t xml:space="preserve"> </w:t>
      </w:r>
      <w:r w:rsidRPr="000F347E">
        <w:rPr>
          <w:color w:val="auto"/>
        </w:rPr>
        <w:t>The staff should update the Reactor Oversight Process to provide periodic oversight of industry's implementation of the OPC initiative.”</w:t>
      </w:r>
    </w:p>
    <w:p w14:paraId="38620653" w14:textId="77777777" w:rsidR="007A430A" w:rsidRPr="000F347E" w:rsidRDefault="007A430A" w:rsidP="005A3E37">
      <w:pPr>
        <w:spacing w:after="0" w:line="240" w:lineRule="auto"/>
        <w:rPr>
          <w:color w:val="auto"/>
        </w:rPr>
      </w:pPr>
    </w:p>
    <w:p w14:paraId="2FFBC467" w14:textId="3EE05421" w:rsidR="00527425" w:rsidRPr="00E87B70" w:rsidRDefault="00527425" w:rsidP="00527425">
      <w:pPr>
        <w:spacing w:after="0" w:line="240" w:lineRule="auto"/>
        <w:rPr>
          <w:color w:val="auto"/>
        </w:rPr>
      </w:pPr>
      <w:r w:rsidRPr="000F347E">
        <w:rPr>
          <w:color w:val="auto"/>
        </w:rPr>
        <w:t xml:space="preserve">The staff has written this TI for inspectors to verify whether licensees have appropriately implemented the technical resolution of OPC design vulnerability as discussed in their industry initiative document at each operating reactor unit. </w:t>
      </w:r>
      <w:r w:rsidR="00FD4E80" w:rsidRPr="000F347E">
        <w:rPr>
          <w:color w:val="auto"/>
        </w:rPr>
        <w:t xml:space="preserve"> </w:t>
      </w:r>
      <w:r w:rsidRPr="00087C15">
        <w:rPr>
          <w:color w:val="auto"/>
        </w:rPr>
        <w:t xml:space="preserve">A TI </w:t>
      </w:r>
      <w:r w:rsidR="007B7AF7" w:rsidRPr="00E87B70">
        <w:rPr>
          <w:color w:val="auto"/>
        </w:rPr>
        <w:t>inspection</w:t>
      </w:r>
      <w:r w:rsidR="007B7AF7" w:rsidRPr="00087C15">
        <w:rPr>
          <w:color w:val="auto"/>
        </w:rPr>
        <w:t xml:space="preserve"> </w:t>
      </w:r>
      <w:r w:rsidRPr="00087C15">
        <w:rPr>
          <w:color w:val="auto"/>
        </w:rPr>
        <w:t xml:space="preserve">was chosen as verification of implementation would closely resemble a plant modification inspection. </w:t>
      </w:r>
      <w:r w:rsidR="00FD4E80" w:rsidRPr="00E87B70">
        <w:rPr>
          <w:color w:val="auto"/>
        </w:rPr>
        <w:t xml:space="preserve"> </w:t>
      </w:r>
    </w:p>
    <w:p w14:paraId="59712B31" w14:textId="77777777" w:rsidR="002B609C" w:rsidRPr="00E87B70" w:rsidRDefault="002B609C" w:rsidP="002B609C">
      <w:pPr>
        <w:spacing w:after="0" w:line="240" w:lineRule="auto"/>
        <w:rPr>
          <w:color w:val="auto"/>
        </w:rPr>
      </w:pPr>
    </w:p>
    <w:p w14:paraId="4041AD72" w14:textId="26404256" w:rsidR="002B609C" w:rsidRPr="00E87B70" w:rsidRDefault="002B609C" w:rsidP="002B609C">
      <w:pPr>
        <w:spacing w:after="0" w:line="240" w:lineRule="auto"/>
        <w:rPr>
          <w:color w:val="auto"/>
        </w:rPr>
      </w:pPr>
      <w:r w:rsidRPr="00E87B70">
        <w:rPr>
          <w:color w:val="auto"/>
        </w:rPr>
        <w:t>Four nuclear power plants (River Bend, Palo Verde, Byron, and St. Lucie) were selected as an initial set of plants with four distinct designs (OPC detection and protection schemes) to assess the adequacy of the designs using TI 2515/194, Revision 0.</w:t>
      </w:r>
      <w:r w:rsidR="003C504C" w:rsidRPr="00E87B70">
        <w:rPr>
          <w:color w:val="auto"/>
        </w:rPr>
        <w:t xml:space="preserve"> </w:t>
      </w:r>
      <w:r w:rsidRPr="00E87B70">
        <w:rPr>
          <w:color w:val="auto"/>
        </w:rPr>
        <w:t xml:space="preserve"> The results of the inspections are documented in inspection reports 05000458/2018010 (ADAMS Accession No. </w:t>
      </w:r>
      <w:r w:rsidR="007F272C">
        <w:rPr>
          <w:color w:val="auto"/>
        </w:rPr>
        <w:t xml:space="preserve"> </w:t>
      </w:r>
      <w:r w:rsidRPr="00E87B70">
        <w:rPr>
          <w:color w:val="auto"/>
        </w:rPr>
        <w:t xml:space="preserve">ML18085B197); 05000528/2018010, 05000529/2018010, and 05000530/2018010 (ADAMS Accession No. ML18103A157); 05000454/2018011 and 05000455/2018011 (ADAMS Accession No. ML18138A136); and 05000335/2018002) and 05000389/2018002 (ADAMS Accession </w:t>
      </w:r>
      <w:proofErr w:type="gramStart"/>
      <w:r w:rsidR="00696E76" w:rsidRPr="00E87B70">
        <w:rPr>
          <w:color w:val="auto"/>
        </w:rPr>
        <w:t>No</w:t>
      </w:r>
      <w:r w:rsidR="007F272C">
        <w:rPr>
          <w:color w:val="auto"/>
        </w:rPr>
        <w:t xml:space="preserve"> </w:t>
      </w:r>
      <w:r w:rsidR="00E01F41">
        <w:rPr>
          <w:color w:val="auto"/>
        </w:rPr>
        <w:t xml:space="preserve"> </w:t>
      </w:r>
      <w:r w:rsidRPr="00E87B70">
        <w:rPr>
          <w:color w:val="auto"/>
        </w:rPr>
        <w:lastRenderedPageBreak/>
        <w:t>ML</w:t>
      </w:r>
      <w:proofErr w:type="gramEnd"/>
      <w:r w:rsidRPr="00E87B70">
        <w:rPr>
          <w:color w:val="auto"/>
        </w:rPr>
        <w:t xml:space="preserve">18208A328). </w:t>
      </w:r>
      <w:r w:rsidR="003C504C" w:rsidRPr="00E87B70">
        <w:rPr>
          <w:color w:val="auto"/>
        </w:rPr>
        <w:t xml:space="preserve"> </w:t>
      </w:r>
      <w:r w:rsidRPr="00E87B70">
        <w:rPr>
          <w:color w:val="auto"/>
        </w:rPr>
        <w:t>The inspection team consisted of inspectors from each region and a member of the Electrical Engineering Operating Reactors Branch (EEOB) staff from headquarters.  The regional inspectors completed Section 03.01 of TI 2515/194</w:t>
      </w:r>
      <w:r w:rsidR="00C730D0" w:rsidRPr="00E87B70">
        <w:rPr>
          <w:color w:val="auto"/>
        </w:rPr>
        <w:t>, R</w:t>
      </w:r>
      <w:r w:rsidR="00787C12" w:rsidRPr="00E87B70">
        <w:rPr>
          <w:color w:val="auto"/>
        </w:rPr>
        <w:t>ev. 0</w:t>
      </w:r>
      <w:r w:rsidRPr="00E87B70">
        <w:rPr>
          <w:color w:val="auto"/>
        </w:rPr>
        <w:t xml:space="preserve"> and the EEOB staff gathered information in accordance with Section 03.02 of TI 2515/194</w:t>
      </w:r>
      <w:r w:rsidR="00787C12" w:rsidRPr="00E87B70">
        <w:rPr>
          <w:color w:val="auto"/>
        </w:rPr>
        <w:t>, Rev. 0</w:t>
      </w:r>
      <w:r w:rsidRPr="00E87B70">
        <w:rPr>
          <w:color w:val="auto"/>
        </w:rPr>
        <w:t>.</w:t>
      </w:r>
      <w:r w:rsidR="003C504C" w:rsidRPr="00E87B70">
        <w:rPr>
          <w:color w:val="auto"/>
        </w:rPr>
        <w:t xml:space="preserve"> </w:t>
      </w:r>
      <w:r w:rsidRPr="00E87B70">
        <w:rPr>
          <w:color w:val="auto"/>
        </w:rPr>
        <w:t xml:space="preserve"> The EEOB staff generated an assessment of the inspection results from implementation of the TI dated October 31, 2017 (Rev</w:t>
      </w:r>
      <w:r w:rsidR="0023294A" w:rsidRPr="00E87B70">
        <w:rPr>
          <w:color w:val="auto"/>
        </w:rPr>
        <w:t xml:space="preserve">. </w:t>
      </w:r>
      <w:r w:rsidRPr="00E87B70">
        <w:rPr>
          <w:color w:val="auto"/>
        </w:rPr>
        <w:t>0) to document whether licensees identified OPC vulnerabilities using one of the four OPC designs and implemented the OPIS consistent with the NEI OPC VII.</w:t>
      </w:r>
      <w:r w:rsidR="009441BF" w:rsidRPr="00E87B70">
        <w:rPr>
          <w:color w:val="auto"/>
        </w:rPr>
        <w:t xml:space="preserve"> </w:t>
      </w:r>
      <w:r w:rsidRPr="00E87B70">
        <w:rPr>
          <w:color w:val="auto"/>
        </w:rPr>
        <w:t xml:space="preserve"> A summary of the staff’s preliminary assessments and the areas needing additional clarity were discussed with the industry representatives in two public meetings conducted on September 19, 2018, and October 17, 2018 (ADAMS Accession Nos.: </w:t>
      </w:r>
      <w:r w:rsidR="00455979">
        <w:rPr>
          <w:color w:val="auto"/>
        </w:rPr>
        <w:t xml:space="preserve"> </w:t>
      </w:r>
      <w:r w:rsidRPr="00E87B70">
        <w:rPr>
          <w:color w:val="auto"/>
        </w:rPr>
        <w:t xml:space="preserve">ML18268A342 and ML18309A227, respectively). </w:t>
      </w:r>
      <w:r w:rsidR="009441BF" w:rsidRPr="00E87B70">
        <w:rPr>
          <w:color w:val="auto"/>
        </w:rPr>
        <w:t xml:space="preserve"> </w:t>
      </w:r>
      <w:r w:rsidRPr="00E87B70">
        <w:rPr>
          <w:color w:val="auto"/>
        </w:rPr>
        <w:t xml:space="preserve">The NRC staff informed the industry that it would use inspection results, the information discussed in the public meetings, information provided by industry as part of its efforts to address OPC vulnerabilities, the staff’s preliminary risk assessment on the impact of OPC (ADAMS Accession No. </w:t>
      </w:r>
      <w:r w:rsidR="00E01F41">
        <w:rPr>
          <w:color w:val="auto"/>
        </w:rPr>
        <w:t xml:space="preserve"> </w:t>
      </w:r>
      <w:r w:rsidRPr="00E87B70">
        <w:rPr>
          <w:color w:val="auto"/>
        </w:rPr>
        <w:t xml:space="preserve">ML17234A631), and the functional criteria described in the November 25, 2014, NRC letter to NEI (ADAMS Accession No. </w:t>
      </w:r>
      <w:r w:rsidR="00E01F41">
        <w:rPr>
          <w:color w:val="auto"/>
        </w:rPr>
        <w:t xml:space="preserve"> </w:t>
      </w:r>
      <w:r w:rsidRPr="00E87B70">
        <w:rPr>
          <w:color w:val="auto"/>
        </w:rPr>
        <w:t>ML15075A454) to determine whether the licensees are adequately addressing potential OPC vulnerabilities consistent with Commission direction in SRM- SECY 16-0068.</w:t>
      </w:r>
      <w:r w:rsidR="001D737E" w:rsidRPr="00E87B70">
        <w:rPr>
          <w:color w:val="auto"/>
        </w:rPr>
        <w:t xml:space="preserve"> </w:t>
      </w:r>
    </w:p>
    <w:p w14:paraId="32A7B5E6" w14:textId="77777777" w:rsidR="002B609C" w:rsidRPr="00E87B70" w:rsidRDefault="002B609C" w:rsidP="002B609C">
      <w:pPr>
        <w:spacing w:after="0" w:line="240" w:lineRule="auto"/>
        <w:rPr>
          <w:color w:val="auto"/>
        </w:rPr>
      </w:pPr>
    </w:p>
    <w:p w14:paraId="66F9F6F8" w14:textId="648F89F6" w:rsidR="002B609C" w:rsidRPr="00087C15" w:rsidRDefault="002B609C" w:rsidP="002B609C">
      <w:pPr>
        <w:spacing w:after="0" w:line="240" w:lineRule="auto"/>
        <w:rPr>
          <w:color w:val="auto"/>
        </w:rPr>
      </w:pPr>
      <w:r w:rsidRPr="00E87B70">
        <w:rPr>
          <w:color w:val="auto"/>
        </w:rPr>
        <w:t>The staff is issuing this revision (Rev</w:t>
      </w:r>
      <w:r w:rsidR="00C2725D" w:rsidRPr="00E87B70">
        <w:rPr>
          <w:color w:val="auto"/>
        </w:rPr>
        <w:t xml:space="preserve">. </w:t>
      </w:r>
      <w:r w:rsidRPr="00E87B70">
        <w:rPr>
          <w:color w:val="auto"/>
        </w:rPr>
        <w:t>1) to the TI for NRC inspectors to verify that the plants that choose operator manual action in lieu of automatic protective action are appropriately implementing the VII and adequately addressing the OPC design vulnerability issue</w:t>
      </w:r>
      <w:r w:rsidR="00FF497A" w:rsidRPr="00E87B70">
        <w:rPr>
          <w:color w:val="auto"/>
        </w:rPr>
        <w:t>.</w:t>
      </w:r>
      <w:r w:rsidR="00DC52CD" w:rsidRPr="00E87B70">
        <w:rPr>
          <w:color w:val="auto"/>
        </w:rPr>
        <w:t xml:space="preserve">  The staff</w:t>
      </w:r>
      <w:r w:rsidRPr="00E87B70">
        <w:rPr>
          <w:color w:val="auto"/>
        </w:rPr>
        <w:t xml:space="preserve"> </w:t>
      </w:r>
      <w:r w:rsidR="00DC52CD" w:rsidRPr="00E87B70">
        <w:rPr>
          <w:color w:val="auto"/>
        </w:rPr>
        <w:t xml:space="preserve">is </w:t>
      </w:r>
      <w:r w:rsidRPr="00E87B70">
        <w:rPr>
          <w:color w:val="auto"/>
        </w:rPr>
        <w:t xml:space="preserve">also </w:t>
      </w:r>
      <w:r w:rsidR="00DC52CD" w:rsidRPr="00E87B70">
        <w:rPr>
          <w:color w:val="auto"/>
        </w:rPr>
        <w:t xml:space="preserve">deleting </w:t>
      </w:r>
      <w:r w:rsidRPr="00E87B70">
        <w:rPr>
          <w:color w:val="auto"/>
        </w:rPr>
        <w:t xml:space="preserve">Section 03.02, “Information Gathering for VII Assessment (Part 2),” guidance from the TI since the information </w:t>
      </w:r>
      <w:r w:rsidR="00DC52CD" w:rsidRPr="00E87B70">
        <w:rPr>
          <w:color w:val="auto"/>
        </w:rPr>
        <w:t xml:space="preserve">was </w:t>
      </w:r>
      <w:r w:rsidRPr="00E87B70">
        <w:rPr>
          <w:color w:val="auto"/>
        </w:rPr>
        <w:t>obtained during the initial inspections and no longer required to be performed by this TI.</w:t>
      </w:r>
    </w:p>
    <w:p w14:paraId="6154C8E4" w14:textId="601012BB" w:rsidR="00872AE9" w:rsidRPr="00E87B70" w:rsidRDefault="00872AE9" w:rsidP="00872AE9">
      <w:pPr>
        <w:spacing w:after="0" w:line="240" w:lineRule="auto"/>
        <w:rPr>
          <w:color w:val="auto"/>
        </w:rPr>
      </w:pPr>
    </w:p>
    <w:p w14:paraId="63AB8425" w14:textId="77777777" w:rsidR="00BE182F" w:rsidRPr="000F347E" w:rsidRDefault="00BE182F" w:rsidP="00872AE9">
      <w:pPr>
        <w:spacing w:after="0" w:line="240" w:lineRule="auto"/>
        <w:rPr>
          <w:color w:val="auto"/>
        </w:rPr>
      </w:pPr>
    </w:p>
    <w:p w14:paraId="79BEF2E8" w14:textId="41314534" w:rsidR="007105C6" w:rsidRPr="000F347E" w:rsidRDefault="007105C6" w:rsidP="00AD36D1">
      <w:pPr>
        <w:spacing w:after="0" w:line="240" w:lineRule="auto"/>
        <w:rPr>
          <w:color w:val="auto"/>
        </w:rPr>
      </w:pPr>
      <w:r w:rsidRPr="000F347E">
        <w:rPr>
          <w:color w:val="auto"/>
        </w:rPr>
        <w:t>2515/</w:t>
      </w:r>
      <w:r w:rsidR="00570E6F" w:rsidRPr="000F347E">
        <w:rPr>
          <w:color w:val="auto"/>
        </w:rPr>
        <w:t>194</w:t>
      </w:r>
      <w:r w:rsidR="00D02ED2" w:rsidRPr="000F347E">
        <w:rPr>
          <w:color w:val="auto"/>
        </w:rPr>
        <w:noBreakHyphen/>
      </w:r>
      <w:r w:rsidRPr="000F347E">
        <w:rPr>
          <w:color w:val="auto"/>
        </w:rPr>
        <w:t>03</w:t>
      </w:r>
      <w:r w:rsidRPr="000F347E">
        <w:rPr>
          <w:color w:val="auto"/>
        </w:rPr>
        <w:tab/>
        <w:t xml:space="preserve">INSPECTION REQUIREMENTS AND </w:t>
      </w:r>
      <w:r w:rsidR="00015854" w:rsidRPr="000F347E">
        <w:rPr>
          <w:color w:val="auto"/>
        </w:rPr>
        <w:t xml:space="preserve">INSPECTION </w:t>
      </w:r>
      <w:r w:rsidRPr="000F347E">
        <w:rPr>
          <w:color w:val="auto"/>
        </w:rPr>
        <w:t>GUIDANCE</w:t>
      </w:r>
    </w:p>
    <w:p w14:paraId="14BF1363" w14:textId="77777777" w:rsidR="0028039A" w:rsidRPr="000F347E" w:rsidRDefault="0028039A" w:rsidP="005A3E37">
      <w:pPr>
        <w:tabs>
          <w:tab w:val="left" w:pos="274"/>
          <w:tab w:val="left" w:pos="806"/>
          <w:tab w:val="left" w:pos="1440"/>
          <w:tab w:val="left" w:pos="2074"/>
        </w:tabs>
        <w:spacing w:after="0" w:line="240" w:lineRule="auto"/>
        <w:rPr>
          <w:color w:val="auto"/>
        </w:rPr>
      </w:pPr>
    </w:p>
    <w:p w14:paraId="2FCBA0EF" w14:textId="77777777" w:rsidR="00C3581C" w:rsidRPr="000F347E" w:rsidRDefault="00C3581C" w:rsidP="005A3E37">
      <w:pPr>
        <w:tabs>
          <w:tab w:val="left" w:pos="274"/>
          <w:tab w:val="left" w:pos="806"/>
          <w:tab w:val="left" w:pos="1440"/>
          <w:tab w:val="left" w:pos="2074"/>
        </w:tabs>
        <w:spacing w:after="0" w:line="240" w:lineRule="auto"/>
        <w:rPr>
          <w:color w:val="auto"/>
        </w:rPr>
      </w:pPr>
      <w:r w:rsidRPr="000F347E">
        <w:rPr>
          <w:color w:val="auto"/>
        </w:rPr>
        <w:t>General Guidance.</w:t>
      </w:r>
    </w:p>
    <w:p w14:paraId="31E9BB9B" w14:textId="77777777" w:rsidR="00C3581C" w:rsidRPr="000F347E" w:rsidRDefault="00C3581C" w:rsidP="005A3E37">
      <w:pPr>
        <w:tabs>
          <w:tab w:val="left" w:pos="274"/>
          <w:tab w:val="left" w:pos="806"/>
          <w:tab w:val="left" w:pos="1440"/>
          <w:tab w:val="left" w:pos="2074"/>
        </w:tabs>
        <w:spacing w:after="0" w:line="240" w:lineRule="auto"/>
        <w:rPr>
          <w:color w:val="auto"/>
        </w:rPr>
      </w:pPr>
    </w:p>
    <w:p w14:paraId="6ECEE76C" w14:textId="2743DBAC" w:rsidR="00D8624A" w:rsidRPr="000F347E" w:rsidRDefault="006C12DA" w:rsidP="005A3E37">
      <w:pPr>
        <w:tabs>
          <w:tab w:val="left" w:pos="274"/>
          <w:tab w:val="left" w:pos="806"/>
          <w:tab w:val="left" w:pos="1440"/>
          <w:tab w:val="left" w:pos="2074"/>
        </w:tabs>
        <w:spacing w:after="0" w:line="240" w:lineRule="auto"/>
        <w:rPr>
          <w:color w:val="auto"/>
        </w:rPr>
      </w:pPr>
      <w:r w:rsidRPr="000F347E">
        <w:rPr>
          <w:color w:val="auto"/>
        </w:rPr>
        <w:t>Preparation:  Prior to arrival on site, r</w:t>
      </w:r>
      <w:r w:rsidR="00D8624A" w:rsidRPr="000F347E">
        <w:rPr>
          <w:color w:val="auto"/>
        </w:rPr>
        <w:t xml:space="preserve">equest </w:t>
      </w:r>
      <w:r w:rsidR="00155889" w:rsidRPr="000F347E">
        <w:rPr>
          <w:color w:val="auto"/>
        </w:rPr>
        <w:t xml:space="preserve">that </w:t>
      </w:r>
      <w:r w:rsidR="00D8624A" w:rsidRPr="000F347E">
        <w:rPr>
          <w:color w:val="auto"/>
        </w:rPr>
        <w:t xml:space="preserve">key documents </w:t>
      </w:r>
      <w:r w:rsidR="00155889" w:rsidRPr="000F347E">
        <w:rPr>
          <w:color w:val="auto"/>
        </w:rPr>
        <w:t>be available for on</w:t>
      </w:r>
      <w:r w:rsidR="00D02ED2" w:rsidRPr="000F347E">
        <w:rPr>
          <w:color w:val="auto"/>
        </w:rPr>
        <w:noBreakHyphen/>
      </w:r>
      <w:r w:rsidR="00155889" w:rsidRPr="000F347E">
        <w:rPr>
          <w:color w:val="auto"/>
        </w:rPr>
        <w:t>site inspection (e.g</w:t>
      </w:r>
      <w:r w:rsidR="00A97472" w:rsidRPr="000F347E">
        <w:rPr>
          <w:color w:val="auto"/>
        </w:rPr>
        <w:t xml:space="preserve">., </w:t>
      </w:r>
      <w:r w:rsidR="00A97472" w:rsidRPr="00E87B70">
        <w:rPr>
          <w:color w:val="auto"/>
        </w:rPr>
        <w:t>NEI 19-02 evaluation,</w:t>
      </w:r>
      <w:r w:rsidR="00BB2CA7" w:rsidRPr="00E87B70">
        <w:rPr>
          <w:color w:val="auto"/>
        </w:rPr>
        <w:t xml:space="preserve"> </w:t>
      </w:r>
      <w:r w:rsidR="00D8624A" w:rsidRPr="000F347E">
        <w:rPr>
          <w:color w:val="auto"/>
        </w:rPr>
        <w:t xml:space="preserve">calculations, analyses, drawings, procurement specifications, test reports, modification packages including 10 CFR 50.59 </w:t>
      </w:r>
      <w:r w:rsidR="00155889" w:rsidRPr="000F347E">
        <w:rPr>
          <w:color w:val="auto"/>
        </w:rPr>
        <w:t>e</w:t>
      </w:r>
      <w:r w:rsidR="00D8624A" w:rsidRPr="000F347E">
        <w:rPr>
          <w:color w:val="auto"/>
        </w:rPr>
        <w:t>valuation</w:t>
      </w:r>
      <w:r w:rsidR="00155889" w:rsidRPr="000F347E">
        <w:rPr>
          <w:color w:val="auto"/>
        </w:rPr>
        <w:t xml:space="preserve">s, </w:t>
      </w:r>
      <w:r w:rsidR="00D8624A" w:rsidRPr="000F347E">
        <w:rPr>
          <w:color w:val="auto"/>
        </w:rPr>
        <w:t>maintenance, surveillance</w:t>
      </w:r>
      <w:r w:rsidR="00950B9F" w:rsidRPr="00E87B70">
        <w:rPr>
          <w:color w:val="auto"/>
        </w:rPr>
        <w:t>,</w:t>
      </w:r>
      <w:r w:rsidR="00DA571F" w:rsidRPr="000F347E">
        <w:rPr>
          <w:color w:val="auto"/>
        </w:rPr>
        <w:t xml:space="preserve"> </w:t>
      </w:r>
      <w:r w:rsidR="00D8624A" w:rsidRPr="000F347E">
        <w:rPr>
          <w:color w:val="auto"/>
        </w:rPr>
        <w:t>test</w:t>
      </w:r>
      <w:r w:rsidR="00950B9F" w:rsidRPr="00E87B70">
        <w:rPr>
          <w:color w:val="auto"/>
        </w:rPr>
        <w:t xml:space="preserve">, </w:t>
      </w:r>
      <w:r w:rsidR="00A97472" w:rsidRPr="00E87B70">
        <w:rPr>
          <w:color w:val="auto"/>
        </w:rPr>
        <w:t>and alarm response</w:t>
      </w:r>
      <w:r w:rsidR="00A97472" w:rsidRPr="000F347E">
        <w:rPr>
          <w:color w:val="auto"/>
        </w:rPr>
        <w:t xml:space="preserve"> </w:t>
      </w:r>
      <w:r w:rsidR="00D8624A" w:rsidRPr="000F347E">
        <w:rPr>
          <w:color w:val="auto"/>
        </w:rPr>
        <w:t>procedures</w:t>
      </w:r>
      <w:r w:rsidR="00155889" w:rsidRPr="000F347E">
        <w:rPr>
          <w:color w:val="auto"/>
        </w:rPr>
        <w:t>).</w:t>
      </w:r>
      <w:r w:rsidR="00D8624A" w:rsidRPr="000F347E">
        <w:rPr>
          <w:color w:val="auto"/>
        </w:rPr>
        <w:t xml:space="preserve"> </w:t>
      </w:r>
      <w:r w:rsidR="00FD4E80" w:rsidRPr="000F347E">
        <w:rPr>
          <w:color w:val="auto"/>
        </w:rPr>
        <w:t xml:space="preserve"> </w:t>
      </w:r>
      <w:r w:rsidRPr="000F347E">
        <w:rPr>
          <w:color w:val="auto"/>
        </w:rPr>
        <w:t xml:space="preserve">Arrange with the licensee to have appropriate design, maintenance, </w:t>
      </w:r>
      <w:r w:rsidR="00A97472" w:rsidRPr="00E87B70">
        <w:rPr>
          <w:color w:val="auto"/>
        </w:rPr>
        <w:t xml:space="preserve">probabilistic risk assessment (PRA), </w:t>
      </w:r>
      <w:r w:rsidRPr="00E87B70">
        <w:rPr>
          <w:color w:val="auto"/>
        </w:rPr>
        <w:t>and</w:t>
      </w:r>
      <w:r w:rsidR="00DC5EEA" w:rsidRPr="000F347E">
        <w:rPr>
          <w:color w:val="auto"/>
        </w:rPr>
        <w:t xml:space="preserve"> </w:t>
      </w:r>
      <w:r w:rsidR="00155889" w:rsidRPr="000F347E">
        <w:rPr>
          <w:color w:val="auto"/>
        </w:rPr>
        <w:t>o</w:t>
      </w:r>
      <w:r w:rsidRPr="000F347E">
        <w:rPr>
          <w:color w:val="auto"/>
        </w:rPr>
        <w:t>perations staff on</w:t>
      </w:r>
      <w:r w:rsidR="00D02ED2" w:rsidRPr="000F347E">
        <w:rPr>
          <w:color w:val="auto"/>
        </w:rPr>
        <w:noBreakHyphen/>
      </w:r>
      <w:r w:rsidRPr="000F347E">
        <w:rPr>
          <w:color w:val="auto"/>
        </w:rPr>
        <w:t xml:space="preserve">site </w:t>
      </w:r>
      <w:r w:rsidR="00D8624A" w:rsidRPr="000F347E">
        <w:rPr>
          <w:color w:val="auto"/>
        </w:rPr>
        <w:t xml:space="preserve">to support the inspection. </w:t>
      </w:r>
      <w:r w:rsidR="00FD4E80" w:rsidRPr="000F347E">
        <w:rPr>
          <w:color w:val="auto"/>
        </w:rPr>
        <w:t xml:space="preserve"> </w:t>
      </w:r>
      <w:r w:rsidR="001C7687" w:rsidRPr="000F347E">
        <w:rPr>
          <w:color w:val="auto"/>
        </w:rPr>
        <w:t>R</w:t>
      </w:r>
      <w:r w:rsidRPr="000F347E">
        <w:rPr>
          <w:color w:val="auto"/>
        </w:rPr>
        <w:t xml:space="preserve">equest </w:t>
      </w:r>
      <w:r w:rsidR="00D8624A" w:rsidRPr="000F347E">
        <w:rPr>
          <w:color w:val="auto"/>
        </w:rPr>
        <w:t xml:space="preserve">a brief </w:t>
      </w:r>
      <w:r w:rsidR="001C7687" w:rsidRPr="000F347E">
        <w:rPr>
          <w:color w:val="auto"/>
        </w:rPr>
        <w:t xml:space="preserve">licensee </w:t>
      </w:r>
      <w:r w:rsidR="00D8624A" w:rsidRPr="000F347E">
        <w:rPr>
          <w:color w:val="auto"/>
        </w:rPr>
        <w:t xml:space="preserve">presentation </w:t>
      </w:r>
      <w:r w:rsidR="001C7687" w:rsidRPr="000F347E">
        <w:rPr>
          <w:color w:val="auto"/>
        </w:rPr>
        <w:t>after entrance meeting describing their</w:t>
      </w:r>
      <w:r w:rsidR="00D8624A" w:rsidRPr="000F347E">
        <w:rPr>
          <w:color w:val="auto"/>
        </w:rPr>
        <w:t xml:space="preserve"> electric power system design; normal plant operating alignments; OPC design schemes installed to detect, alarm and actuate</w:t>
      </w:r>
      <w:r w:rsidR="0065088D" w:rsidRPr="00E87B70">
        <w:rPr>
          <w:color w:val="auto"/>
        </w:rPr>
        <w:t xml:space="preserve"> </w:t>
      </w:r>
      <w:r w:rsidR="00A97472" w:rsidRPr="00E87B70">
        <w:rPr>
          <w:color w:val="auto"/>
        </w:rPr>
        <w:t>(if applicable);</w:t>
      </w:r>
      <w:r w:rsidR="00A97472" w:rsidRPr="000F347E">
        <w:rPr>
          <w:color w:val="auto"/>
        </w:rPr>
        <w:t xml:space="preserve"> </w:t>
      </w:r>
      <w:r w:rsidR="00D8624A" w:rsidRPr="000F347E">
        <w:rPr>
          <w:color w:val="auto"/>
        </w:rPr>
        <w:t xml:space="preserve">bus transfer schemes; maintenance and surveillance requirements; </w:t>
      </w:r>
      <w:r w:rsidR="00A97472" w:rsidRPr="00E87B70">
        <w:rPr>
          <w:color w:val="auto"/>
        </w:rPr>
        <w:t xml:space="preserve">operator walkthrough verifications of the OPC alarm response procedure(s); consequences of extended duration of unbalanced voltage conditions affecting electric equipment if OPC is not automatically isolated; </w:t>
      </w:r>
      <w:r w:rsidR="00D8624A" w:rsidRPr="00E87B70">
        <w:rPr>
          <w:color w:val="auto"/>
        </w:rPr>
        <w:t xml:space="preserve">and </w:t>
      </w:r>
      <w:r w:rsidR="00D14493">
        <w:rPr>
          <w:color w:val="auto"/>
        </w:rPr>
        <w:t>any</w:t>
      </w:r>
      <w:r w:rsidR="00D14493" w:rsidRPr="000F347E">
        <w:rPr>
          <w:color w:val="auto"/>
        </w:rPr>
        <w:t xml:space="preserve"> </w:t>
      </w:r>
      <w:r w:rsidR="00D8624A" w:rsidRPr="000F347E">
        <w:rPr>
          <w:color w:val="auto"/>
        </w:rPr>
        <w:t xml:space="preserve">licensing basis changes to </w:t>
      </w:r>
      <w:r w:rsidR="001C7687" w:rsidRPr="000F347E">
        <w:rPr>
          <w:color w:val="auto"/>
        </w:rPr>
        <w:t>Updated Final Safety Analysis Report (</w:t>
      </w:r>
      <w:r w:rsidR="00D8624A" w:rsidRPr="000F347E">
        <w:rPr>
          <w:color w:val="auto"/>
        </w:rPr>
        <w:t>UFSAR</w:t>
      </w:r>
      <w:r w:rsidR="001C7687" w:rsidRPr="000F347E">
        <w:rPr>
          <w:color w:val="auto"/>
        </w:rPr>
        <w:t>)</w:t>
      </w:r>
      <w:r w:rsidR="00D8624A" w:rsidRPr="000F347E">
        <w:rPr>
          <w:color w:val="auto"/>
        </w:rPr>
        <w:t xml:space="preserve"> and </w:t>
      </w:r>
      <w:r w:rsidR="001C7687" w:rsidRPr="000F347E">
        <w:rPr>
          <w:color w:val="auto"/>
        </w:rPr>
        <w:t>Technical Specifications (</w:t>
      </w:r>
      <w:r w:rsidR="00D8624A" w:rsidRPr="000F347E">
        <w:rPr>
          <w:color w:val="auto"/>
        </w:rPr>
        <w:t>TS</w:t>
      </w:r>
      <w:r w:rsidR="001C7687" w:rsidRPr="000F347E">
        <w:rPr>
          <w:color w:val="auto"/>
        </w:rPr>
        <w:t>)</w:t>
      </w:r>
      <w:r w:rsidR="00676EBD" w:rsidRPr="000F347E">
        <w:rPr>
          <w:color w:val="auto"/>
        </w:rPr>
        <w:t>.</w:t>
      </w:r>
    </w:p>
    <w:p w14:paraId="12910A55" w14:textId="77777777" w:rsidR="001C7687" w:rsidRPr="000F347E" w:rsidRDefault="001C7687" w:rsidP="005A3E37">
      <w:pPr>
        <w:tabs>
          <w:tab w:val="left" w:pos="274"/>
          <w:tab w:val="left" w:pos="806"/>
          <w:tab w:val="left" w:pos="1440"/>
          <w:tab w:val="left" w:pos="2074"/>
        </w:tabs>
        <w:spacing w:after="0" w:line="240" w:lineRule="auto"/>
        <w:rPr>
          <w:color w:val="auto"/>
        </w:rPr>
      </w:pPr>
    </w:p>
    <w:p w14:paraId="223E4FA8" w14:textId="7A7261CC" w:rsidR="007022F0" w:rsidRPr="00087C15" w:rsidRDefault="00606F03" w:rsidP="005A3E37">
      <w:pPr>
        <w:tabs>
          <w:tab w:val="left" w:pos="274"/>
          <w:tab w:val="left" w:pos="806"/>
          <w:tab w:val="left" w:pos="1440"/>
          <w:tab w:val="left" w:pos="2074"/>
        </w:tabs>
        <w:spacing w:after="0" w:line="240" w:lineRule="auto"/>
        <w:rPr>
          <w:color w:val="auto"/>
        </w:rPr>
      </w:pPr>
      <w:r w:rsidRPr="00E87B70">
        <w:rPr>
          <w:color w:val="auto"/>
        </w:rPr>
        <w:t xml:space="preserve">Conduct:  </w:t>
      </w:r>
      <w:r w:rsidR="00B720FF" w:rsidRPr="00E87B70">
        <w:rPr>
          <w:color w:val="auto"/>
        </w:rPr>
        <w:t xml:space="preserve">It is expected that this TI will be performed to verify that licensees have appropriately implemented the VII and adequately addressed potential OPCs.  Deviations and exceptions to the VII implementation should be documented in the inspection report with enough details for EEOB staff to review and closeout Bulletin 2012-01. </w:t>
      </w:r>
      <w:r w:rsidR="00580433" w:rsidRPr="00E87B70">
        <w:rPr>
          <w:color w:val="auto"/>
        </w:rPr>
        <w:t xml:space="preserve"> </w:t>
      </w:r>
      <w:r w:rsidR="00B720FF" w:rsidRPr="00E87B70">
        <w:rPr>
          <w:color w:val="auto"/>
        </w:rPr>
        <w:t xml:space="preserve">For sites that are implementing the risk-informed evaluation method to demonstrate that operator manual actions will be sufficient to mitigate the impact of an OPC, in lieu of TI Section 03.01.b (automatic protective actions), TI Section 03.01.c will be performed.  This </w:t>
      </w:r>
      <w:r w:rsidR="00863B09" w:rsidRPr="00E87B70">
        <w:rPr>
          <w:color w:val="auto"/>
        </w:rPr>
        <w:t xml:space="preserve">inspection activity </w:t>
      </w:r>
      <w:r w:rsidR="00B720FF" w:rsidRPr="00E87B70">
        <w:rPr>
          <w:color w:val="auto"/>
        </w:rPr>
        <w:t xml:space="preserve">will be </w:t>
      </w:r>
      <w:r w:rsidR="00863B09" w:rsidRPr="00E87B70">
        <w:rPr>
          <w:color w:val="auto"/>
        </w:rPr>
        <w:t xml:space="preserve">performed </w:t>
      </w:r>
      <w:r w:rsidR="00B720FF" w:rsidRPr="00E87B70">
        <w:rPr>
          <w:color w:val="auto"/>
        </w:rPr>
        <w:t xml:space="preserve">after the licensees </w:t>
      </w:r>
      <w:r w:rsidR="00B720FF" w:rsidRPr="00E87B70">
        <w:rPr>
          <w:color w:val="auto"/>
        </w:rPr>
        <w:lastRenderedPageBreak/>
        <w:t>have completed their evaluations and analyses</w:t>
      </w:r>
      <w:r w:rsidR="00863B09" w:rsidRPr="00E87B70">
        <w:rPr>
          <w:color w:val="auto"/>
        </w:rPr>
        <w:t>,</w:t>
      </w:r>
      <w:r w:rsidR="00B720FF" w:rsidRPr="00E87B70">
        <w:rPr>
          <w:color w:val="auto"/>
        </w:rPr>
        <w:t xml:space="preserve"> issued plant procedure(s)</w:t>
      </w:r>
      <w:r w:rsidR="00863B09" w:rsidRPr="00E87B70">
        <w:rPr>
          <w:color w:val="auto"/>
        </w:rPr>
        <w:t>,</w:t>
      </w:r>
      <w:r w:rsidR="00B720FF" w:rsidRPr="00E87B70">
        <w:rPr>
          <w:color w:val="auto"/>
        </w:rPr>
        <w:t xml:space="preserve"> and completed training for taking manual actions consistent with plant’s design and licensing bases. </w:t>
      </w:r>
      <w:r w:rsidR="00BE4804" w:rsidRPr="00E87B70">
        <w:rPr>
          <w:color w:val="auto"/>
        </w:rPr>
        <w:t xml:space="preserve"> </w:t>
      </w:r>
      <w:r w:rsidR="00B720FF" w:rsidRPr="00E87B70">
        <w:rPr>
          <w:color w:val="auto"/>
        </w:rPr>
        <w:t xml:space="preserve">Any identified deviations from the VII </w:t>
      </w:r>
      <w:r w:rsidR="002A1812" w:rsidRPr="00E87B70">
        <w:rPr>
          <w:color w:val="auto"/>
        </w:rPr>
        <w:t xml:space="preserve">and TI guidance </w:t>
      </w:r>
      <w:r w:rsidR="00B720FF" w:rsidRPr="00E87B70">
        <w:rPr>
          <w:color w:val="auto"/>
        </w:rPr>
        <w:t xml:space="preserve">will be documented in the inspection report as exceptions.  These exceptions will be considered by EEOB staff during the final review and closeout of the </w:t>
      </w:r>
      <w:r w:rsidR="00217866" w:rsidRPr="00E87B70">
        <w:rPr>
          <w:color w:val="auto"/>
        </w:rPr>
        <w:t>B</w:t>
      </w:r>
      <w:r w:rsidR="00B720FF" w:rsidRPr="00E87B70">
        <w:rPr>
          <w:color w:val="auto"/>
        </w:rPr>
        <w:t>ulletin.  Any performance issues identified during the inspection of the VII that are considered to be more than minor in accordance with Inspection Manual Chapter (IMC) 0612 will be reviewed by a panel to determine whether they represent a finding to be documented.  These issues may be initially treated as unresolved items (URIs), prior to final disposition.</w:t>
      </w:r>
      <w:r w:rsidR="007022F0" w:rsidRPr="00E87B70">
        <w:rPr>
          <w:color w:val="auto"/>
        </w:rPr>
        <w:t xml:space="preserve"> </w:t>
      </w:r>
    </w:p>
    <w:p w14:paraId="42F49623" w14:textId="77777777" w:rsidR="005B581A" w:rsidRPr="00E87B70" w:rsidRDefault="005B581A" w:rsidP="006F5F20">
      <w:pPr>
        <w:tabs>
          <w:tab w:val="left" w:pos="274"/>
          <w:tab w:val="left" w:pos="806"/>
          <w:tab w:val="left" w:pos="1440"/>
          <w:tab w:val="left" w:pos="2074"/>
        </w:tabs>
        <w:spacing w:after="0" w:line="240" w:lineRule="auto"/>
        <w:rPr>
          <w:color w:val="auto"/>
        </w:rPr>
      </w:pPr>
    </w:p>
    <w:p w14:paraId="37597DCF" w14:textId="1CEC5890" w:rsidR="00092519" w:rsidRPr="000F347E" w:rsidRDefault="001E09AB" w:rsidP="000F347E">
      <w:pPr>
        <w:spacing w:after="0" w:line="240" w:lineRule="auto"/>
        <w:rPr>
          <w:color w:val="auto"/>
        </w:rPr>
      </w:pPr>
      <w:r w:rsidRPr="000F347E">
        <w:rPr>
          <w:color w:val="auto"/>
        </w:rPr>
        <w:t>As directed by the Commission in SRM SECY</w:t>
      </w:r>
      <w:r w:rsidR="00D02ED2" w:rsidRPr="000F347E">
        <w:rPr>
          <w:color w:val="auto"/>
        </w:rPr>
        <w:noBreakHyphen/>
      </w:r>
      <w:r w:rsidRPr="000F347E">
        <w:rPr>
          <w:color w:val="auto"/>
        </w:rPr>
        <w:t>16</w:t>
      </w:r>
      <w:r w:rsidR="00D02ED2" w:rsidRPr="000F347E">
        <w:rPr>
          <w:color w:val="auto"/>
        </w:rPr>
        <w:noBreakHyphen/>
      </w:r>
      <w:r w:rsidRPr="000F347E">
        <w:rPr>
          <w:color w:val="auto"/>
        </w:rPr>
        <w:t>0068, should disagreements arise between the NRC staff and the industry during implementation of the voluntary initiative, and the related issues have policy implications, the NRC staff will promptly raise such issues to the Commission for resolution</w:t>
      </w:r>
      <w:r w:rsidR="00471EF1" w:rsidRPr="000F347E">
        <w:rPr>
          <w:color w:val="auto"/>
        </w:rPr>
        <w:t>.</w:t>
      </w:r>
      <w:r w:rsidR="004602AC" w:rsidRPr="00E87B70">
        <w:rPr>
          <w:color w:val="auto"/>
        </w:rPr>
        <w:t xml:space="preserve"> </w:t>
      </w:r>
      <w:r w:rsidR="00A27FC3" w:rsidRPr="00E87B70">
        <w:rPr>
          <w:color w:val="auto"/>
        </w:rPr>
        <w:t xml:space="preserve"> </w:t>
      </w:r>
    </w:p>
    <w:p w14:paraId="7F3C3BF9" w14:textId="77777777" w:rsidR="008F5479" w:rsidRPr="000F347E" w:rsidRDefault="008F5479" w:rsidP="005A3E37">
      <w:pPr>
        <w:spacing w:after="0" w:line="240" w:lineRule="auto"/>
        <w:rPr>
          <w:color w:val="auto"/>
        </w:rPr>
      </w:pPr>
    </w:p>
    <w:p w14:paraId="44D5AE20" w14:textId="650D6C2F" w:rsidR="00D8624A" w:rsidRPr="000F347E" w:rsidRDefault="00D8624A" w:rsidP="005A3E37">
      <w:pPr>
        <w:pStyle w:val="NoSpacing"/>
        <w:rPr>
          <w:color w:val="auto"/>
        </w:rPr>
      </w:pPr>
      <w:r w:rsidRPr="000F347E">
        <w:rPr>
          <w:color w:val="auto"/>
        </w:rPr>
        <w:t>03.0</w:t>
      </w:r>
      <w:r w:rsidR="00053E93" w:rsidRPr="000F347E">
        <w:rPr>
          <w:color w:val="auto"/>
        </w:rPr>
        <w:t>1</w:t>
      </w:r>
      <w:r w:rsidRPr="000F347E">
        <w:rPr>
          <w:color w:val="auto"/>
        </w:rPr>
        <w:tab/>
      </w:r>
      <w:r w:rsidRPr="000F347E">
        <w:rPr>
          <w:color w:val="auto"/>
          <w:u w:val="single"/>
        </w:rPr>
        <w:t>Voluntary Industry Initiative</w:t>
      </w:r>
      <w:r w:rsidR="009B5754" w:rsidRPr="00E87B70">
        <w:rPr>
          <w:color w:val="auto"/>
          <w:u w:val="single"/>
        </w:rPr>
        <w:t>.</w:t>
      </w:r>
      <w:r w:rsidR="00777884" w:rsidRPr="000F347E">
        <w:rPr>
          <w:color w:val="auto"/>
          <w:u w:val="single"/>
        </w:rPr>
        <w:t xml:space="preserve"> </w:t>
      </w:r>
    </w:p>
    <w:p w14:paraId="5485E667" w14:textId="77777777" w:rsidR="00D8624A" w:rsidRPr="000F347E" w:rsidRDefault="00D8624A" w:rsidP="005A3E37">
      <w:pPr>
        <w:pStyle w:val="NoSpacing"/>
        <w:rPr>
          <w:color w:val="auto"/>
        </w:rPr>
      </w:pPr>
    </w:p>
    <w:p w14:paraId="68DA3A87" w14:textId="0A42C870" w:rsidR="0078727C" w:rsidRPr="000F347E" w:rsidRDefault="001E727D" w:rsidP="005A3E37">
      <w:pPr>
        <w:pStyle w:val="NoSpacing"/>
        <w:rPr>
          <w:color w:val="auto"/>
        </w:rPr>
      </w:pPr>
      <w:r w:rsidRPr="000F347E">
        <w:rPr>
          <w:color w:val="auto"/>
        </w:rPr>
        <w:t xml:space="preserve">Determine whether the licensee appropriately </w:t>
      </w:r>
      <w:r w:rsidR="00D02ED2" w:rsidRPr="000F347E">
        <w:rPr>
          <w:color w:val="auto"/>
        </w:rPr>
        <w:t xml:space="preserve">implemented the VII dated </w:t>
      </w:r>
      <w:r w:rsidR="001C1706" w:rsidRPr="00E87B70">
        <w:rPr>
          <w:color w:val="auto"/>
        </w:rPr>
        <w:t>June 6, 2019</w:t>
      </w:r>
      <w:r w:rsidRPr="000F347E">
        <w:rPr>
          <w:color w:val="auto"/>
        </w:rPr>
        <w:t xml:space="preserve"> (ADAMS Accession No</w:t>
      </w:r>
      <w:r w:rsidRPr="00E87B70">
        <w:rPr>
          <w:color w:val="auto"/>
        </w:rPr>
        <w:t>.</w:t>
      </w:r>
      <w:hyperlink r:id="rId22" w:history="1">
        <w:r w:rsidR="004127C3" w:rsidRPr="006F5F20">
          <w:rPr>
            <w:rStyle w:val="Hyperlink"/>
            <w:color w:val="auto"/>
            <w:u w:val="none"/>
          </w:rPr>
          <w:t xml:space="preserve"> </w:t>
        </w:r>
        <w:r w:rsidR="00E01F41">
          <w:rPr>
            <w:rStyle w:val="Hyperlink"/>
            <w:color w:val="auto"/>
            <w:u w:val="none"/>
          </w:rPr>
          <w:t xml:space="preserve"> </w:t>
        </w:r>
        <w:r w:rsidR="001C1706" w:rsidRPr="00E01F41">
          <w:rPr>
            <w:rStyle w:val="Hyperlink"/>
            <w:color w:val="auto"/>
            <w:u w:val="none"/>
          </w:rPr>
          <w:t>ML19163A176</w:t>
        </w:r>
        <w:r w:rsidRPr="00E87B70">
          <w:rPr>
            <w:rStyle w:val="Hyperlink"/>
            <w:color w:val="auto"/>
            <w:u w:val="none"/>
          </w:rPr>
          <w:t>)</w:t>
        </w:r>
      </w:hyperlink>
      <w:r w:rsidR="00B562A7" w:rsidRPr="00E87B70">
        <w:rPr>
          <w:rStyle w:val="Hyperlink"/>
          <w:color w:val="auto"/>
          <w:u w:val="none"/>
        </w:rPr>
        <w:t>,</w:t>
      </w:r>
      <w:r w:rsidRPr="00087C15">
        <w:rPr>
          <w:color w:val="auto"/>
        </w:rPr>
        <w:t xml:space="preserve"> </w:t>
      </w:r>
      <w:r w:rsidRPr="000F347E">
        <w:rPr>
          <w:color w:val="auto"/>
        </w:rPr>
        <w:t>by verifying the following:</w:t>
      </w:r>
    </w:p>
    <w:p w14:paraId="17042FE0" w14:textId="77777777" w:rsidR="005A3E37" w:rsidRPr="000F347E" w:rsidRDefault="005A3E37" w:rsidP="005A3E37">
      <w:pPr>
        <w:pStyle w:val="NoSpacing"/>
        <w:rPr>
          <w:color w:val="auto"/>
        </w:rPr>
      </w:pPr>
    </w:p>
    <w:p w14:paraId="16AD6E42" w14:textId="77777777" w:rsidR="006626B7" w:rsidRPr="000F347E" w:rsidRDefault="006626B7" w:rsidP="005A3E37">
      <w:pPr>
        <w:pStyle w:val="NoSpacing"/>
        <w:numPr>
          <w:ilvl w:val="0"/>
          <w:numId w:val="5"/>
        </w:numPr>
        <w:rPr>
          <w:color w:val="auto"/>
        </w:rPr>
      </w:pPr>
      <w:r w:rsidRPr="000F347E">
        <w:rPr>
          <w:color w:val="auto"/>
          <w:u w:val="single"/>
        </w:rPr>
        <w:t>Detection, Alarms and General Criteria</w:t>
      </w:r>
      <w:r w:rsidRPr="000F347E">
        <w:rPr>
          <w:color w:val="auto"/>
        </w:rPr>
        <w:t>.</w:t>
      </w:r>
    </w:p>
    <w:p w14:paraId="166B9134" w14:textId="77777777" w:rsidR="006626B7" w:rsidRPr="000F347E" w:rsidRDefault="006626B7" w:rsidP="005A3E37">
      <w:pPr>
        <w:pStyle w:val="NoSpacing"/>
        <w:rPr>
          <w:color w:val="auto"/>
        </w:rPr>
      </w:pPr>
    </w:p>
    <w:p w14:paraId="37AE2659" w14:textId="77777777" w:rsidR="00800591" w:rsidRPr="000F347E" w:rsidRDefault="00800591" w:rsidP="005A3E37">
      <w:pPr>
        <w:pStyle w:val="ListParagraph"/>
        <w:numPr>
          <w:ilvl w:val="1"/>
          <w:numId w:val="5"/>
        </w:numPr>
        <w:autoSpaceDE w:val="0"/>
        <w:autoSpaceDN w:val="0"/>
        <w:adjustRightInd w:val="0"/>
        <w:spacing w:line="240" w:lineRule="auto"/>
        <w:rPr>
          <w:color w:val="auto"/>
        </w:rPr>
      </w:pPr>
      <w:r w:rsidRPr="000F347E">
        <w:rPr>
          <w:color w:val="auto"/>
        </w:rPr>
        <w:t>Either:</w:t>
      </w:r>
    </w:p>
    <w:p w14:paraId="2F01EF7D" w14:textId="77777777" w:rsidR="00800591" w:rsidRPr="000F347E" w:rsidRDefault="00800591" w:rsidP="005A3E37">
      <w:pPr>
        <w:autoSpaceDE w:val="0"/>
        <w:autoSpaceDN w:val="0"/>
        <w:adjustRightInd w:val="0"/>
        <w:spacing w:after="0" w:line="240" w:lineRule="auto"/>
        <w:rPr>
          <w:color w:val="auto"/>
        </w:rPr>
      </w:pPr>
    </w:p>
    <w:p w14:paraId="784D4900" w14:textId="77777777" w:rsidR="00800591" w:rsidRPr="000F347E" w:rsidRDefault="000C48B9" w:rsidP="005A3E37">
      <w:pPr>
        <w:autoSpaceDE w:val="0"/>
        <w:autoSpaceDN w:val="0"/>
        <w:adjustRightInd w:val="0"/>
        <w:spacing w:after="0" w:line="240" w:lineRule="auto"/>
        <w:ind w:left="1440"/>
        <w:rPr>
          <w:color w:val="auto"/>
        </w:rPr>
      </w:pPr>
      <w:r w:rsidRPr="000F347E">
        <w:rPr>
          <w:color w:val="auto"/>
        </w:rPr>
        <w:t>OPC</w:t>
      </w:r>
      <w:r w:rsidR="00800591" w:rsidRPr="000F347E">
        <w:rPr>
          <w:color w:val="auto"/>
        </w:rPr>
        <w:t xml:space="preserve">s are </w:t>
      </w:r>
      <w:r w:rsidRPr="000F347E">
        <w:rPr>
          <w:color w:val="auto"/>
        </w:rPr>
        <w:t>detected and alarmed in the control room</w:t>
      </w:r>
      <w:r w:rsidR="00800591" w:rsidRPr="000F347E">
        <w:rPr>
          <w:color w:val="auto"/>
        </w:rPr>
        <w:t>.</w:t>
      </w:r>
    </w:p>
    <w:p w14:paraId="47F686DA" w14:textId="77777777" w:rsidR="00800591" w:rsidRPr="000F347E" w:rsidRDefault="008264B0" w:rsidP="005A3E37">
      <w:pPr>
        <w:autoSpaceDE w:val="0"/>
        <w:autoSpaceDN w:val="0"/>
        <w:adjustRightInd w:val="0"/>
        <w:spacing w:after="0" w:line="240" w:lineRule="auto"/>
        <w:ind w:left="1440" w:firstLine="360"/>
        <w:rPr>
          <w:color w:val="auto"/>
          <w:u w:val="single"/>
        </w:rPr>
      </w:pPr>
      <w:r w:rsidRPr="000F347E">
        <w:rPr>
          <w:color w:val="auto"/>
          <w:u w:val="single"/>
        </w:rPr>
        <w:t>OR</w:t>
      </w:r>
    </w:p>
    <w:p w14:paraId="57A02ACB" w14:textId="74CEA710" w:rsidR="00BF0FC3" w:rsidRPr="000F347E" w:rsidRDefault="00800591" w:rsidP="005A3E37">
      <w:pPr>
        <w:pStyle w:val="ListParagraph"/>
        <w:numPr>
          <w:ilvl w:val="3"/>
          <w:numId w:val="5"/>
        </w:numPr>
        <w:autoSpaceDE w:val="0"/>
        <w:autoSpaceDN w:val="0"/>
        <w:adjustRightInd w:val="0"/>
        <w:spacing w:line="240" w:lineRule="auto"/>
        <w:ind w:left="1800"/>
        <w:rPr>
          <w:color w:val="auto"/>
        </w:rPr>
      </w:pPr>
      <w:r w:rsidRPr="000F347E">
        <w:rPr>
          <w:color w:val="auto"/>
        </w:rPr>
        <w:t>T</w:t>
      </w:r>
      <w:r w:rsidR="000C48B9" w:rsidRPr="000F347E">
        <w:rPr>
          <w:color w:val="auto"/>
        </w:rPr>
        <w:t xml:space="preserve">he </w:t>
      </w:r>
      <w:r w:rsidR="00E61A4E" w:rsidRPr="000F347E">
        <w:rPr>
          <w:color w:val="auto"/>
        </w:rPr>
        <w:t xml:space="preserve">licensee </w:t>
      </w:r>
      <w:r w:rsidRPr="000F347E">
        <w:rPr>
          <w:color w:val="auto"/>
        </w:rPr>
        <w:t xml:space="preserve">has </w:t>
      </w:r>
      <w:r w:rsidR="00E61A4E" w:rsidRPr="000F347E">
        <w:rPr>
          <w:color w:val="auto"/>
        </w:rPr>
        <w:t>demonstrate</w:t>
      </w:r>
      <w:r w:rsidRPr="000F347E">
        <w:rPr>
          <w:color w:val="auto"/>
        </w:rPr>
        <w:t>d</w:t>
      </w:r>
      <w:r w:rsidR="00E61A4E" w:rsidRPr="000F347E">
        <w:rPr>
          <w:color w:val="auto"/>
        </w:rPr>
        <w:t xml:space="preserve"> th</w:t>
      </w:r>
      <w:r w:rsidRPr="000F347E">
        <w:rPr>
          <w:color w:val="auto"/>
        </w:rPr>
        <w:t>at</w:t>
      </w:r>
      <w:r w:rsidR="00E61A4E" w:rsidRPr="000F347E">
        <w:rPr>
          <w:color w:val="auto"/>
        </w:rPr>
        <w:t xml:space="preserve"> </w:t>
      </w:r>
      <w:r w:rsidR="000C48B9" w:rsidRPr="000F347E">
        <w:rPr>
          <w:color w:val="auto"/>
        </w:rPr>
        <w:t>OPC</w:t>
      </w:r>
      <w:r w:rsidRPr="000F347E">
        <w:rPr>
          <w:color w:val="auto"/>
        </w:rPr>
        <w:t>s</w:t>
      </w:r>
      <w:r w:rsidR="000C48B9" w:rsidRPr="000F347E">
        <w:rPr>
          <w:color w:val="auto"/>
        </w:rPr>
        <w:t xml:space="preserve"> do not prevent the functioning of important</w:t>
      </w:r>
      <w:r w:rsidR="00D02ED2" w:rsidRPr="000F347E">
        <w:rPr>
          <w:color w:val="auto"/>
        </w:rPr>
        <w:noBreakHyphen/>
      </w:r>
      <w:r w:rsidR="000C48B9" w:rsidRPr="000F347E">
        <w:rPr>
          <w:color w:val="auto"/>
        </w:rPr>
        <w:t>to</w:t>
      </w:r>
      <w:r w:rsidR="00D02ED2" w:rsidRPr="000F347E">
        <w:rPr>
          <w:color w:val="auto"/>
        </w:rPr>
        <w:noBreakHyphen/>
      </w:r>
      <w:r w:rsidR="000C48B9" w:rsidRPr="000F347E">
        <w:rPr>
          <w:color w:val="auto"/>
        </w:rPr>
        <w:t>safety SSCs</w:t>
      </w:r>
    </w:p>
    <w:p w14:paraId="3696802B" w14:textId="77777777" w:rsidR="00BF0FC3" w:rsidRPr="000F347E" w:rsidRDefault="00BF0FC3" w:rsidP="005A3E37">
      <w:pPr>
        <w:pStyle w:val="ListParagraph"/>
        <w:autoSpaceDE w:val="0"/>
        <w:autoSpaceDN w:val="0"/>
        <w:adjustRightInd w:val="0"/>
        <w:spacing w:line="240" w:lineRule="auto"/>
        <w:ind w:left="1800"/>
        <w:rPr>
          <w:color w:val="auto"/>
          <w:u w:val="single"/>
        </w:rPr>
      </w:pPr>
      <w:r w:rsidRPr="000F347E">
        <w:rPr>
          <w:color w:val="auto"/>
          <w:u w:val="single"/>
        </w:rPr>
        <w:t>AND</w:t>
      </w:r>
    </w:p>
    <w:p w14:paraId="46BFC3F8" w14:textId="77777777" w:rsidR="00BF0FC3" w:rsidRPr="000F347E" w:rsidRDefault="0018393F" w:rsidP="005A3E37">
      <w:pPr>
        <w:pStyle w:val="ListParagraph"/>
        <w:numPr>
          <w:ilvl w:val="3"/>
          <w:numId w:val="5"/>
        </w:numPr>
        <w:autoSpaceDE w:val="0"/>
        <w:autoSpaceDN w:val="0"/>
        <w:adjustRightInd w:val="0"/>
        <w:spacing w:line="240" w:lineRule="auto"/>
        <w:ind w:left="1800"/>
        <w:rPr>
          <w:color w:val="auto"/>
        </w:rPr>
      </w:pPr>
      <w:r w:rsidRPr="000F347E">
        <w:rPr>
          <w:color w:val="auto"/>
        </w:rPr>
        <w:t>OPC</w:t>
      </w:r>
      <w:r w:rsidR="000C48B9" w:rsidRPr="000F347E">
        <w:rPr>
          <w:color w:val="auto"/>
        </w:rPr>
        <w:t xml:space="preserve"> detection </w:t>
      </w:r>
      <w:r w:rsidR="00800591" w:rsidRPr="000F347E">
        <w:rPr>
          <w:color w:val="auto"/>
        </w:rPr>
        <w:t xml:space="preserve">will </w:t>
      </w:r>
      <w:r w:rsidR="000C48B9" w:rsidRPr="000F347E">
        <w:rPr>
          <w:color w:val="auto"/>
        </w:rPr>
        <w:t>occur within a reasonably short period of time (e.g., 24 hours)</w:t>
      </w:r>
    </w:p>
    <w:p w14:paraId="45CDCC79" w14:textId="77777777" w:rsidR="00BF0FC3" w:rsidRPr="000F347E" w:rsidRDefault="00BF0FC3" w:rsidP="005A3E37">
      <w:pPr>
        <w:pStyle w:val="ListParagraph"/>
        <w:autoSpaceDE w:val="0"/>
        <w:autoSpaceDN w:val="0"/>
        <w:adjustRightInd w:val="0"/>
        <w:spacing w:line="240" w:lineRule="auto"/>
        <w:ind w:left="1800"/>
        <w:rPr>
          <w:color w:val="auto"/>
          <w:u w:val="single"/>
        </w:rPr>
      </w:pPr>
      <w:r w:rsidRPr="000F347E">
        <w:rPr>
          <w:color w:val="auto"/>
          <w:u w:val="single"/>
        </w:rPr>
        <w:t>AND</w:t>
      </w:r>
    </w:p>
    <w:p w14:paraId="032A0D76" w14:textId="77777777" w:rsidR="000C48B9" w:rsidRPr="000F347E" w:rsidRDefault="00BF0FC3" w:rsidP="005A3E37">
      <w:pPr>
        <w:pStyle w:val="ListParagraph"/>
        <w:numPr>
          <w:ilvl w:val="3"/>
          <w:numId w:val="5"/>
        </w:numPr>
        <w:autoSpaceDE w:val="0"/>
        <w:autoSpaceDN w:val="0"/>
        <w:adjustRightInd w:val="0"/>
        <w:spacing w:line="240" w:lineRule="auto"/>
        <w:ind w:left="1800"/>
        <w:rPr>
          <w:color w:val="auto"/>
        </w:rPr>
      </w:pPr>
      <w:r w:rsidRPr="000F347E">
        <w:rPr>
          <w:color w:val="auto"/>
        </w:rPr>
        <w:t>T</w:t>
      </w:r>
      <w:r w:rsidR="00800591" w:rsidRPr="000F347E">
        <w:rPr>
          <w:color w:val="auto"/>
        </w:rPr>
        <w:t xml:space="preserve">he licensee has established </w:t>
      </w:r>
      <w:r w:rsidR="0018393F" w:rsidRPr="000F347E">
        <w:rPr>
          <w:color w:val="auto"/>
        </w:rPr>
        <w:t xml:space="preserve">appropriate </w:t>
      </w:r>
      <w:r w:rsidR="000C48B9" w:rsidRPr="000F347E">
        <w:rPr>
          <w:color w:val="auto"/>
        </w:rPr>
        <w:t>document</w:t>
      </w:r>
      <w:r w:rsidR="0018393F" w:rsidRPr="000F347E">
        <w:rPr>
          <w:color w:val="auto"/>
        </w:rPr>
        <w:t xml:space="preserve">ation regarding OPC </w:t>
      </w:r>
      <w:r w:rsidR="000C48B9" w:rsidRPr="000F347E">
        <w:rPr>
          <w:color w:val="auto"/>
        </w:rPr>
        <w:t>detection and correction.</w:t>
      </w:r>
    </w:p>
    <w:p w14:paraId="7F5310A0" w14:textId="77777777" w:rsidR="0018393F" w:rsidRPr="000F347E" w:rsidRDefault="0018393F" w:rsidP="005A3E37">
      <w:pPr>
        <w:autoSpaceDE w:val="0"/>
        <w:autoSpaceDN w:val="0"/>
        <w:adjustRightInd w:val="0"/>
        <w:spacing w:after="0" w:line="240" w:lineRule="auto"/>
        <w:ind w:left="2250"/>
        <w:rPr>
          <w:color w:val="auto"/>
        </w:rPr>
      </w:pPr>
    </w:p>
    <w:p w14:paraId="30B1C323" w14:textId="77777777" w:rsidR="003B286B" w:rsidRPr="000F347E" w:rsidRDefault="003B286B" w:rsidP="005A3E37">
      <w:pPr>
        <w:pStyle w:val="ListParagraph"/>
        <w:numPr>
          <w:ilvl w:val="1"/>
          <w:numId w:val="5"/>
        </w:numPr>
        <w:autoSpaceDE w:val="0"/>
        <w:autoSpaceDN w:val="0"/>
        <w:adjustRightInd w:val="0"/>
        <w:spacing w:line="240" w:lineRule="auto"/>
        <w:rPr>
          <w:color w:val="auto"/>
        </w:rPr>
      </w:pPr>
      <w:r w:rsidRPr="000F347E">
        <w:rPr>
          <w:color w:val="auto"/>
        </w:rPr>
        <w:t>Either:</w:t>
      </w:r>
    </w:p>
    <w:p w14:paraId="2E97ED9B" w14:textId="77777777" w:rsidR="003B286B" w:rsidRPr="000F347E" w:rsidRDefault="003B286B" w:rsidP="005A3E37">
      <w:pPr>
        <w:pStyle w:val="ListParagraph"/>
        <w:autoSpaceDE w:val="0"/>
        <w:autoSpaceDN w:val="0"/>
        <w:adjustRightInd w:val="0"/>
        <w:spacing w:line="240" w:lineRule="auto"/>
        <w:rPr>
          <w:color w:val="auto"/>
        </w:rPr>
      </w:pPr>
    </w:p>
    <w:p w14:paraId="15832FA0" w14:textId="77777777" w:rsidR="003B286B" w:rsidRPr="000F347E" w:rsidRDefault="00A126F0" w:rsidP="005A3E37">
      <w:pPr>
        <w:pStyle w:val="ListParagraph"/>
        <w:autoSpaceDE w:val="0"/>
        <w:autoSpaceDN w:val="0"/>
        <w:adjustRightInd w:val="0"/>
        <w:spacing w:line="240" w:lineRule="auto"/>
        <w:ind w:left="1440"/>
        <w:rPr>
          <w:color w:val="auto"/>
        </w:rPr>
      </w:pPr>
      <w:r w:rsidRPr="000F347E">
        <w:rPr>
          <w:color w:val="auto"/>
        </w:rPr>
        <w:t>D</w:t>
      </w:r>
      <w:r w:rsidR="000C48B9" w:rsidRPr="000F347E">
        <w:rPr>
          <w:color w:val="auto"/>
        </w:rPr>
        <w:t xml:space="preserve">etection circuits </w:t>
      </w:r>
      <w:r w:rsidR="003B286B" w:rsidRPr="000F347E">
        <w:rPr>
          <w:color w:val="auto"/>
        </w:rPr>
        <w:t xml:space="preserve">are </w:t>
      </w:r>
      <w:r w:rsidR="000C48B9" w:rsidRPr="000F347E">
        <w:rPr>
          <w:color w:val="auto"/>
        </w:rPr>
        <w:t xml:space="preserve">sensitive enough to identify an </w:t>
      </w:r>
      <w:r w:rsidR="00E61A4E" w:rsidRPr="000F347E">
        <w:rPr>
          <w:color w:val="auto"/>
        </w:rPr>
        <w:t xml:space="preserve">OPC </w:t>
      </w:r>
      <w:r w:rsidR="000C48B9" w:rsidRPr="000F347E">
        <w:rPr>
          <w:color w:val="auto"/>
        </w:rPr>
        <w:t>for credited loading conditions (i.e., high and low loading).</w:t>
      </w:r>
    </w:p>
    <w:p w14:paraId="64C6B835" w14:textId="77777777" w:rsidR="003B286B" w:rsidRPr="000F347E" w:rsidRDefault="003B286B" w:rsidP="005A3E37">
      <w:pPr>
        <w:pStyle w:val="ListParagraph"/>
        <w:autoSpaceDE w:val="0"/>
        <w:autoSpaceDN w:val="0"/>
        <w:adjustRightInd w:val="0"/>
        <w:spacing w:line="240" w:lineRule="auto"/>
        <w:ind w:left="1440"/>
        <w:rPr>
          <w:color w:val="auto"/>
        </w:rPr>
      </w:pPr>
    </w:p>
    <w:p w14:paraId="3695B41A" w14:textId="77777777" w:rsidR="003B286B" w:rsidRPr="000F347E" w:rsidRDefault="003B286B" w:rsidP="005A3E37">
      <w:pPr>
        <w:pStyle w:val="ListParagraph"/>
        <w:autoSpaceDE w:val="0"/>
        <w:autoSpaceDN w:val="0"/>
        <w:adjustRightInd w:val="0"/>
        <w:spacing w:line="240" w:lineRule="auto"/>
        <w:ind w:left="1440"/>
        <w:rPr>
          <w:color w:val="auto"/>
          <w:u w:val="single"/>
        </w:rPr>
      </w:pPr>
      <w:r w:rsidRPr="000F347E">
        <w:rPr>
          <w:color w:val="auto"/>
          <w:u w:val="single"/>
        </w:rPr>
        <w:t>OR</w:t>
      </w:r>
    </w:p>
    <w:p w14:paraId="282B2409" w14:textId="77777777" w:rsidR="003B286B" w:rsidRPr="000F347E" w:rsidRDefault="003B286B" w:rsidP="005A3E37">
      <w:pPr>
        <w:pStyle w:val="ListParagraph"/>
        <w:autoSpaceDE w:val="0"/>
        <w:autoSpaceDN w:val="0"/>
        <w:adjustRightInd w:val="0"/>
        <w:spacing w:line="240" w:lineRule="auto"/>
        <w:ind w:left="1440"/>
        <w:rPr>
          <w:color w:val="auto"/>
        </w:rPr>
      </w:pPr>
    </w:p>
    <w:p w14:paraId="1A1237E7" w14:textId="4D0C5906" w:rsidR="000C48B9" w:rsidRPr="000F347E" w:rsidRDefault="00C27858" w:rsidP="005A3E37">
      <w:pPr>
        <w:pStyle w:val="ListParagraph"/>
        <w:autoSpaceDE w:val="0"/>
        <w:autoSpaceDN w:val="0"/>
        <w:adjustRightInd w:val="0"/>
        <w:spacing w:line="240" w:lineRule="auto"/>
        <w:ind w:left="1440"/>
        <w:rPr>
          <w:color w:val="auto"/>
        </w:rPr>
      </w:pPr>
      <w:r w:rsidRPr="000F347E">
        <w:rPr>
          <w:color w:val="auto"/>
        </w:rPr>
        <w:t xml:space="preserve">If automatic detection may not be possible in very low or no loading </w:t>
      </w:r>
      <w:r w:rsidR="008419D8" w:rsidRPr="000F347E">
        <w:rPr>
          <w:color w:val="auto"/>
        </w:rPr>
        <w:t xml:space="preserve">conditions </w:t>
      </w:r>
      <w:r w:rsidRPr="000F347E">
        <w:rPr>
          <w:color w:val="auto"/>
        </w:rPr>
        <w:t xml:space="preserve">when offsite power </w:t>
      </w:r>
      <w:r w:rsidR="008419D8" w:rsidRPr="000F347E">
        <w:rPr>
          <w:color w:val="auto"/>
        </w:rPr>
        <w:t xml:space="preserve">transformers </w:t>
      </w:r>
      <w:r w:rsidRPr="000F347E">
        <w:rPr>
          <w:color w:val="auto"/>
        </w:rPr>
        <w:t xml:space="preserve">are in standby mode; automatic detection must happen as soon as loads are transferred to this standby source. </w:t>
      </w:r>
      <w:r w:rsidR="00FD4E80" w:rsidRPr="000F347E">
        <w:rPr>
          <w:color w:val="auto"/>
        </w:rPr>
        <w:t xml:space="preserve"> </w:t>
      </w:r>
      <w:r w:rsidR="00972706" w:rsidRPr="000F347E">
        <w:rPr>
          <w:color w:val="auto"/>
        </w:rPr>
        <w:t xml:space="preserve">Additionally, </w:t>
      </w:r>
      <w:r w:rsidR="00972706" w:rsidRPr="00E87B70">
        <w:rPr>
          <w:color w:val="auto"/>
        </w:rPr>
        <w:t>if automatic detection is not reliable, monitoring</w:t>
      </w:r>
      <w:r w:rsidR="00972706" w:rsidRPr="000F347E">
        <w:rPr>
          <w:color w:val="auto"/>
        </w:rPr>
        <w:t xml:space="preserve"> requirements </w:t>
      </w:r>
      <w:r w:rsidR="00972706" w:rsidRPr="00E87B70">
        <w:rPr>
          <w:color w:val="auto"/>
        </w:rPr>
        <w:t xml:space="preserve">should be established on a per shift basis </w:t>
      </w:r>
      <w:r w:rsidR="00972706" w:rsidRPr="000F347E">
        <w:rPr>
          <w:color w:val="auto"/>
        </w:rPr>
        <w:t xml:space="preserve">to look for evidence of </w:t>
      </w:r>
      <w:r w:rsidR="00972706" w:rsidRPr="00E87B70">
        <w:rPr>
          <w:color w:val="auto"/>
        </w:rPr>
        <w:t>an OPC.</w:t>
      </w:r>
      <w:r w:rsidR="00FA035E" w:rsidRPr="00E87B70">
        <w:rPr>
          <w:color w:val="auto"/>
        </w:rPr>
        <w:t xml:space="preserve"> </w:t>
      </w:r>
    </w:p>
    <w:p w14:paraId="47F74919" w14:textId="77777777" w:rsidR="00E61A4E" w:rsidRPr="000F347E" w:rsidRDefault="00E61A4E" w:rsidP="005A3E37">
      <w:pPr>
        <w:autoSpaceDE w:val="0"/>
        <w:autoSpaceDN w:val="0"/>
        <w:adjustRightInd w:val="0"/>
        <w:spacing w:after="0" w:line="240" w:lineRule="auto"/>
        <w:rPr>
          <w:color w:val="auto"/>
        </w:rPr>
      </w:pPr>
    </w:p>
    <w:p w14:paraId="74BC160D" w14:textId="19DCB233" w:rsidR="000C48B9" w:rsidRPr="000F347E" w:rsidRDefault="00774037" w:rsidP="005A3E37">
      <w:pPr>
        <w:pStyle w:val="ListParagraph"/>
        <w:numPr>
          <w:ilvl w:val="1"/>
          <w:numId w:val="5"/>
        </w:numPr>
        <w:autoSpaceDE w:val="0"/>
        <w:autoSpaceDN w:val="0"/>
        <w:adjustRightInd w:val="0"/>
        <w:spacing w:line="240" w:lineRule="auto"/>
        <w:rPr>
          <w:color w:val="auto"/>
        </w:rPr>
      </w:pPr>
      <w:r w:rsidRPr="000F347E">
        <w:rPr>
          <w:color w:val="auto"/>
        </w:rPr>
        <w:t xml:space="preserve">OPC </w:t>
      </w:r>
      <w:r w:rsidR="000C48B9" w:rsidRPr="000F347E">
        <w:rPr>
          <w:color w:val="auto"/>
        </w:rPr>
        <w:t>design</w:t>
      </w:r>
      <w:r w:rsidR="003B286B" w:rsidRPr="000F347E">
        <w:rPr>
          <w:color w:val="auto"/>
        </w:rPr>
        <w:t>/protective scheme</w:t>
      </w:r>
      <w:r w:rsidR="005E45DB" w:rsidRPr="000F347E">
        <w:rPr>
          <w:color w:val="auto"/>
        </w:rPr>
        <w:t>s</w:t>
      </w:r>
      <w:r w:rsidR="000C48B9" w:rsidRPr="000F347E">
        <w:rPr>
          <w:color w:val="auto"/>
        </w:rPr>
        <w:t xml:space="preserve"> minimize </w:t>
      </w:r>
      <w:proofErr w:type="spellStart"/>
      <w:r w:rsidR="00510F88" w:rsidRPr="000F347E">
        <w:rPr>
          <w:color w:val="auto"/>
        </w:rPr>
        <w:t>misoperation</w:t>
      </w:r>
      <w:proofErr w:type="spellEnd"/>
      <w:r w:rsidR="000C48B9" w:rsidRPr="000F347E">
        <w:rPr>
          <w:color w:val="auto"/>
        </w:rPr>
        <w:t xml:space="preserve"> or</w:t>
      </w:r>
      <w:r w:rsidR="00E61A4E" w:rsidRPr="000F347E">
        <w:rPr>
          <w:color w:val="auto"/>
        </w:rPr>
        <w:t xml:space="preserve"> </w:t>
      </w:r>
      <w:r w:rsidR="000C48B9" w:rsidRPr="000F347E">
        <w:rPr>
          <w:color w:val="auto"/>
        </w:rPr>
        <w:t xml:space="preserve">spurious action </w:t>
      </w:r>
      <w:r w:rsidR="003B286B" w:rsidRPr="000F347E">
        <w:rPr>
          <w:color w:val="auto"/>
        </w:rPr>
        <w:t xml:space="preserve">in the range of voltage unbalance normally expected in the transmission system </w:t>
      </w:r>
      <w:r w:rsidR="000C48B9" w:rsidRPr="000F347E">
        <w:rPr>
          <w:color w:val="auto"/>
        </w:rPr>
        <w:t>that could cause separation from an operable off</w:t>
      </w:r>
      <w:r w:rsidR="00D02ED2" w:rsidRPr="000F347E">
        <w:rPr>
          <w:color w:val="auto"/>
        </w:rPr>
        <w:noBreakHyphen/>
      </w:r>
      <w:r w:rsidR="000C48B9" w:rsidRPr="000F347E">
        <w:rPr>
          <w:color w:val="auto"/>
        </w:rPr>
        <w:t xml:space="preserve">site </w:t>
      </w:r>
      <w:r w:rsidR="00FB650F" w:rsidRPr="000F347E">
        <w:rPr>
          <w:color w:val="auto"/>
        </w:rPr>
        <w:t>power</w:t>
      </w:r>
      <w:r w:rsidR="000C48B9" w:rsidRPr="000F347E">
        <w:rPr>
          <w:color w:val="auto"/>
        </w:rPr>
        <w:t xml:space="preserve"> source. </w:t>
      </w:r>
      <w:r w:rsidR="00E61A4E" w:rsidRPr="000F347E">
        <w:rPr>
          <w:color w:val="auto"/>
        </w:rPr>
        <w:t xml:space="preserve"> </w:t>
      </w:r>
      <w:r w:rsidR="000C48B9" w:rsidRPr="000F347E">
        <w:rPr>
          <w:color w:val="auto"/>
        </w:rPr>
        <w:t xml:space="preserve">Licensees </w:t>
      </w:r>
      <w:r w:rsidR="00510F88" w:rsidRPr="000F347E">
        <w:rPr>
          <w:color w:val="auto"/>
        </w:rPr>
        <w:t>ha</w:t>
      </w:r>
      <w:r w:rsidR="00292B11" w:rsidRPr="000F347E">
        <w:rPr>
          <w:color w:val="auto"/>
        </w:rPr>
        <w:t>ve</w:t>
      </w:r>
      <w:r w:rsidR="00510F88" w:rsidRPr="000F347E">
        <w:rPr>
          <w:color w:val="auto"/>
        </w:rPr>
        <w:t xml:space="preserve"> </w:t>
      </w:r>
      <w:r w:rsidR="000C48B9" w:rsidRPr="000F347E">
        <w:rPr>
          <w:color w:val="auto"/>
        </w:rPr>
        <w:lastRenderedPageBreak/>
        <w:t>demonstrate</w:t>
      </w:r>
      <w:r w:rsidR="00510F88" w:rsidRPr="000F347E">
        <w:rPr>
          <w:color w:val="auto"/>
        </w:rPr>
        <w:t>d</w:t>
      </w:r>
      <w:r w:rsidR="000C48B9" w:rsidRPr="000F347E">
        <w:rPr>
          <w:color w:val="auto"/>
        </w:rPr>
        <w:t xml:space="preserve"> that</w:t>
      </w:r>
      <w:r w:rsidR="00E61A4E" w:rsidRPr="000F347E">
        <w:rPr>
          <w:color w:val="auto"/>
        </w:rPr>
        <w:t xml:space="preserve"> </w:t>
      </w:r>
      <w:r w:rsidR="000C48B9" w:rsidRPr="000F347E">
        <w:rPr>
          <w:color w:val="auto"/>
        </w:rPr>
        <w:t>the actuation circuit design does not result in lower overall plant operation reliability.</w:t>
      </w:r>
    </w:p>
    <w:p w14:paraId="6EA6E5FC" w14:textId="77777777" w:rsidR="00E61A4E" w:rsidRPr="000F347E" w:rsidRDefault="00E61A4E" w:rsidP="005A3E37">
      <w:pPr>
        <w:autoSpaceDE w:val="0"/>
        <w:autoSpaceDN w:val="0"/>
        <w:adjustRightInd w:val="0"/>
        <w:spacing w:after="0" w:line="240" w:lineRule="auto"/>
        <w:rPr>
          <w:color w:val="auto"/>
        </w:rPr>
      </w:pPr>
    </w:p>
    <w:p w14:paraId="13D1D8BB" w14:textId="18980E95" w:rsidR="000C48B9" w:rsidRPr="000F347E" w:rsidRDefault="000C48B9" w:rsidP="005A3E37">
      <w:pPr>
        <w:pStyle w:val="ListParagraph"/>
        <w:numPr>
          <w:ilvl w:val="1"/>
          <w:numId w:val="5"/>
        </w:numPr>
        <w:autoSpaceDE w:val="0"/>
        <w:autoSpaceDN w:val="0"/>
        <w:adjustRightInd w:val="0"/>
        <w:spacing w:line="240" w:lineRule="auto"/>
        <w:rPr>
          <w:color w:val="auto"/>
        </w:rPr>
      </w:pPr>
      <w:r w:rsidRPr="000F347E">
        <w:rPr>
          <w:color w:val="auto"/>
        </w:rPr>
        <w:t>New non</w:t>
      </w:r>
      <w:r w:rsidR="00D02ED2" w:rsidRPr="000F347E">
        <w:rPr>
          <w:color w:val="auto"/>
        </w:rPr>
        <w:noBreakHyphen/>
      </w:r>
      <w:r w:rsidRPr="000F347E">
        <w:rPr>
          <w:color w:val="auto"/>
        </w:rPr>
        <w:t>Class</w:t>
      </w:r>
      <w:r w:rsidR="00D02ED2" w:rsidRPr="000F347E">
        <w:rPr>
          <w:color w:val="auto"/>
        </w:rPr>
        <w:noBreakHyphen/>
      </w:r>
      <w:r w:rsidRPr="000F347E">
        <w:rPr>
          <w:color w:val="auto"/>
        </w:rPr>
        <w:t xml:space="preserve">1E circuits </w:t>
      </w:r>
      <w:r w:rsidR="00800591" w:rsidRPr="000F347E">
        <w:rPr>
          <w:color w:val="auto"/>
        </w:rPr>
        <w:t xml:space="preserve">are not used </w:t>
      </w:r>
      <w:r w:rsidRPr="000F347E">
        <w:rPr>
          <w:color w:val="auto"/>
        </w:rPr>
        <w:t>to replace existing</w:t>
      </w:r>
      <w:r w:rsidR="00510F88" w:rsidRPr="000F347E">
        <w:rPr>
          <w:color w:val="auto"/>
        </w:rPr>
        <w:t xml:space="preserve"> </w:t>
      </w:r>
      <w:r w:rsidRPr="000F347E">
        <w:rPr>
          <w:color w:val="auto"/>
        </w:rPr>
        <w:t>Class</w:t>
      </w:r>
      <w:r w:rsidR="00D02ED2" w:rsidRPr="000F347E">
        <w:rPr>
          <w:color w:val="auto"/>
        </w:rPr>
        <w:noBreakHyphen/>
      </w:r>
      <w:r w:rsidRPr="000F347E">
        <w:rPr>
          <w:color w:val="auto"/>
        </w:rPr>
        <w:t>1E circuits.</w:t>
      </w:r>
    </w:p>
    <w:p w14:paraId="74742BDD" w14:textId="77777777" w:rsidR="00510F88" w:rsidRPr="000F347E" w:rsidRDefault="00510F88" w:rsidP="005A3E37">
      <w:pPr>
        <w:autoSpaceDE w:val="0"/>
        <w:autoSpaceDN w:val="0"/>
        <w:adjustRightInd w:val="0"/>
        <w:spacing w:after="0" w:line="240" w:lineRule="auto"/>
        <w:rPr>
          <w:color w:val="auto"/>
        </w:rPr>
      </w:pPr>
    </w:p>
    <w:p w14:paraId="469175E0" w14:textId="6DC01B89" w:rsidR="00A00716" w:rsidRPr="00E87B70" w:rsidRDefault="000C48B9" w:rsidP="007277D8">
      <w:pPr>
        <w:pStyle w:val="ListParagraph"/>
        <w:numPr>
          <w:ilvl w:val="1"/>
          <w:numId w:val="5"/>
        </w:numPr>
        <w:autoSpaceDE w:val="0"/>
        <w:autoSpaceDN w:val="0"/>
        <w:adjustRightInd w:val="0"/>
        <w:spacing w:line="240" w:lineRule="auto"/>
        <w:rPr>
          <w:color w:val="auto"/>
        </w:rPr>
      </w:pPr>
      <w:r w:rsidRPr="000F347E">
        <w:rPr>
          <w:color w:val="auto"/>
        </w:rPr>
        <w:t>The UFSAR</w:t>
      </w:r>
      <w:r w:rsidR="00510F88" w:rsidRPr="000F347E">
        <w:rPr>
          <w:color w:val="auto"/>
        </w:rPr>
        <w:t xml:space="preserve"> has been </w:t>
      </w:r>
      <w:r w:rsidRPr="000F347E">
        <w:rPr>
          <w:color w:val="auto"/>
        </w:rPr>
        <w:t>updated to discuss the design features</w:t>
      </w:r>
      <w:r w:rsidR="00510F88" w:rsidRPr="000F347E">
        <w:rPr>
          <w:color w:val="auto"/>
        </w:rPr>
        <w:t xml:space="preserve"> </w:t>
      </w:r>
      <w:r w:rsidRPr="000F347E">
        <w:rPr>
          <w:color w:val="auto"/>
        </w:rPr>
        <w:t>and analyses related to the effects of</w:t>
      </w:r>
      <w:r w:rsidR="00605A89" w:rsidRPr="000F347E">
        <w:rPr>
          <w:color w:val="auto"/>
        </w:rPr>
        <w:t xml:space="preserve"> </w:t>
      </w:r>
      <w:r w:rsidRPr="000F347E">
        <w:rPr>
          <w:color w:val="auto"/>
        </w:rPr>
        <w:t xml:space="preserve">any </w:t>
      </w:r>
      <w:r w:rsidR="00510F88" w:rsidRPr="000F347E">
        <w:rPr>
          <w:color w:val="auto"/>
        </w:rPr>
        <w:t xml:space="preserve">OPC </w:t>
      </w:r>
      <w:r w:rsidRPr="000F347E">
        <w:rPr>
          <w:color w:val="auto"/>
        </w:rPr>
        <w:t>design</w:t>
      </w:r>
      <w:r w:rsidR="00510F88" w:rsidRPr="000F347E">
        <w:rPr>
          <w:color w:val="auto"/>
        </w:rPr>
        <w:t xml:space="preserve"> </w:t>
      </w:r>
      <w:r w:rsidRPr="000F347E">
        <w:rPr>
          <w:color w:val="auto"/>
        </w:rPr>
        <w:t>vulnerability.</w:t>
      </w:r>
      <w:r w:rsidR="00605A89" w:rsidRPr="000F347E">
        <w:rPr>
          <w:color w:val="auto"/>
        </w:rPr>
        <w:t xml:space="preserve"> </w:t>
      </w:r>
    </w:p>
    <w:p w14:paraId="5563D9DB" w14:textId="77777777" w:rsidR="00A00716" w:rsidRPr="000F347E" w:rsidRDefault="00A00716" w:rsidP="000F347E">
      <w:pPr>
        <w:pStyle w:val="ListParagraph"/>
        <w:rPr>
          <w:color w:val="auto"/>
        </w:rPr>
      </w:pPr>
    </w:p>
    <w:p w14:paraId="27C3A463" w14:textId="0F2B60AC" w:rsidR="001A6212" w:rsidRPr="000F347E" w:rsidRDefault="00A00716" w:rsidP="007277D8">
      <w:pPr>
        <w:pStyle w:val="ListParagraph"/>
        <w:numPr>
          <w:ilvl w:val="1"/>
          <w:numId w:val="5"/>
        </w:numPr>
        <w:autoSpaceDE w:val="0"/>
        <w:autoSpaceDN w:val="0"/>
        <w:adjustRightInd w:val="0"/>
        <w:spacing w:line="240" w:lineRule="auto"/>
        <w:rPr>
          <w:color w:val="auto"/>
        </w:rPr>
      </w:pPr>
      <w:r w:rsidRPr="000F347E">
        <w:rPr>
          <w:color w:val="auto"/>
        </w:rPr>
        <w:t xml:space="preserve">Identify </w:t>
      </w:r>
      <w:r w:rsidRPr="00E87B70">
        <w:rPr>
          <w:color w:val="auto"/>
        </w:rPr>
        <w:t xml:space="preserve">whether OPIS detection and alarm components are maintained in accordance with </w:t>
      </w:r>
      <w:r w:rsidR="001D737E" w:rsidRPr="00E87B70">
        <w:rPr>
          <w:color w:val="auto"/>
        </w:rPr>
        <w:t xml:space="preserve">station procedures </w:t>
      </w:r>
      <w:r w:rsidR="00DA02F7" w:rsidRPr="00E87B70">
        <w:rPr>
          <w:color w:val="auto"/>
        </w:rPr>
        <w:t xml:space="preserve">or maintenance program </w:t>
      </w:r>
      <w:r w:rsidR="001D737E" w:rsidRPr="00E87B70">
        <w:rPr>
          <w:color w:val="auto"/>
        </w:rPr>
        <w:t xml:space="preserve">and that </w:t>
      </w:r>
      <w:r w:rsidR="007D6537" w:rsidRPr="00E87B70">
        <w:rPr>
          <w:color w:val="auto"/>
        </w:rPr>
        <w:t>periodic tests, calibrations, setpoint verifications or inspections (as applicable) have been established.</w:t>
      </w:r>
      <w:r w:rsidR="007D6537" w:rsidRPr="000F347E">
        <w:rPr>
          <w:color w:val="auto"/>
        </w:rPr>
        <w:t xml:space="preserve"> </w:t>
      </w:r>
    </w:p>
    <w:p w14:paraId="17864169" w14:textId="7BA85885" w:rsidR="001A6212" w:rsidRPr="000F347E" w:rsidRDefault="001A6212" w:rsidP="000F347E">
      <w:pPr>
        <w:autoSpaceDE w:val="0"/>
        <w:autoSpaceDN w:val="0"/>
        <w:adjustRightInd w:val="0"/>
        <w:spacing w:after="0" w:line="240" w:lineRule="auto"/>
        <w:rPr>
          <w:color w:val="auto"/>
        </w:rPr>
      </w:pPr>
    </w:p>
    <w:p w14:paraId="14880BA6" w14:textId="77777777" w:rsidR="00DA6372" w:rsidRPr="000F347E" w:rsidRDefault="00DA6372" w:rsidP="00EC56A2">
      <w:pPr>
        <w:pStyle w:val="ListParagraph"/>
        <w:numPr>
          <w:ilvl w:val="0"/>
          <w:numId w:val="5"/>
        </w:numPr>
        <w:autoSpaceDE w:val="0"/>
        <w:autoSpaceDN w:val="0"/>
        <w:adjustRightInd w:val="0"/>
        <w:spacing w:line="240" w:lineRule="auto"/>
        <w:rPr>
          <w:color w:val="auto"/>
        </w:rPr>
      </w:pPr>
      <w:r w:rsidRPr="000F347E">
        <w:rPr>
          <w:color w:val="auto"/>
          <w:u w:val="single"/>
        </w:rPr>
        <w:t>Protective Actions</w:t>
      </w:r>
      <w:r w:rsidRPr="000F347E">
        <w:rPr>
          <w:color w:val="auto"/>
        </w:rPr>
        <w:t>.</w:t>
      </w:r>
    </w:p>
    <w:p w14:paraId="4233A31D" w14:textId="77777777" w:rsidR="00606F03" w:rsidRPr="000F347E" w:rsidRDefault="00606F03" w:rsidP="005A3E37">
      <w:pPr>
        <w:pStyle w:val="NoSpacing"/>
        <w:rPr>
          <w:color w:val="auto"/>
        </w:rPr>
      </w:pPr>
    </w:p>
    <w:p w14:paraId="52057822" w14:textId="44AD79F1" w:rsidR="00783629" w:rsidRPr="000F347E" w:rsidRDefault="004574C4" w:rsidP="006F5F20">
      <w:pPr>
        <w:pStyle w:val="NoSpacing"/>
        <w:numPr>
          <w:ilvl w:val="1"/>
          <w:numId w:val="5"/>
        </w:numPr>
        <w:ind w:left="1440" w:hanging="270"/>
        <w:rPr>
          <w:color w:val="auto"/>
        </w:rPr>
      </w:pPr>
      <w:r w:rsidRPr="000F347E">
        <w:rPr>
          <w:color w:val="auto"/>
        </w:rPr>
        <w:t xml:space="preserve">If the licensee </w:t>
      </w:r>
      <w:r w:rsidR="00A126F0" w:rsidRPr="000F347E">
        <w:rPr>
          <w:color w:val="auto"/>
        </w:rPr>
        <w:t xml:space="preserve">determines </w:t>
      </w:r>
      <w:r w:rsidRPr="000F347E">
        <w:rPr>
          <w:color w:val="auto"/>
        </w:rPr>
        <w:t>there is no single credible failure that could cause an OPC</w:t>
      </w:r>
      <w:r w:rsidR="00F8041B" w:rsidRPr="000F347E">
        <w:rPr>
          <w:color w:val="auto"/>
        </w:rPr>
        <w:t>,</w:t>
      </w:r>
      <w:r w:rsidRPr="000F347E">
        <w:rPr>
          <w:color w:val="auto"/>
        </w:rPr>
        <w:t xml:space="preserve"> </w:t>
      </w:r>
      <w:r w:rsidR="00F8041B" w:rsidRPr="000F347E">
        <w:rPr>
          <w:color w:val="auto"/>
        </w:rPr>
        <w:t>then v</w:t>
      </w:r>
      <w:r w:rsidR="000E1944" w:rsidRPr="000F347E">
        <w:rPr>
          <w:color w:val="auto"/>
        </w:rPr>
        <w:t xml:space="preserve">erify that the licensee has developed and issued a </w:t>
      </w:r>
      <w:r w:rsidR="00C42ABB" w:rsidRPr="000F347E">
        <w:rPr>
          <w:color w:val="auto"/>
        </w:rPr>
        <w:t xml:space="preserve">full </w:t>
      </w:r>
      <w:r w:rsidR="000E1944" w:rsidRPr="000F347E">
        <w:rPr>
          <w:color w:val="auto"/>
        </w:rPr>
        <w:t>engineering evaluation to document the basis for OPC as a non</w:t>
      </w:r>
      <w:r w:rsidR="00D02ED2" w:rsidRPr="000F347E">
        <w:rPr>
          <w:color w:val="auto"/>
        </w:rPr>
        <w:noBreakHyphen/>
      </w:r>
      <w:r w:rsidR="000E1944" w:rsidRPr="000F347E">
        <w:rPr>
          <w:color w:val="auto"/>
        </w:rPr>
        <w:t>credited event</w:t>
      </w:r>
      <w:r w:rsidR="00C42ABB" w:rsidRPr="000F347E">
        <w:rPr>
          <w:color w:val="auto"/>
        </w:rPr>
        <w:t xml:space="preserve">. </w:t>
      </w:r>
      <w:r w:rsidR="00FD4E80" w:rsidRPr="000F347E">
        <w:rPr>
          <w:color w:val="auto"/>
        </w:rPr>
        <w:t xml:space="preserve"> </w:t>
      </w:r>
      <w:r w:rsidR="00C42ABB" w:rsidRPr="000F347E">
        <w:rPr>
          <w:color w:val="auto"/>
        </w:rPr>
        <w:t xml:space="preserve">The Bruce Power and </w:t>
      </w:r>
      <w:proofErr w:type="spellStart"/>
      <w:r w:rsidR="00C42ABB" w:rsidRPr="000F347E">
        <w:rPr>
          <w:color w:val="auto"/>
        </w:rPr>
        <w:t>Forsmark</w:t>
      </w:r>
      <w:proofErr w:type="spellEnd"/>
      <w:r w:rsidR="00C42ABB" w:rsidRPr="000F347E">
        <w:rPr>
          <w:color w:val="auto"/>
        </w:rPr>
        <w:t xml:space="preserve"> operating experience must be considered as part of this analysis. </w:t>
      </w:r>
      <w:r w:rsidR="000E1944" w:rsidRPr="000F347E">
        <w:rPr>
          <w:color w:val="auto"/>
        </w:rPr>
        <w:t xml:space="preserve"> </w:t>
      </w:r>
    </w:p>
    <w:p w14:paraId="36DEA012" w14:textId="77777777" w:rsidR="00783629" w:rsidRPr="000F347E" w:rsidRDefault="00783629" w:rsidP="005A3E37">
      <w:pPr>
        <w:pStyle w:val="NoSpacing"/>
        <w:rPr>
          <w:color w:val="auto"/>
        </w:rPr>
      </w:pPr>
    </w:p>
    <w:p w14:paraId="15AFA5B6" w14:textId="77777777" w:rsidR="00783629" w:rsidRPr="000F347E" w:rsidRDefault="00783629" w:rsidP="006F5F20">
      <w:pPr>
        <w:pStyle w:val="ListParagraph"/>
        <w:numPr>
          <w:ilvl w:val="1"/>
          <w:numId w:val="5"/>
        </w:numPr>
        <w:autoSpaceDE w:val="0"/>
        <w:autoSpaceDN w:val="0"/>
        <w:adjustRightInd w:val="0"/>
        <w:spacing w:line="240" w:lineRule="auto"/>
        <w:ind w:left="1440" w:hanging="270"/>
        <w:rPr>
          <w:color w:val="auto"/>
        </w:rPr>
      </w:pPr>
      <w:r w:rsidRPr="000F347E">
        <w:rPr>
          <w:color w:val="auto"/>
        </w:rPr>
        <w:t xml:space="preserve">With </w:t>
      </w:r>
      <w:r w:rsidR="00C931E9" w:rsidRPr="000F347E">
        <w:rPr>
          <w:color w:val="auto"/>
        </w:rPr>
        <w:t>OPC occurrence and no</w:t>
      </w:r>
      <w:r w:rsidRPr="000F347E">
        <w:rPr>
          <w:color w:val="auto"/>
        </w:rPr>
        <w:t xml:space="preserve"> accident condition signal present</w:t>
      </w:r>
      <w:r w:rsidR="0041686E" w:rsidRPr="000F347E">
        <w:rPr>
          <w:color w:val="auto"/>
        </w:rPr>
        <w:t>, either</w:t>
      </w:r>
      <w:r w:rsidRPr="000F347E">
        <w:rPr>
          <w:color w:val="auto"/>
        </w:rPr>
        <w:t>:</w:t>
      </w:r>
    </w:p>
    <w:p w14:paraId="0E75026C" w14:textId="77777777" w:rsidR="00825A17" w:rsidRPr="000F347E" w:rsidRDefault="00825A17" w:rsidP="005A3E37">
      <w:pPr>
        <w:pStyle w:val="ListParagraph"/>
        <w:autoSpaceDE w:val="0"/>
        <w:autoSpaceDN w:val="0"/>
        <w:adjustRightInd w:val="0"/>
        <w:spacing w:line="240" w:lineRule="auto"/>
        <w:ind w:left="2880"/>
        <w:rPr>
          <w:color w:val="auto"/>
        </w:rPr>
      </w:pPr>
    </w:p>
    <w:p w14:paraId="39EAB1C4" w14:textId="5F4C0256" w:rsidR="00783629" w:rsidRPr="000F347E" w:rsidRDefault="00783629" w:rsidP="005A3E37">
      <w:pPr>
        <w:pStyle w:val="ListParagraph"/>
        <w:autoSpaceDE w:val="0"/>
        <w:autoSpaceDN w:val="0"/>
        <w:adjustRightInd w:val="0"/>
        <w:spacing w:line="240" w:lineRule="auto"/>
        <w:ind w:left="1440"/>
        <w:rPr>
          <w:color w:val="auto"/>
        </w:rPr>
      </w:pPr>
      <w:r w:rsidRPr="000F347E">
        <w:rPr>
          <w:color w:val="auto"/>
        </w:rPr>
        <w:t>An OPC</w:t>
      </w:r>
      <w:r w:rsidR="00943B41" w:rsidRPr="000F347E">
        <w:rPr>
          <w:rStyle w:val="FootnoteReference"/>
          <w:color w:val="auto"/>
        </w:rPr>
        <w:footnoteReference w:id="2"/>
      </w:r>
      <w:r w:rsidRPr="000F347E">
        <w:rPr>
          <w:color w:val="auto"/>
        </w:rPr>
        <w:t xml:space="preserve"> does not adversely affect the function of important</w:t>
      </w:r>
      <w:r w:rsidR="00D02ED2" w:rsidRPr="000F347E">
        <w:rPr>
          <w:color w:val="auto"/>
        </w:rPr>
        <w:noBreakHyphen/>
      </w:r>
      <w:r w:rsidRPr="000F347E">
        <w:rPr>
          <w:color w:val="auto"/>
        </w:rPr>
        <w:t>to</w:t>
      </w:r>
      <w:r w:rsidR="00D02ED2" w:rsidRPr="000F347E">
        <w:rPr>
          <w:color w:val="auto"/>
        </w:rPr>
        <w:noBreakHyphen/>
      </w:r>
      <w:r w:rsidRPr="000F347E">
        <w:rPr>
          <w:color w:val="auto"/>
        </w:rPr>
        <w:t>safety SSCs</w:t>
      </w:r>
    </w:p>
    <w:p w14:paraId="7BB27F72" w14:textId="77777777" w:rsidR="00825A17" w:rsidRPr="000F347E" w:rsidRDefault="00825A17" w:rsidP="005A3E37">
      <w:pPr>
        <w:pStyle w:val="ListParagraph"/>
        <w:tabs>
          <w:tab w:val="left" w:pos="4020"/>
        </w:tabs>
        <w:autoSpaceDE w:val="0"/>
        <w:autoSpaceDN w:val="0"/>
        <w:adjustRightInd w:val="0"/>
        <w:spacing w:line="240" w:lineRule="auto"/>
        <w:ind w:left="1440"/>
        <w:rPr>
          <w:color w:val="auto"/>
        </w:rPr>
      </w:pPr>
    </w:p>
    <w:p w14:paraId="09D0310D" w14:textId="77777777" w:rsidR="00C931E9" w:rsidRPr="000F347E" w:rsidRDefault="00C931E9" w:rsidP="005A3E37">
      <w:pPr>
        <w:pStyle w:val="ListParagraph"/>
        <w:tabs>
          <w:tab w:val="left" w:pos="4020"/>
        </w:tabs>
        <w:autoSpaceDE w:val="0"/>
        <w:autoSpaceDN w:val="0"/>
        <w:adjustRightInd w:val="0"/>
        <w:spacing w:line="240" w:lineRule="auto"/>
        <w:ind w:left="1440"/>
        <w:rPr>
          <w:color w:val="auto"/>
          <w:u w:val="single"/>
        </w:rPr>
      </w:pPr>
      <w:r w:rsidRPr="000F347E">
        <w:rPr>
          <w:color w:val="auto"/>
          <w:u w:val="single"/>
        </w:rPr>
        <w:t>OR</w:t>
      </w:r>
    </w:p>
    <w:p w14:paraId="12F68449" w14:textId="77777777" w:rsidR="00825A17" w:rsidRPr="000F347E" w:rsidRDefault="00825A17" w:rsidP="005A3E37">
      <w:pPr>
        <w:pStyle w:val="ListParagraph"/>
        <w:autoSpaceDE w:val="0"/>
        <w:autoSpaceDN w:val="0"/>
        <w:adjustRightInd w:val="0"/>
        <w:spacing w:line="240" w:lineRule="auto"/>
        <w:ind w:left="1440"/>
        <w:rPr>
          <w:color w:val="auto"/>
        </w:rPr>
      </w:pPr>
    </w:p>
    <w:p w14:paraId="163D9FB7" w14:textId="5A28883C" w:rsidR="00783629" w:rsidRPr="000F347E" w:rsidRDefault="00783629" w:rsidP="005A3E37">
      <w:pPr>
        <w:pStyle w:val="ListParagraph"/>
        <w:numPr>
          <w:ilvl w:val="0"/>
          <w:numId w:val="8"/>
        </w:numPr>
        <w:autoSpaceDE w:val="0"/>
        <w:autoSpaceDN w:val="0"/>
        <w:adjustRightInd w:val="0"/>
        <w:spacing w:line="240" w:lineRule="auto"/>
        <w:ind w:left="1800"/>
        <w:rPr>
          <w:color w:val="auto"/>
        </w:rPr>
      </w:pPr>
      <w:r w:rsidRPr="000F347E">
        <w:rPr>
          <w:color w:val="auto"/>
        </w:rPr>
        <w:t xml:space="preserve">TS LCOs are </w:t>
      </w:r>
      <w:proofErr w:type="gramStart"/>
      <w:r w:rsidRPr="000F347E">
        <w:rPr>
          <w:color w:val="auto"/>
        </w:rPr>
        <w:t>maintained</w:t>
      </w:r>
      <w:proofErr w:type="gramEnd"/>
      <w:r w:rsidR="00C931E9" w:rsidRPr="000F347E">
        <w:rPr>
          <w:color w:val="auto"/>
        </w:rPr>
        <w:t xml:space="preserve"> or the TS actions are met without entry into TS </w:t>
      </w:r>
      <w:r w:rsidR="00696E76" w:rsidRPr="000F347E">
        <w:rPr>
          <w:color w:val="auto"/>
        </w:rPr>
        <w:t>LCO</w:t>
      </w:r>
      <w:r w:rsidR="00696E76">
        <w:rPr>
          <w:color w:val="auto"/>
        </w:rPr>
        <w:t> </w:t>
      </w:r>
      <w:r w:rsidR="00C931E9" w:rsidRPr="000F347E">
        <w:rPr>
          <w:color w:val="auto"/>
        </w:rPr>
        <w:t>3.0.3 (or equivalent).</w:t>
      </w:r>
      <w:r w:rsidR="009E2AE8" w:rsidRPr="000F347E">
        <w:rPr>
          <w:rStyle w:val="FootnoteReference"/>
          <w:color w:val="auto"/>
        </w:rPr>
        <w:t>1&amp;</w:t>
      </w:r>
      <w:r w:rsidR="009D07E6" w:rsidRPr="000F347E">
        <w:rPr>
          <w:rStyle w:val="FootnoteReference"/>
          <w:color w:val="auto"/>
        </w:rPr>
        <w:footnoteReference w:id="3"/>
      </w:r>
    </w:p>
    <w:p w14:paraId="5524F5FD" w14:textId="77777777" w:rsidR="00C931E9" w:rsidRPr="000F347E" w:rsidRDefault="00C931E9" w:rsidP="005A3E37">
      <w:pPr>
        <w:pStyle w:val="ListParagraph"/>
        <w:autoSpaceDE w:val="0"/>
        <w:autoSpaceDN w:val="0"/>
        <w:adjustRightInd w:val="0"/>
        <w:spacing w:line="240" w:lineRule="auto"/>
        <w:ind w:left="1800"/>
        <w:rPr>
          <w:color w:val="auto"/>
          <w:u w:val="single"/>
        </w:rPr>
      </w:pPr>
      <w:r w:rsidRPr="000F347E">
        <w:rPr>
          <w:color w:val="auto"/>
          <w:u w:val="single"/>
        </w:rPr>
        <w:t>AND</w:t>
      </w:r>
    </w:p>
    <w:p w14:paraId="05FDC1D5" w14:textId="406E01F1" w:rsidR="00783629" w:rsidRPr="000F347E" w:rsidRDefault="00783629" w:rsidP="005A3E37">
      <w:pPr>
        <w:pStyle w:val="ListParagraph"/>
        <w:numPr>
          <w:ilvl w:val="0"/>
          <w:numId w:val="8"/>
        </w:numPr>
        <w:autoSpaceDE w:val="0"/>
        <w:autoSpaceDN w:val="0"/>
        <w:adjustRightInd w:val="0"/>
        <w:spacing w:line="240" w:lineRule="auto"/>
        <w:ind w:left="1800"/>
        <w:rPr>
          <w:color w:val="auto"/>
        </w:rPr>
      </w:pPr>
      <w:r w:rsidRPr="000F347E">
        <w:rPr>
          <w:color w:val="auto"/>
        </w:rPr>
        <w:t>Important</w:t>
      </w:r>
      <w:r w:rsidR="00D02ED2" w:rsidRPr="000F347E">
        <w:rPr>
          <w:color w:val="auto"/>
        </w:rPr>
        <w:noBreakHyphen/>
      </w:r>
      <w:r w:rsidRPr="000F347E">
        <w:rPr>
          <w:color w:val="auto"/>
        </w:rPr>
        <w:t>to</w:t>
      </w:r>
      <w:r w:rsidR="00D02ED2" w:rsidRPr="000F347E">
        <w:rPr>
          <w:color w:val="auto"/>
        </w:rPr>
        <w:noBreakHyphen/>
      </w:r>
      <w:r w:rsidRPr="000F347E">
        <w:rPr>
          <w:color w:val="auto"/>
        </w:rPr>
        <w:t>safety equipment is not damaged by the OPC</w:t>
      </w:r>
      <w:r w:rsidR="009E2AE8" w:rsidRPr="000F347E">
        <w:rPr>
          <w:rStyle w:val="FootnoteReference"/>
          <w:color w:val="auto"/>
        </w:rPr>
        <w:t>1&amp;</w:t>
      </w:r>
      <w:r w:rsidR="0060293C" w:rsidRPr="000F347E">
        <w:rPr>
          <w:rStyle w:val="FootnoteReference"/>
          <w:color w:val="auto"/>
        </w:rPr>
        <w:footnoteReference w:id="4"/>
      </w:r>
      <w:r w:rsidR="0060293C" w:rsidRPr="000F347E">
        <w:rPr>
          <w:color w:val="auto"/>
        </w:rPr>
        <w:t>.</w:t>
      </w:r>
    </w:p>
    <w:p w14:paraId="7301B076" w14:textId="77777777" w:rsidR="00C931E9" w:rsidRPr="000F347E" w:rsidRDefault="00C931E9" w:rsidP="005A3E37">
      <w:pPr>
        <w:pStyle w:val="ListParagraph"/>
        <w:autoSpaceDE w:val="0"/>
        <w:autoSpaceDN w:val="0"/>
        <w:adjustRightInd w:val="0"/>
        <w:spacing w:line="240" w:lineRule="auto"/>
        <w:ind w:left="1800"/>
        <w:rPr>
          <w:color w:val="auto"/>
          <w:u w:val="single"/>
        </w:rPr>
      </w:pPr>
      <w:r w:rsidRPr="000F347E">
        <w:rPr>
          <w:color w:val="auto"/>
          <w:u w:val="single"/>
        </w:rPr>
        <w:t>AND</w:t>
      </w:r>
    </w:p>
    <w:p w14:paraId="22DBA5E4" w14:textId="77777777" w:rsidR="00783629" w:rsidRPr="000F347E" w:rsidRDefault="00783629" w:rsidP="005A3E37">
      <w:pPr>
        <w:pStyle w:val="ListParagraph"/>
        <w:numPr>
          <w:ilvl w:val="0"/>
          <w:numId w:val="8"/>
        </w:numPr>
        <w:autoSpaceDE w:val="0"/>
        <w:autoSpaceDN w:val="0"/>
        <w:adjustRightInd w:val="0"/>
        <w:spacing w:line="240" w:lineRule="auto"/>
        <w:ind w:left="1800"/>
        <w:rPr>
          <w:color w:val="auto"/>
        </w:rPr>
      </w:pPr>
      <w:r w:rsidRPr="000F347E">
        <w:rPr>
          <w:color w:val="auto"/>
        </w:rPr>
        <w:t>Shutdown safety is not compromised</w:t>
      </w:r>
      <w:r w:rsidR="009E2AE8" w:rsidRPr="000F347E">
        <w:rPr>
          <w:rStyle w:val="FootnoteReference"/>
          <w:color w:val="auto"/>
        </w:rPr>
        <w:t>3</w:t>
      </w:r>
      <w:r w:rsidR="009D07E6" w:rsidRPr="000F347E">
        <w:rPr>
          <w:color w:val="auto"/>
          <w:vertAlign w:val="superscript"/>
        </w:rPr>
        <w:t>&amp;</w:t>
      </w:r>
      <w:r w:rsidR="009D07E6" w:rsidRPr="000F347E">
        <w:rPr>
          <w:rStyle w:val="FootnoteReference"/>
          <w:color w:val="auto"/>
        </w:rPr>
        <w:footnoteReference w:id="5"/>
      </w:r>
    </w:p>
    <w:p w14:paraId="5F77DB97" w14:textId="77777777" w:rsidR="0060293C" w:rsidRPr="000F347E" w:rsidRDefault="0060293C" w:rsidP="005A3E37">
      <w:pPr>
        <w:autoSpaceDE w:val="0"/>
        <w:autoSpaceDN w:val="0"/>
        <w:adjustRightInd w:val="0"/>
        <w:spacing w:after="0" w:line="240" w:lineRule="auto"/>
        <w:rPr>
          <w:color w:val="auto"/>
        </w:rPr>
      </w:pPr>
    </w:p>
    <w:p w14:paraId="14301FCD" w14:textId="77777777" w:rsidR="00606F03" w:rsidRPr="000F347E" w:rsidRDefault="0041686E" w:rsidP="006F5F20">
      <w:pPr>
        <w:pStyle w:val="ListParagraph"/>
        <w:numPr>
          <w:ilvl w:val="1"/>
          <w:numId w:val="5"/>
        </w:numPr>
        <w:autoSpaceDE w:val="0"/>
        <w:autoSpaceDN w:val="0"/>
        <w:adjustRightInd w:val="0"/>
        <w:spacing w:line="240" w:lineRule="auto"/>
        <w:ind w:left="1440" w:hanging="270"/>
        <w:rPr>
          <w:color w:val="auto"/>
        </w:rPr>
      </w:pPr>
      <w:r w:rsidRPr="000F347E">
        <w:rPr>
          <w:color w:val="auto"/>
        </w:rPr>
        <w:t>With OPC occurrence and an accident condition signal present:</w:t>
      </w:r>
    </w:p>
    <w:p w14:paraId="1540BD30" w14:textId="77777777" w:rsidR="0041686E" w:rsidRPr="000F347E" w:rsidRDefault="0041686E" w:rsidP="005A3E37">
      <w:pPr>
        <w:pStyle w:val="ListParagraph"/>
        <w:autoSpaceDE w:val="0"/>
        <w:autoSpaceDN w:val="0"/>
        <w:adjustRightInd w:val="0"/>
        <w:spacing w:line="240" w:lineRule="auto"/>
        <w:ind w:left="1440"/>
        <w:rPr>
          <w:color w:val="auto"/>
        </w:rPr>
      </w:pPr>
    </w:p>
    <w:p w14:paraId="6FA69960" w14:textId="77777777" w:rsidR="0041686E" w:rsidRPr="000F347E" w:rsidRDefault="0041686E" w:rsidP="00A26749">
      <w:pPr>
        <w:autoSpaceDE w:val="0"/>
        <w:autoSpaceDN w:val="0"/>
        <w:adjustRightInd w:val="0"/>
        <w:spacing w:after="0" w:line="240" w:lineRule="auto"/>
        <w:ind w:left="1440"/>
        <w:rPr>
          <w:color w:val="auto"/>
        </w:rPr>
      </w:pPr>
      <w:r w:rsidRPr="000F347E">
        <w:rPr>
          <w:color w:val="auto"/>
        </w:rPr>
        <w:t>Automatic detection and actuation will transfer loads required to mitigate postulated</w:t>
      </w:r>
      <w:r w:rsidR="00FD0892" w:rsidRPr="000F347E">
        <w:rPr>
          <w:color w:val="auto"/>
        </w:rPr>
        <w:t xml:space="preserve"> </w:t>
      </w:r>
      <w:r w:rsidRPr="000F347E">
        <w:rPr>
          <w:color w:val="auto"/>
        </w:rPr>
        <w:t>accidents to an alternate source and ensure that safety functions are preserved, as required</w:t>
      </w:r>
      <w:r w:rsidR="00FD0892" w:rsidRPr="000F347E">
        <w:rPr>
          <w:color w:val="auto"/>
        </w:rPr>
        <w:t xml:space="preserve"> </w:t>
      </w:r>
      <w:r w:rsidRPr="000F347E">
        <w:rPr>
          <w:color w:val="auto"/>
        </w:rPr>
        <w:t>by the current licensing bases.</w:t>
      </w:r>
    </w:p>
    <w:p w14:paraId="6556E7E4" w14:textId="77777777" w:rsidR="00FD0892" w:rsidRPr="000F347E" w:rsidRDefault="00FD0892" w:rsidP="005A3E37">
      <w:pPr>
        <w:autoSpaceDE w:val="0"/>
        <w:autoSpaceDN w:val="0"/>
        <w:adjustRightInd w:val="0"/>
        <w:spacing w:after="0" w:line="240" w:lineRule="auto"/>
        <w:ind w:left="1440"/>
        <w:rPr>
          <w:color w:val="auto"/>
        </w:rPr>
      </w:pPr>
    </w:p>
    <w:p w14:paraId="520B04F2" w14:textId="77777777" w:rsidR="00FD0892" w:rsidRPr="000F347E" w:rsidRDefault="00FD0892" w:rsidP="005A3E37">
      <w:pPr>
        <w:autoSpaceDE w:val="0"/>
        <w:autoSpaceDN w:val="0"/>
        <w:adjustRightInd w:val="0"/>
        <w:spacing w:after="0" w:line="240" w:lineRule="auto"/>
        <w:ind w:left="1440"/>
        <w:rPr>
          <w:color w:val="auto"/>
          <w:u w:val="single"/>
        </w:rPr>
      </w:pPr>
      <w:r w:rsidRPr="000F347E">
        <w:rPr>
          <w:color w:val="auto"/>
          <w:u w:val="single"/>
        </w:rPr>
        <w:t>OR</w:t>
      </w:r>
    </w:p>
    <w:p w14:paraId="0BC9A011" w14:textId="77777777" w:rsidR="00825A17" w:rsidRPr="000F347E" w:rsidRDefault="00825A17" w:rsidP="005A3E37">
      <w:pPr>
        <w:autoSpaceDE w:val="0"/>
        <w:autoSpaceDN w:val="0"/>
        <w:adjustRightInd w:val="0"/>
        <w:spacing w:after="0" w:line="240" w:lineRule="auto"/>
        <w:ind w:left="1440"/>
        <w:rPr>
          <w:color w:val="auto"/>
        </w:rPr>
      </w:pPr>
    </w:p>
    <w:p w14:paraId="510E7215" w14:textId="083211D2" w:rsidR="00825A17" w:rsidRPr="000F347E" w:rsidRDefault="00FD0892" w:rsidP="005A3E37">
      <w:pPr>
        <w:autoSpaceDE w:val="0"/>
        <w:autoSpaceDN w:val="0"/>
        <w:adjustRightInd w:val="0"/>
        <w:spacing w:after="0" w:line="240" w:lineRule="auto"/>
        <w:ind w:left="1440"/>
        <w:rPr>
          <w:color w:val="auto"/>
        </w:rPr>
      </w:pPr>
      <w:r w:rsidRPr="000F347E">
        <w:rPr>
          <w:color w:val="auto"/>
        </w:rPr>
        <w:t xml:space="preserve">The licensee has shown that all design basis accident acceptance criteria are met with the OPC, given other plant design features. </w:t>
      </w:r>
      <w:r w:rsidR="00FD4E80" w:rsidRPr="000F347E">
        <w:rPr>
          <w:color w:val="auto"/>
        </w:rPr>
        <w:t xml:space="preserve"> </w:t>
      </w:r>
      <w:r w:rsidRPr="000F347E">
        <w:rPr>
          <w:color w:val="auto"/>
        </w:rPr>
        <w:t xml:space="preserve">Accident assumptions </w:t>
      </w:r>
      <w:r w:rsidR="00E67F69" w:rsidRPr="000F347E">
        <w:rPr>
          <w:color w:val="auto"/>
        </w:rPr>
        <w:t xml:space="preserve">must </w:t>
      </w:r>
      <w:r w:rsidRPr="000F347E">
        <w:rPr>
          <w:color w:val="auto"/>
        </w:rPr>
        <w:t xml:space="preserve">include licensing provisions associated with single failures. </w:t>
      </w:r>
      <w:r w:rsidR="00FD4E80" w:rsidRPr="000F347E">
        <w:rPr>
          <w:color w:val="auto"/>
        </w:rPr>
        <w:t xml:space="preserve"> </w:t>
      </w:r>
      <w:r w:rsidRPr="000F347E">
        <w:rPr>
          <w:color w:val="auto"/>
        </w:rPr>
        <w:t>Typically, licensing bases will not permit consideration of the OPC as the single failure since this failure is in a non</w:t>
      </w:r>
      <w:r w:rsidR="00D02ED2" w:rsidRPr="000F347E">
        <w:rPr>
          <w:color w:val="auto"/>
        </w:rPr>
        <w:noBreakHyphen/>
      </w:r>
      <w:r w:rsidRPr="000F347E">
        <w:rPr>
          <w:color w:val="auto"/>
        </w:rPr>
        <w:t>safety system.</w:t>
      </w:r>
    </w:p>
    <w:p w14:paraId="323B7B87" w14:textId="77777777" w:rsidR="00FD0892" w:rsidRPr="000F347E" w:rsidRDefault="00FD0892" w:rsidP="005A3E37">
      <w:pPr>
        <w:autoSpaceDE w:val="0"/>
        <w:autoSpaceDN w:val="0"/>
        <w:adjustRightInd w:val="0"/>
        <w:spacing w:after="0" w:line="240" w:lineRule="auto"/>
        <w:ind w:left="1440"/>
        <w:rPr>
          <w:color w:val="auto"/>
        </w:rPr>
      </w:pPr>
    </w:p>
    <w:p w14:paraId="2EFEB319" w14:textId="6E2D27F4" w:rsidR="00F32E59" w:rsidRPr="00F75AC8" w:rsidRDefault="00CA45B2" w:rsidP="00F75AC8">
      <w:pPr>
        <w:tabs>
          <w:tab w:val="left" w:pos="1170"/>
        </w:tabs>
        <w:autoSpaceDE w:val="0"/>
        <w:autoSpaceDN w:val="0"/>
        <w:adjustRightInd w:val="0"/>
        <w:spacing w:after="0" w:line="240" w:lineRule="auto"/>
        <w:ind w:left="1440" w:hanging="360"/>
        <w:rPr>
          <w:color w:val="auto"/>
        </w:rPr>
      </w:pPr>
      <w:r w:rsidRPr="00E87B70">
        <w:rPr>
          <w:color w:val="auto"/>
        </w:rPr>
        <w:t xml:space="preserve">4. </w:t>
      </w:r>
      <w:r w:rsidRPr="00E87B70">
        <w:rPr>
          <w:color w:val="auto"/>
        </w:rPr>
        <w:tab/>
      </w:r>
      <w:r w:rsidR="00306256" w:rsidRPr="00F75AC8">
        <w:rPr>
          <w:color w:val="auto"/>
        </w:rPr>
        <w:t xml:space="preserve">Periodic tests, calibrations, setpoint verifications or inspections (as applicable) have been established for any new protective features. </w:t>
      </w:r>
      <w:r w:rsidR="00FD4E80" w:rsidRPr="00F75AC8">
        <w:rPr>
          <w:color w:val="auto"/>
        </w:rPr>
        <w:t xml:space="preserve"> </w:t>
      </w:r>
      <w:r w:rsidR="00306256" w:rsidRPr="00F75AC8">
        <w:rPr>
          <w:color w:val="auto"/>
        </w:rPr>
        <w:t xml:space="preserve">The surveillance requirements have been added to the plant TSs if </w:t>
      </w:r>
      <w:r w:rsidR="009A5E0A" w:rsidRPr="00F75AC8">
        <w:rPr>
          <w:color w:val="auto"/>
        </w:rPr>
        <w:t>necessary,</w:t>
      </w:r>
      <w:r w:rsidR="00306256" w:rsidRPr="00F75AC8">
        <w:rPr>
          <w:color w:val="auto"/>
        </w:rPr>
        <w:t xml:space="preserve"> to meet the provisions of 10 CFR 50.36.</w:t>
      </w:r>
    </w:p>
    <w:p w14:paraId="671F93FD" w14:textId="77777777" w:rsidR="00BE182F" w:rsidRPr="00F75AC8" w:rsidRDefault="00BE182F" w:rsidP="00F75AC8">
      <w:pPr>
        <w:tabs>
          <w:tab w:val="left" w:pos="1170"/>
        </w:tabs>
        <w:autoSpaceDE w:val="0"/>
        <w:autoSpaceDN w:val="0"/>
        <w:adjustRightInd w:val="0"/>
        <w:spacing w:after="0" w:line="240" w:lineRule="auto"/>
        <w:ind w:left="1440" w:hanging="360"/>
        <w:rPr>
          <w:color w:val="auto"/>
        </w:rPr>
      </w:pPr>
    </w:p>
    <w:p w14:paraId="087FAF41" w14:textId="17BA5F9E" w:rsidR="00F83114" w:rsidRPr="00F75AC8" w:rsidRDefault="002E4E71" w:rsidP="00F75AC8">
      <w:pPr>
        <w:autoSpaceDE w:val="0"/>
        <w:autoSpaceDN w:val="0"/>
        <w:adjustRightInd w:val="0"/>
        <w:spacing w:after="0" w:line="240" w:lineRule="auto"/>
        <w:ind w:left="1440" w:hanging="360"/>
        <w:rPr>
          <w:color w:val="auto"/>
        </w:rPr>
      </w:pPr>
      <w:r w:rsidRPr="00E87B70">
        <w:rPr>
          <w:color w:val="auto"/>
        </w:rPr>
        <w:t>5.</w:t>
      </w:r>
      <w:r w:rsidRPr="00E87B70">
        <w:rPr>
          <w:color w:val="auto"/>
        </w:rPr>
        <w:tab/>
      </w:r>
      <w:r w:rsidR="00F83114" w:rsidRPr="00F75AC8">
        <w:rPr>
          <w:color w:val="auto"/>
        </w:rPr>
        <w:t xml:space="preserve">The UFSAR has been updated </w:t>
      </w:r>
      <w:r w:rsidR="00F83114" w:rsidRPr="00E87B70">
        <w:rPr>
          <w:color w:val="auto"/>
        </w:rPr>
        <w:t>to discuss</w:t>
      </w:r>
      <w:r w:rsidR="00F83114" w:rsidRPr="00F75AC8">
        <w:rPr>
          <w:color w:val="auto"/>
        </w:rPr>
        <w:t xml:space="preserve"> the design features and analyses related to the effects of, and protection for, any </w:t>
      </w:r>
      <w:r w:rsidR="00F83114" w:rsidRPr="00E87B70">
        <w:rPr>
          <w:color w:val="auto"/>
        </w:rPr>
        <w:t>OPC</w:t>
      </w:r>
      <w:r w:rsidR="00F83114" w:rsidRPr="00F75AC8">
        <w:rPr>
          <w:color w:val="auto"/>
        </w:rPr>
        <w:t xml:space="preserve"> design vulnerability</w:t>
      </w:r>
      <w:r w:rsidR="00F83114" w:rsidRPr="00E87B70">
        <w:rPr>
          <w:color w:val="auto"/>
        </w:rPr>
        <w:t>.</w:t>
      </w:r>
    </w:p>
    <w:p w14:paraId="7A79126F" w14:textId="77777777" w:rsidR="00BE182F" w:rsidRPr="00F75AC8" w:rsidRDefault="00BE182F" w:rsidP="00F75AC8">
      <w:pPr>
        <w:autoSpaceDE w:val="0"/>
        <w:autoSpaceDN w:val="0"/>
        <w:adjustRightInd w:val="0"/>
        <w:spacing w:after="0" w:line="240" w:lineRule="auto"/>
        <w:ind w:left="1440" w:hanging="360"/>
        <w:rPr>
          <w:color w:val="auto"/>
        </w:rPr>
      </w:pPr>
    </w:p>
    <w:p w14:paraId="440D7009" w14:textId="1EC9D8F7" w:rsidR="00BF6E17" w:rsidRPr="00E87B70" w:rsidRDefault="00DF37D2" w:rsidP="00BE182F">
      <w:pPr>
        <w:spacing w:after="0" w:line="240" w:lineRule="auto"/>
        <w:ind w:left="1440" w:hanging="360"/>
        <w:rPr>
          <w:color w:val="auto"/>
        </w:rPr>
      </w:pPr>
      <w:r w:rsidRPr="00E87B70">
        <w:rPr>
          <w:color w:val="auto"/>
        </w:rPr>
        <w:t>6.</w:t>
      </w:r>
      <w:r w:rsidRPr="00E87B70">
        <w:rPr>
          <w:color w:val="auto"/>
        </w:rPr>
        <w:tab/>
      </w:r>
      <w:r w:rsidR="00BF6E17" w:rsidRPr="00E87B70">
        <w:rPr>
          <w:color w:val="auto"/>
        </w:rPr>
        <w:t xml:space="preserve">Identify whether OPIS protection components are maintained in accordance with </w:t>
      </w:r>
      <w:r w:rsidR="00DA02F7" w:rsidRPr="00E87B70">
        <w:rPr>
          <w:color w:val="auto"/>
        </w:rPr>
        <w:t>station procedures or</w:t>
      </w:r>
      <w:r w:rsidR="00BF6E17" w:rsidRPr="00E87B70">
        <w:rPr>
          <w:color w:val="auto"/>
        </w:rPr>
        <w:t xml:space="preserve"> maintenance program.</w:t>
      </w:r>
      <w:r w:rsidR="00B61D10" w:rsidRPr="00E87B70">
        <w:rPr>
          <w:color w:val="auto"/>
        </w:rPr>
        <w:t xml:space="preserve">  </w:t>
      </w:r>
    </w:p>
    <w:p w14:paraId="555DFC60" w14:textId="77777777" w:rsidR="00BE182F" w:rsidRPr="00087C15" w:rsidRDefault="00BE182F" w:rsidP="00BE182F">
      <w:pPr>
        <w:spacing w:after="0" w:line="240" w:lineRule="auto"/>
        <w:ind w:left="1440" w:hanging="360"/>
        <w:rPr>
          <w:color w:val="auto"/>
        </w:rPr>
      </w:pPr>
    </w:p>
    <w:p w14:paraId="23974E3B" w14:textId="77777777" w:rsidR="00E36273" w:rsidRPr="00E87B70" w:rsidRDefault="00E36273" w:rsidP="00E36273">
      <w:pPr>
        <w:pStyle w:val="ListParagraph"/>
        <w:numPr>
          <w:ilvl w:val="0"/>
          <w:numId w:val="5"/>
        </w:numPr>
        <w:adjustRightInd w:val="0"/>
        <w:spacing w:line="240" w:lineRule="auto"/>
        <w:rPr>
          <w:color w:val="auto"/>
        </w:rPr>
      </w:pPr>
      <w:r w:rsidRPr="00E87B70">
        <w:rPr>
          <w:color w:val="auto"/>
          <w:u w:val="single"/>
        </w:rPr>
        <w:t xml:space="preserve">Use of Risk-Informed Evaluation Method </w:t>
      </w:r>
    </w:p>
    <w:p w14:paraId="7EA10373" w14:textId="77777777" w:rsidR="00E36273" w:rsidRPr="00E87B70" w:rsidRDefault="00E36273" w:rsidP="00E36273">
      <w:pPr>
        <w:pStyle w:val="ListParagraph"/>
        <w:adjustRightInd w:val="0"/>
        <w:spacing w:line="240" w:lineRule="auto"/>
        <w:ind w:left="0"/>
        <w:rPr>
          <w:color w:val="auto"/>
        </w:rPr>
      </w:pPr>
    </w:p>
    <w:p w14:paraId="020E40B4" w14:textId="77777777" w:rsidR="00E36273" w:rsidRPr="00E87B70" w:rsidRDefault="00E36273" w:rsidP="00E36273">
      <w:pPr>
        <w:pStyle w:val="ListParagraph"/>
        <w:adjustRightInd w:val="0"/>
        <w:spacing w:line="240" w:lineRule="auto"/>
        <w:rPr>
          <w:color w:val="auto"/>
        </w:rPr>
      </w:pPr>
      <w:r w:rsidRPr="00E87B70">
        <w:rPr>
          <w:color w:val="auto"/>
        </w:rPr>
        <w:t xml:space="preserve">For those licensees that opted “to demonstrate that operator manual actions will be sufficient to mitigate the impact of an OPC,” in accordance with VII, Revision 3, Attachment 1 and NEI 19-02, “Guidance for Assessing Open Phase Condition Implementation Using Risk Insights,” instead of automatic protective actions discussed in Section b above, the inspectors should review, verify, and document, as appropriate, the following: </w:t>
      </w:r>
    </w:p>
    <w:p w14:paraId="77D4D87C" w14:textId="77777777" w:rsidR="00E36273" w:rsidRPr="00F75AC8" w:rsidRDefault="00E36273" w:rsidP="00F75AC8">
      <w:pPr>
        <w:pStyle w:val="ListParagraph"/>
        <w:adjustRightInd w:val="0"/>
        <w:spacing w:line="240" w:lineRule="auto"/>
        <w:ind w:left="0"/>
        <w:rPr>
          <w:color w:val="auto"/>
        </w:rPr>
      </w:pPr>
    </w:p>
    <w:p w14:paraId="3B81F580" w14:textId="52DADCA9" w:rsidR="00E36273" w:rsidRPr="00E87B70" w:rsidRDefault="00E36273" w:rsidP="00E36273">
      <w:pPr>
        <w:pStyle w:val="ListParagraph"/>
        <w:numPr>
          <w:ilvl w:val="0"/>
          <w:numId w:val="31"/>
        </w:numPr>
        <w:adjustRightInd w:val="0"/>
        <w:spacing w:line="240" w:lineRule="auto"/>
        <w:rPr>
          <w:color w:val="auto"/>
        </w:rPr>
      </w:pPr>
      <w:r w:rsidRPr="00F75AC8">
        <w:rPr>
          <w:color w:val="auto"/>
        </w:rPr>
        <w:t xml:space="preserve">Review </w:t>
      </w:r>
      <w:r w:rsidRPr="00E87B70">
        <w:rPr>
          <w:color w:val="auto"/>
        </w:rPr>
        <w:t xml:space="preserve">licensee’s evaluation of NEI 19-02 and Attachment 1 of VII, Revision 3 stated above.  Verify that the plant configuration matches the changes made to the PRA model </w:t>
      </w:r>
      <w:r w:rsidR="005C7F26">
        <w:rPr>
          <w:color w:val="auto"/>
        </w:rPr>
        <w:t xml:space="preserve">used </w:t>
      </w:r>
      <w:r w:rsidRPr="00E87B70">
        <w:rPr>
          <w:color w:val="auto"/>
        </w:rPr>
        <w:t xml:space="preserve">to </w:t>
      </w:r>
      <w:r w:rsidR="00BC2EDD" w:rsidRPr="00E87B70">
        <w:rPr>
          <w:color w:val="auto"/>
        </w:rPr>
        <w:t>evaluate</w:t>
      </w:r>
      <w:r w:rsidRPr="00E87B70">
        <w:rPr>
          <w:color w:val="auto"/>
        </w:rPr>
        <w:t xml:space="preserve"> an OPC, and that the logic of the PRA model changes is sound.  Consult with regional Senior Reactor Analyst (SRA) if inspectors have any questions or concerns regarding the PRA model.</w:t>
      </w:r>
    </w:p>
    <w:p w14:paraId="03B40200" w14:textId="77777777" w:rsidR="00E36273" w:rsidRPr="00E87B70" w:rsidRDefault="00E36273" w:rsidP="00E36273">
      <w:pPr>
        <w:pStyle w:val="ListParagraph"/>
        <w:adjustRightInd w:val="0"/>
        <w:spacing w:line="240" w:lineRule="auto"/>
        <w:ind w:left="1440"/>
        <w:rPr>
          <w:color w:val="auto"/>
        </w:rPr>
      </w:pPr>
    </w:p>
    <w:p w14:paraId="2BBD6CF4" w14:textId="77777777" w:rsidR="00E36273" w:rsidRPr="00E87B70" w:rsidRDefault="00E36273" w:rsidP="00E36273">
      <w:pPr>
        <w:pStyle w:val="ListParagraph"/>
        <w:numPr>
          <w:ilvl w:val="0"/>
          <w:numId w:val="31"/>
        </w:numPr>
        <w:adjustRightInd w:val="0"/>
        <w:spacing w:line="240" w:lineRule="auto"/>
        <w:rPr>
          <w:color w:val="auto"/>
        </w:rPr>
      </w:pPr>
      <w:r w:rsidRPr="00E87B70">
        <w:rPr>
          <w:color w:val="auto"/>
        </w:rPr>
        <w:t>Review the procedure(s) and operator actions required to respond to an OPC alarm and potential equipment trip, with an operator walkthrough and simulator demonstration if possible (during the walkthrough, verify that the procedure which validates that the OPC alarm is legitimate would identify the proper indication to validate the OPCs at all possible locations).</w:t>
      </w:r>
    </w:p>
    <w:p w14:paraId="1D0993E6" w14:textId="77777777" w:rsidR="00E36273" w:rsidRPr="00E87B70" w:rsidRDefault="00E36273" w:rsidP="00E36273">
      <w:pPr>
        <w:pStyle w:val="ListParagraph"/>
        <w:spacing w:line="240" w:lineRule="auto"/>
        <w:rPr>
          <w:color w:val="auto"/>
        </w:rPr>
      </w:pPr>
    </w:p>
    <w:p w14:paraId="137BAE6E" w14:textId="44BAE136" w:rsidR="00E36273" w:rsidRPr="00E87B70" w:rsidRDefault="00E36273" w:rsidP="00E36273">
      <w:pPr>
        <w:pStyle w:val="ListParagraph"/>
        <w:numPr>
          <w:ilvl w:val="0"/>
          <w:numId w:val="31"/>
        </w:numPr>
        <w:adjustRightInd w:val="0"/>
        <w:spacing w:line="240" w:lineRule="auto"/>
        <w:rPr>
          <w:color w:val="auto"/>
        </w:rPr>
      </w:pPr>
      <w:r w:rsidRPr="00E87B70">
        <w:rPr>
          <w:color w:val="auto"/>
        </w:rPr>
        <w:t xml:space="preserve">Verify that the observations made while carrying out step 2 </w:t>
      </w:r>
      <w:r w:rsidR="00145D10" w:rsidRPr="00E87B70">
        <w:rPr>
          <w:color w:val="auto"/>
        </w:rPr>
        <w:t xml:space="preserve">above </w:t>
      </w:r>
      <w:r w:rsidRPr="00E87B70">
        <w:rPr>
          <w:color w:val="auto"/>
        </w:rPr>
        <w:t xml:space="preserve">match the Human Reliability Analysis (HRA). </w:t>
      </w:r>
      <w:r w:rsidR="00CC33B5" w:rsidRPr="00E87B70">
        <w:rPr>
          <w:color w:val="auto"/>
        </w:rPr>
        <w:t xml:space="preserve"> </w:t>
      </w:r>
      <w:r w:rsidRPr="00E87B70">
        <w:rPr>
          <w:color w:val="auto"/>
        </w:rPr>
        <w:t>Consult with regional SRAs as necessary.</w:t>
      </w:r>
      <w:r w:rsidR="00BE182F" w:rsidRPr="00E87B70">
        <w:rPr>
          <w:color w:val="auto"/>
        </w:rPr>
        <w:t xml:space="preserve"> </w:t>
      </w:r>
      <w:r w:rsidRPr="00E87B70">
        <w:rPr>
          <w:color w:val="auto"/>
        </w:rPr>
        <w:t xml:space="preserve"> To achieve this objective:</w:t>
      </w:r>
    </w:p>
    <w:p w14:paraId="0ADF7D91" w14:textId="77777777" w:rsidR="00E36273" w:rsidRPr="00E87B70" w:rsidRDefault="00E36273" w:rsidP="00E36273">
      <w:pPr>
        <w:pStyle w:val="ListParagraph"/>
        <w:spacing w:line="240" w:lineRule="auto"/>
        <w:rPr>
          <w:color w:val="auto"/>
        </w:rPr>
      </w:pPr>
    </w:p>
    <w:p w14:paraId="582494A3" w14:textId="2924A796" w:rsidR="00E25FFE" w:rsidRDefault="00E25FFE" w:rsidP="00455979">
      <w:pPr>
        <w:pStyle w:val="ListParagraph"/>
        <w:numPr>
          <w:ilvl w:val="0"/>
          <w:numId w:val="26"/>
        </w:numPr>
        <w:spacing w:line="240" w:lineRule="auto"/>
        <w:rPr>
          <w:color w:val="auto"/>
        </w:rPr>
      </w:pPr>
      <w:r w:rsidRPr="00E87B70">
        <w:rPr>
          <w:color w:val="auto"/>
        </w:rPr>
        <w:t xml:space="preserve">Verify that the execution time for each human action as described in the alarm response procedure(s) and the time available to complete each action are reasonable. </w:t>
      </w:r>
      <w:r w:rsidR="004039F9" w:rsidRPr="00E87B70">
        <w:rPr>
          <w:color w:val="auto"/>
        </w:rPr>
        <w:t xml:space="preserve">  </w:t>
      </w:r>
    </w:p>
    <w:p w14:paraId="7E3DFF67" w14:textId="77777777" w:rsidR="00A26749" w:rsidRPr="00E87B70" w:rsidRDefault="00A26749" w:rsidP="00A26749">
      <w:pPr>
        <w:pStyle w:val="ListParagraph"/>
        <w:spacing w:line="240" w:lineRule="auto"/>
        <w:ind w:left="1800"/>
        <w:rPr>
          <w:color w:val="auto"/>
        </w:rPr>
      </w:pPr>
    </w:p>
    <w:p w14:paraId="6040129A" w14:textId="796238A1" w:rsidR="00E36273" w:rsidRPr="00E87B70" w:rsidRDefault="00E36273" w:rsidP="00455979">
      <w:pPr>
        <w:pStyle w:val="ListParagraph"/>
        <w:numPr>
          <w:ilvl w:val="0"/>
          <w:numId w:val="26"/>
        </w:numPr>
        <w:adjustRightInd w:val="0"/>
        <w:spacing w:line="240" w:lineRule="auto"/>
        <w:rPr>
          <w:color w:val="auto"/>
        </w:rPr>
      </w:pPr>
      <w:r w:rsidRPr="00E87B70">
        <w:rPr>
          <w:color w:val="auto"/>
        </w:rPr>
        <w:t xml:space="preserve">Verify that the environmental and plant operating conditions allow access where needed, procedures have been revised to account for identifying and </w:t>
      </w:r>
      <w:r w:rsidRPr="00E87B70">
        <w:rPr>
          <w:color w:val="auto"/>
        </w:rPr>
        <w:lastRenderedPageBreak/>
        <w:t xml:space="preserve">isolating an OPC, training </w:t>
      </w:r>
      <w:r w:rsidR="00990519" w:rsidRPr="00E87B70">
        <w:rPr>
          <w:color w:val="auto"/>
        </w:rPr>
        <w:t>has been</w:t>
      </w:r>
      <w:r w:rsidRPr="00E87B70">
        <w:rPr>
          <w:color w:val="auto"/>
        </w:rPr>
        <w:t xml:space="preserve"> conducted on these revised procedures, and any equipment needed to complete these actions is available and ready for use. </w:t>
      </w:r>
    </w:p>
    <w:p w14:paraId="48237A1D" w14:textId="77777777" w:rsidR="009B6E57" w:rsidRPr="00E87B70" w:rsidRDefault="009B6E57" w:rsidP="00455979">
      <w:pPr>
        <w:pStyle w:val="ListParagraph"/>
        <w:adjustRightInd w:val="0"/>
        <w:spacing w:line="240" w:lineRule="auto"/>
        <w:ind w:left="1800"/>
        <w:rPr>
          <w:color w:val="auto"/>
        </w:rPr>
      </w:pPr>
    </w:p>
    <w:p w14:paraId="7DA7462A" w14:textId="0E328C13" w:rsidR="00E36273" w:rsidRDefault="00FA035E" w:rsidP="00455979">
      <w:pPr>
        <w:tabs>
          <w:tab w:val="left" w:pos="1440"/>
        </w:tabs>
        <w:adjustRightInd w:val="0"/>
        <w:spacing w:after="0" w:line="240" w:lineRule="auto"/>
        <w:ind w:left="1440" w:hanging="360"/>
        <w:rPr>
          <w:color w:val="auto"/>
        </w:rPr>
      </w:pPr>
      <w:r w:rsidRPr="00E87B70">
        <w:rPr>
          <w:color w:val="auto"/>
        </w:rPr>
        <w:t>4.</w:t>
      </w:r>
      <w:r w:rsidRPr="00E87B70">
        <w:rPr>
          <w:color w:val="auto"/>
        </w:rPr>
        <w:tab/>
      </w:r>
      <w:r w:rsidR="00E36273" w:rsidRPr="00E87B70">
        <w:rPr>
          <w:color w:val="auto"/>
        </w:rPr>
        <w:t xml:space="preserve">Review the assumptions listed in the NEI 19-02 (Appendix A) evaluation and the sensitivity analyses listed in Section 5 of the evaluation. </w:t>
      </w:r>
      <w:r w:rsidR="00CC33B5" w:rsidRPr="00E87B70">
        <w:rPr>
          <w:color w:val="auto"/>
        </w:rPr>
        <w:t xml:space="preserve"> </w:t>
      </w:r>
      <w:r w:rsidR="00E36273" w:rsidRPr="00E87B70">
        <w:rPr>
          <w:color w:val="auto"/>
        </w:rPr>
        <w:t>Verify the assumptions, focusing additional attention on any assumption that causes the sensitivity analysis to exceed the risk threshold defined in the NEI 19-02 evaluation.</w:t>
      </w:r>
      <w:r w:rsidRPr="00E87B70">
        <w:rPr>
          <w:color w:val="auto"/>
        </w:rPr>
        <w:t xml:space="preserve"> </w:t>
      </w:r>
    </w:p>
    <w:p w14:paraId="44347E42" w14:textId="77777777" w:rsidR="00455979" w:rsidRPr="00E87B70" w:rsidRDefault="00455979" w:rsidP="00455979">
      <w:pPr>
        <w:tabs>
          <w:tab w:val="left" w:pos="1440"/>
        </w:tabs>
        <w:adjustRightInd w:val="0"/>
        <w:spacing w:after="0" w:line="240" w:lineRule="auto"/>
        <w:ind w:left="1440" w:hanging="360"/>
        <w:rPr>
          <w:color w:val="auto"/>
        </w:rPr>
      </w:pPr>
    </w:p>
    <w:p w14:paraId="2EA89CA7" w14:textId="58E530C1" w:rsidR="00E36273" w:rsidRPr="00E87B70" w:rsidRDefault="00FA035E" w:rsidP="00E87B70">
      <w:pPr>
        <w:adjustRightInd w:val="0"/>
        <w:spacing w:after="0" w:line="240" w:lineRule="auto"/>
        <w:ind w:left="1440" w:hanging="360"/>
        <w:contextualSpacing/>
        <w:rPr>
          <w:rFonts w:eastAsia="Calibri"/>
          <w:color w:val="auto"/>
        </w:rPr>
      </w:pPr>
      <w:r w:rsidRPr="00E87B70">
        <w:rPr>
          <w:rFonts w:eastAsia="Calibri"/>
          <w:color w:val="auto"/>
        </w:rPr>
        <w:t>5.</w:t>
      </w:r>
      <w:r w:rsidRPr="00E87B70">
        <w:rPr>
          <w:rFonts w:eastAsia="Calibri"/>
          <w:color w:val="auto"/>
        </w:rPr>
        <w:tab/>
      </w:r>
      <w:r w:rsidR="00E36273" w:rsidRPr="00E87B70">
        <w:rPr>
          <w:rFonts w:eastAsia="Calibri"/>
          <w:color w:val="auto"/>
        </w:rPr>
        <w:t>Review the following to ensure the assumptions</w:t>
      </w:r>
      <w:r w:rsidR="00CE384C" w:rsidRPr="00E87B70">
        <w:rPr>
          <w:rFonts w:eastAsia="Calibri"/>
          <w:color w:val="auto"/>
        </w:rPr>
        <w:t>, procedures,</w:t>
      </w:r>
      <w:r w:rsidR="00E36273" w:rsidRPr="00E87B70">
        <w:rPr>
          <w:rFonts w:eastAsia="Calibri"/>
          <w:color w:val="auto"/>
        </w:rPr>
        <w:t xml:space="preserve"> </w:t>
      </w:r>
      <w:r w:rsidR="00B15AED" w:rsidRPr="00E87B70">
        <w:rPr>
          <w:rFonts w:eastAsia="Calibri"/>
          <w:color w:val="auto"/>
        </w:rPr>
        <w:t xml:space="preserve">operator actions, and </w:t>
      </w:r>
      <w:r w:rsidR="00CB4DB0" w:rsidRPr="00E87B70">
        <w:rPr>
          <w:rFonts w:eastAsia="Calibri"/>
          <w:color w:val="auto"/>
        </w:rPr>
        <w:t>licensee</w:t>
      </w:r>
      <w:r w:rsidR="00B15AED" w:rsidRPr="00E87B70">
        <w:rPr>
          <w:rFonts w:eastAsia="Calibri"/>
          <w:color w:val="auto"/>
        </w:rPr>
        <w:t>’</w:t>
      </w:r>
      <w:r w:rsidR="00CB4DB0" w:rsidRPr="00E87B70">
        <w:rPr>
          <w:rFonts w:eastAsia="Calibri"/>
          <w:color w:val="auto"/>
        </w:rPr>
        <w:t xml:space="preserve">s analyses </w:t>
      </w:r>
      <w:r w:rsidR="00E36273" w:rsidRPr="00E87B70">
        <w:rPr>
          <w:rFonts w:eastAsia="Calibri"/>
          <w:color w:val="auto"/>
        </w:rPr>
        <w:t>specified above are consistent with the plant-specific design and licensing bas</w:t>
      </w:r>
      <w:r w:rsidR="009427EA" w:rsidRPr="00E87B70">
        <w:rPr>
          <w:rFonts w:eastAsia="Calibri"/>
          <w:color w:val="auto"/>
        </w:rPr>
        <w:t>e</w:t>
      </w:r>
      <w:r w:rsidR="00E36273" w:rsidRPr="00E87B70">
        <w:rPr>
          <w:rFonts w:eastAsia="Calibri"/>
          <w:color w:val="auto"/>
        </w:rPr>
        <w:t>s</w:t>
      </w:r>
      <w:r w:rsidR="00D52E5B">
        <w:rPr>
          <w:rFonts w:eastAsia="Calibri"/>
          <w:color w:val="auto"/>
        </w:rPr>
        <w:t xml:space="preserve"> and/or the as-built, as-operated </w:t>
      </w:r>
      <w:r w:rsidR="00FA7A4E">
        <w:rPr>
          <w:rFonts w:eastAsia="Calibri"/>
          <w:color w:val="auto"/>
        </w:rPr>
        <w:t xml:space="preserve">plant </w:t>
      </w:r>
      <w:r w:rsidR="00D56147">
        <w:rPr>
          <w:rFonts w:eastAsia="Calibri"/>
          <w:color w:val="auto"/>
        </w:rPr>
        <w:t>as appropriate</w:t>
      </w:r>
      <w:r w:rsidR="00E36273" w:rsidRPr="00E87B70">
        <w:rPr>
          <w:rFonts w:eastAsia="Calibri"/>
          <w:color w:val="auto"/>
        </w:rPr>
        <w:t>:</w:t>
      </w:r>
    </w:p>
    <w:p w14:paraId="158E888A" w14:textId="77777777" w:rsidR="00E36273" w:rsidRPr="00E87B70" w:rsidRDefault="00E36273" w:rsidP="00BE182F">
      <w:pPr>
        <w:adjustRightInd w:val="0"/>
        <w:spacing w:after="0" w:line="240" w:lineRule="auto"/>
        <w:contextualSpacing/>
        <w:rPr>
          <w:rFonts w:eastAsia="Calibri"/>
          <w:color w:val="auto"/>
        </w:rPr>
      </w:pPr>
    </w:p>
    <w:p w14:paraId="1818CFC1" w14:textId="09AAB204" w:rsidR="00E36273" w:rsidRPr="00E87B70" w:rsidRDefault="00E36273" w:rsidP="00BE182F">
      <w:pPr>
        <w:numPr>
          <w:ilvl w:val="0"/>
          <w:numId w:val="28"/>
        </w:numPr>
        <w:adjustRightInd w:val="0"/>
        <w:spacing w:after="0" w:line="240" w:lineRule="auto"/>
        <w:contextualSpacing/>
        <w:rPr>
          <w:rFonts w:eastAsia="Calibri"/>
          <w:color w:val="auto"/>
        </w:rPr>
      </w:pPr>
      <w:r w:rsidRPr="00E87B70">
        <w:rPr>
          <w:rFonts w:eastAsia="Calibri"/>
          <w:color w:val="auto"/>
        </w:rPr>
        <w:t>Review the initiating events considered in the analysis.</w:t>
      </w:r>
      <w:r w:rsidR="00AB7F5E" w:rsidRPr="00E87B70">
        <w:rPr>
          <w:rFonts w:eastAsia="Calibri"/>
          <w:color w:val="auto"/>
        </w:rPr>
        <w:t xml:space="preserve"> </w:t>
      </w:r>
    </w:p>
    <w:p w14:paraId="0AE6ECBE" w14:textId="77777777" w:rsidR="00E36273" w:rsidRPr="00E87B70" w:rsidRDefault="00E36273" w:rsidP="00BE182F">
      <w:pPr>
        <w:adjustRightInd w:val="0"/>
        <w:spacing w:after="0" w:line="240" w:lineRule="auto"/>
        <w:ind w:left="2160"/>
        <w:contextualSpacing/>
        <w:rPr>
          <w:rFonts w:eastAsia="Calibri"/>
          <w:color w:val="auto"/>
        </w:rPr>
      </w:pPr>
    </w:p>
    <w:p w14:paraId="3630BC46" w14:textId="5C40A17B" w:rsidR="00E36273" w:rsidRPr="00E87B70" w:rsidRDefault="00E36273" w:rsidP="0063633D">
      <w:pPr>
        <w:numPr>
          <w:ilvl w:val="0"/>
          <w:numId w:val="28"/>
        </w:numPr>
        <w:adjustRightInd w:val="0"/>
        <w:spacing w:after="0" w:line="240" w:lineRule="auto"/>
        <w:contextualSpacing/>
        <w:rPr>
          <w:rFonts w:eastAsia="Calibri"/>
          <w:color w:val="auto"/>
        </w:rPr>
      </w:pPr>
      <w:r w:rsidRPr="00E87B70">
        <w:rPr>
          <w:rFonts w:eastAsia="Calibri"/>
          <w:color w:val="auto"/>
        </w:rPr>
        <w:t>Review and verify the boundary conditions specified in VII, Rev.3, Att. 1</w:t>
      </w:r>
      <w:r w:rsidR="00295463" w:rsidRPr="00E87B70">
        <w:rPr>
          <w:rFonts w:eastAsia="Calibri"/>
          <w:color w:val="auto"/>
        </w:rPr>
        <w:t>.</w:t>
      </w:r>
    </w:p>
    <w:p w14:paraId="625EB828" w14:textId="77777777" w:rsidR="00295463" w:rsidRPr="00E87B70" w:rsidRDefault="00295463" w:rsidP="007D4FB8">
      <w:pPr>
        <w:adjustRightInd w:val="0"/>
        <w:spacing w:after="0" w:line="240" w:lineRule="auto"/>
        <w:ind w:left="2160"/>
        <w:contextualSpacing/>
        <w:rPr>
          <w:rFonts w:eastAsia="Calibri"/>
          <w:color w:val="auto"/>
        </w:rPr>
      </w:pPr>
    </w:p>
    <w:p w14:paraId="06B3A752" w14:textId="64384103" w:rsidR="00E36273" w:rsidRPr="00E87B70" w:rsidRDefault="00E36273" w:rsidP="00A26749">
      <w:pPr>
        <w:numPr>
          <w:ilvl w:val="0"/>
          <w:numId w:val="28"/>
        </w:numPr>
        <w:adjustRightInd w:val="0"/>
        <w:spacing w:after="0" w:line="240" w:lineRule="auto"/>
        <w:contextualSpacing/>
        <w:rPr>
          <w:rFonts w:eastAsia="Calibri"/>
          <w:color w:val="auto"/>
        </w:rPr>
      </w:pPr>
      <w:r w:rsidRPr="00E87B70">
        <w:rPr>
          <w:rFonts w:eastAsia="Calibri"/>
          <w:color w:val="auto"/>
        </w:rPr>
        <w:t xml:space="preserve">If certain loads are assumed </w:t>
      </w:r>
      <w:r w:rsidR="00295463" w:rsidRPr="00E87B70">
        <w:rPr>
          <w:rFonts w:eastAsia="Calibri"/>
          <w:color w:val="auto"/>
        </w:rPr>
        <w:t xml:space="preserve">to be impacted by an OPC (i.e., </w:t>
      </w:r>
      <w:r w:rsidRPr="00E87B70">
        <w:rPr>
          <w:rFonts w:eastAsia="Calibri"/>
          <w:color w:val="auto"/>
        </w:rPr>
        <w:t>tripped/locked out or damaged</w:t>
      </w:r>
      <w:r w:rsidR="00295463" w:rsidRPr="00E87B70">
        <w:rPr>
          <w:rFonts w:eastAsia="Calibri"/>
          <w:color w:val="auto"/>
        </w:rPr>
        <w:t>)</w:t>
      </w:r>
      <w:r w:rsidRPr="00E87B70">
        <w:rPr>
          <w:rFonts w:eastAsia="Calibri"/>
          <w:color w:val="auto"/>
        </w:rPr>
        <w:t xml:space="preserve"> review the operating procedure(s) for any steps taken to recover the </w:t>
      </w:r>
      <w:r w:rsidR="00295463" w:rsidRPr="00E87B70">
        <w:rPr>
          <w:rFonts w:eastAsia="Calibri"/>
          <w:color w:val="auto"/>
        </w:rPr>
        <w:t xml:space="preserve">affected </w:t>
      </w:r>
      <w:r w:rsidRPr="00E87B70">
        <w:rPr>
          <w:rFonts w:eastAsia="Calibri"/>
          <w:color w:val="auto"/>
        </w:rPr>
        <w:t>equipment (or use of alternate equipment).</w:t>
      </w:r>
      <w:r w:rsidR="00AB7F5E" w:rsidRPr="00E87B70">
        <w:rPr>
          <w:rFonts w:eastAsia="Calibri"/>
          <w:color w:val="auto"/>
        </w:rPr>
        <w:t xml:space="preserve"> </w:t>
      </w:r>
    </w:p>
    <w:p w14:paraId="352698C1" w14:textId="00E43F47" w:rsidR="00E36273" w:rsidRPr="00E87B70" w:rsidRDefault="00E36273" w:rsidP="00A26749">
      <w:pPr>
        <w:adjustRightInd w:val="0"/>
        <w:spacing w:after="0" w:line="240" w:lineRule="auto"/>
        <w:contextualSpacing/>
        <w:rPr>
          <w:rFonts w:eastAsia="Calibri"/>
          <w:color w:val="auto"/>
        </w:rPr>
      </w:pPr>
    </w:p>
    <w:p w14:paraId="24BF0526" w14:textId="18ADCBEF" w:rsidR="00E36273" w:rsidRPr="00E87B70" w:rsidRDefault="0063633D" w:rsidP="00A26749">
      <w:pPr>
        <w:numPr>
          <w:ilvl w:val="0"/>
          <w:numId w:val="28"/>
        </w:numPr>
        <w:adjustRightInd w:val="0"/>
        <w:spacing w:after="0" w:line="240" w:lineRule="auto"/>
        <w:contextualSpacing/>
        <w:rPr>
          <w:rFonts w:eastAsia="Calibri"/>
          <w:color w:val="auto"/>
        </w:rPr>
      </w:pPr>
      <w:r w:rsidRPr="00E87B70">
        <w:rPr>
          <w:rFonts w:eastAsia="Calibri"/>
          <w:color w:val="auto"/>
        </w:rPr>
        <w:t>I</w:t>
      </w:r>
      <w:r w:rsidR="00E36273" w:rsidRPr="00E87B70">
        <w:rPr>
          <w:rFonts w:eastAsia="Calibri"/>
          <w:color w:val="auto"/>
        </w:rPr>
        <w:t>f recovery is assumed</w:t>
      </w:r>
      <w:r w:rsidR="00B51AFD">
        <w:rPr>
          <w:rFonts w:eastAsia="Calibri"/>
          <w:color w:val="auto"/>
        </w:rPr>
        <w:t xml:space="preserve"> as part of the basis</w:t>
      </w:r>
      <w:r w:rsidR="00E36273" w:rsidRPr="00E87B70">
        <w:rPr>
          <w:rFonts w:eastAsia="Calibri"/>
          <w:color w:val="auto"/>
        </w:rPr>
        <w:t xml:space="preserve"> in the PRA analysis</w:t>
      </w:r>
      <w:r w:rsidR="00E179CE" w:rsidRPr="00E87B70">
        <w:rPr>
          <w:rFonts w:eastAsia="Calibri"/>
          <w:color w:val="auto"/>
        </w:rPr>
        <w:t xml:space="preserve"> for </w:t>
      </w:r>
      <w:r w:rsidRPr="00E87B70">
        <w:rPr>
          <w:rFonts w:eastAsia="Calibri"/>
          <w:color w:val="auto"/>
        </w:rPr>
        <w:t xml:space="preserve">impacted </w:t>
      </w:r>
      <w:r w:rsidR="00847C9E" w:rsidRPr="00E87B70">
        <w:rPr>
          <w:rFonts w:eastAsia="Calibri"/>
          <w:color w:val="auto"/>
        </w:rPr>
        <w:t xml:space="preserve">electric </w:t>
      </w:r>
      <w:r w:rsidR="005E3E1E" w:rsidRPr="00E87B70">
        <w:rPr>
          <w:rFonts w:eastAsia="Calibri"/>
          <w:color w:val="auto"/>
        </w:rPr>
        <w:t>equipment</w:t>
      </w:r>
      <w:r w:rsidR="00E36273" w:rsidRPr="00E87B70">
        <w:rPr>
          <w:rFonts w:eastAsia="Calibri"/>
          <w:color w:val="auto"/>
        </w:rPr>
        <w:t xml:space="preserve">, </w:t>
      </w:r>
      <w:r w:rsidR="006C2EC3" w:rsidRPr="00E87B70">
        <w:rPr>
          <w:rFonts w:eastAsia="Calibri"/>
          <w:color w:val="auto"/>
        </w:rPr>
        <w:t xml:space="preserve">verify </w:t>
      </w:r>
      <w:r w:rsidR="00E36273" w:rsidRPr="00E87B70">
        <w:rPr>
          <w:rFonts w:eastAsia="Calibri"/>
          <w:color w:val="auto"/>
        </w:rPr>
        <w:t>that the restoration of equipment is based on analyses that demonstrate that automatic trips for isolating any operating equipment during an OPC event did not result in equipment damage.</w:t>
      </w:r>
      <w:r w:rsidR="007E75D7" w:rsidRPr="00E87B70">
        <w:rPr>
          <w:rFonts w:eastAsia="Calibri"/>
          <w:color w:val="auto"/>
        </w:rPr>
        <w:t xml:space="preserve"> </w:t>
      </w:r>
      <w:r w:rsidR="00E36273" w:rsidRPr="00E87B70">
        <w:rPr>
          <w:rFonts w:eastAsia="Calibri"/>
          <w:color w:val="auto"/>
        </w:rPr>
        <w:t xml:space="preserve"> The review </w:t>
      </w:r>
      <w:r w:rsidR="000D5519">
        <w:rPr>
          <w:rFonts w:eastAsia="Calibri"/>
          <w:color w:val="auto"/>
        </w:rPr>
        <w:t xml:space="preserve">of the </w:t>
      </w:r>
      <w:r w:rsidR="00930310">
        <w:rPr>
          <w:rFonts w:eastAsia="Calibri"/>
          <w:color w:val="auto"/>
        </w:rPr>
        <w:t xml:space="preserve">analyses supporting </w:t>
      </w:r>
      <w:r w:rsidR="0007334A">
        <w:rPr>
          <w:rFonts w:eastAsia="Calibri"/>
          <w:color w:val="auto"/>
        </w:rPr>
        <w:t>recovery</w:t>
      </w:r>
      <w:r w:rsidR="000D5519">
        <w:rPr>
          <w:rFonts w:eastAsia="Calibri"/>
          <w:color w:val="auto"/>
        </w:rPr>
        <w:t xml:space="preserve"> </w:t>
      </w:r>
      <w:r w:rsidR="00986017">
        <w:rPr>
          <w:rFonts w:eastAsia="Calibri"/>
          <w:color w:val="auto"/>
        </w:rPr>
        <w:t>may</w:t>
      </w:r>
      <w:r w:rsidR="00E36273" w:rsidRPr="00E87B70">
        <w:rPr>
          <w:rFonts w:eastAsia="Calibri"/>
          <w:color w:val="auto"/>
        </w:rPr>
        <w:t xml:space="preserve"> include, but not be limited to:</w:t>
      </w:r>
      <w:r w:rsidR="00AB7F5E" w:rsidRPr="00E87B70">
        <w:rPr>
          <w:rFonts w:eastAsia="Calibri"/>
          <w:color w:val="auto"/>
        </w:rPr>
        <w:t xml:space="preserve"> </w:t>
      </w:r>
    </w:p>
    <w:p w14:paraId="4F353EE6" w14:textId="77777777" w:rsidR="00E36273" w:rsidRPr="00E87B70" w:rsidRDefault="00E36273" w:rsidP="00BE182F">
      <w:pPr>
        <w:adjustRightInd w:val="0"/>
        <w:spacing w:after="0" w:line="240" w:lineRule="auto"/>
        <w:contextualSpacing/>
        <w:rPr>
          <w:rFonts w:eastAsia="Calibri"/>
          <w:color w:val="auto"/>
        </w:rPr>
      </w:pPr>
    </w:p>
    <w:p w14:paraId="48BACAF5" w14:textId="773B95CD" w:rsidR="00E36273" w:rsidRPr="00E87B70" w:rsidRDefault="006C2EC3" w:rsidP="00BE182F">
      <w:pPr>
        <w:numPr>
          <w:ilvl w:val="0"/>
          <w:numId w:val="29"/>
        </w:numPr>
        <w:adjustRightInd w:val="0"/>
        <w:spacing w:after="0" w:line="240" w:lineRule="auto"/>
        <w:ind w:left="2880"/>
        <w:contextualSpacing/>
        <w:rPr>
          <w:rFonts w:eastAsia="Calibri"/>
          <w:color w:val="auto"/>
        </w:rPr>
      </w:pPr>
      <w:r w:rsidRPr="00E87B70">
        <w:rPr>
          <w:rFonts w:eastAsia="Calibri"/>
          <w:color w:val="auto"/>
        </w:rPr>
        <w:t>S</w:t>
      </w:r>
      <w:r w:rsidR="00E36273" w:rsidRPr="00E87B70">
        <w:rPr>
          <w:rFonts w:eastAsia="Calibri"/>
          <w:color w:val="auto"/>
        </w:rPr>
        <w:t>ystem load flow calculations, protective coordination, and failure mode and consequence analyses.</w:t>
      </w:r>
      <w:r w:rsidR="009B6E57" w:rsidRPr="00E87B70">
        <w:rPr>
          <w:rFonts w:eastAsia="Calibri"/>
          <w:color w:val="auto"/>
        </w:rPr>
        <w:t xml:space="preserve"> </w:t>
      </w:r>
    </w:p>
    <w:p w14:paraId="4108E4D5" w14:textId="77777777" w:rsidR="00E36273" w:rsidRPr="00E87B70" w:rsidRDefault="00E36273" w:rsidP="00BE182F">
      <w:pPr>
        <w:adjustRightInd w:val="0"/>
        <w:spacing w:after="0" w:line="240" w:lineRule="auto"/>
        <w:ind w:left="2880"/>
        <w:contextualSpacing/>
        <w:rPr>
          <w:rFonts w:eastAsia="Calibri"/>
          <w:color w:val="auto"/>
        </w:rPr>
      </w:pPr>
    </w:p>
    <w:p w14:paraId="0D3F9254" w14:textId="2DB52CF1" w:rsidR="00E36273" w:rsidRPr="00E87B70" w:rsidRDefault="00E36273" w:rsidP="00BE182F">
      <w:pPr>
        <w:numPr>
          <w:ilvl w:val="0"/>
          <w:numId w:val="29"/>
        </w:numPr>
        <w:adjustRightInd w:val="0"/>
        <w:spacing w:after="0" w:line="240" w:lineRule="auto"/>
        <w:ind w:left="2880"/>
        <w:contextualSpacing/>
        <w:rPr>
          <w:rFonts w:eastAsia="Calibri"/>
          <w:color w:val="auto"/>
        </w:rPr>
      </w:pPr>
      <w:r w:rsidRPr="00E87B70">
        <w:rPr>
          <w:rFonts w:eastAsia="Calibri"/>
          <w:color w:val="auto"/>
        </w:rPr>
        <w:t>Verify</w:t>
      </w:r>
      <w:r w:rsidR="00F54FBF">
        <w:rPr>
          <w:rFonts w:eastAsia="Calibri"/>
          <w:color w:val="auto"/>
        </w:rPr>
        <w:t>ing</w:t>
      </w:r>
      <w:r w:rsidRPr="00E87B70">
        <w:rPr>
          <w:rFonts w:eastAsia="Calibri"/>
          <w:color w:val="auto"/>
        </w:rPr>
        <w:t xml:space="preserve"> that the licensee appropriately analyzed </w:t>
      </w:r>
      <w:r w:rsidR="008B43EF">
        <w:rPr>
          <w:rFonts w:eastAsia="Calibri"/>
          <w:color w:val="auto"/>
        </w:rPr>
        <w:t xml:space="preserve">the </w:t>
      </w:r>
      <w:r w:rsidRPr="00E87B70">
        <w:rPr>
          <w:rFonts w:eastAsia="Calibri"/>
          <w:color w:val="auto"/>
        </w:rPr>
        <w:t>capability of safe shutdown equipment to perform the required functions.</w:t>
      </w:r>
      <w:r w:rsidR="009B6E57" w:rsidRPr="00E87B70">
        <w:rPr>
          <w:rFonts w:eastAsia="Calibri"/>
          <w:color w:val="auto"/>
        </w:rPr>
        <w:t xml:space="preserve"> </w:t>
      </w:r>
    </w:p>
    <w:p w14:paraId="5ADD56EA" w14:textId="77777777" w:rsidR="00E36273" w:rsidRPr="00E87B70" w:rsidRDefault="00E36273" w:rsidP="00BE182F">
      <w:pPr>
        <w:adjustRightInd w:val="0"/>
        <w:spacing w:after="0" w:line="240" w:lineRule="auto"/>
        <w:contextualSpacing/>
        <w:rPr>
          <w:rFonts w:eastAsia="Calibri"/>
          <w:color w:val="auto"/>
        </w:rPr>
      </w:pPr>
      <w:r w:rsidRPr="00E87B70">
        <w:rPr>
          <w:rFonts w:eastAsia="Calibri"/>
          <w:color w:val="auto"/>
        </w:rPr>
        <w:t xml:space="preserve"> </w:t>
      </w:r>
    </w:p>
    <w:p w14:paraId="785C23E6" w14:textId="19C28403" w:rsidR="00E36273" w:rsidRPr="00E87B70" w:rsidRDefault="00E36273" w:rsidP="00BE182F">
      <w:pPr>
        <w:numPr>
          <w:ilvl w:val="0"/>
          <w:numId w:val="29"/>
        </w:numPr>
        <w:adjustRightInd w:val="0"/>
        <w:spacing w:after="0" w:line="240" w:lineRule="auto"/>
        <w:ind w:left="2880"/>
        <w:contextualSpacing/>
        <w:rPr>
          <w:rFonts w:eastAsia="Calibri"/>
          <w:color w:val="auto"/>
        </w:rPr>
      </w:pPr>
      <w:r w:rsidRPr="00E87B70">
        <w:rPr>
          <w:rFonts w:eastAsia="Calibri"/>
          <w:color w:val="auto"/>
        </w:rPr>
        <w:t>Review</w:t>
      </w:r>
      <w:r w:rsidR="000A6FE0">
        <w:rPr>
          <w:rFonts w:eastAsia="Calibri"/>
          <w:color w:val="auto"/>
        </w:rPr>
        <w:t xml:space="preserve"> of</w:t>
      </w:r>
      <w:r w:rsidRPr="00E87B70">
        <w:rPr>
          <w:rFonts w:eastAsia="Calibri"/>
          <w:color w:val="auto"/>
        </w:rPr>
        <w:t xml:space="preserve"> the licensee’s evaluations to verify that ESF</w:t>
      </w:r>
      <w:r w:rsidR="00215C04">
        <w:rPr>
          <w:rFonts w:eastAsia="Calibri"/>
          <w:color w:val="auto"/>
        </w:rPr>
        <w:t>/</w:t>
      </w:r>
      <w:r w:rsidR="003B3047">
        <w:rPr>
          <w:rFonts w:eastAsia="Calibri"/>
          <w:color w:val="auto"/>
        </w:rPr>
        <w:t>PRA</w:t>
      </w:r>
      <w:r w:rsidR="00FC0EBC">
        <w:rPr>
          <w:rFonts w:eastAsia="Calibri"/>
          <w:color w:val="auto"/>
        </w:rPr>
        <w:t>-credited</w:t>
      </w:r>
      <w:r w:rsidR="003B3047">
        <w:rPr>
          <w:rFonts w:eastAsia="Calibri"/>
          <w:color w:val="auto"/>
        </w:rPr>
        <w:t xml:space="preserve"> </w:t>
      </w:r>
      <w:r w:rsidRPr="00E87B70">
        <w:rPr>
          <w:rFonts w:eastAsia="Calibri"/>
          <w:color w:val="auto"/>
        </w:rPr>
        <w:t xml:space="preserve">loads </w:t>
      </w:r>
      <w:r w:rsidR="00FD6298">
        <w:rPr>
          <w:rFonts w:eastAsia="Calibri"/>
          <w:color w:val="auto"/>
        </w:rPr>
        <w:t>(</w:t>
      </w:r>
      <w:r w:rsidRPr="00E87B70">
        <w:rPr>
          <w:rFonts w:eastAsia="Calibri"/>
          <w:color w:val="auto"/>
        </w:rPr>
        <w:t xml:space="preserve">such as large motors, motor-operated valves, inverters, </w:t>
      </w:r>
      <w:r w:rsidR="00FD6298">
        <w:rPr>
          <w:rFonts w:eastAsia="Calibri"/>
          <w:color w:val="auto"/>
        </w:rPr>
        <w:t xml:space="preserve">etc.) </w:t>
      </w:r>
      <w:r w:rsidRPr="00E87B70">
        <w:rPr>
          <w:rFonts w:eastAsia="Calibri"/>
          <w:color w:val="auto"/>
        </w:rPr>
        <w:t>would not be damaged during the time delay between detection of an OPC by the control room operators and completion of the operator actions.</w:t>
      </w:r>
    </w:p>
    <w:p w14:paraId="01DA270B" w14:textId="77777777" w:rsidR="00E36273" w:rsidRPr="00E87B70" w:rsidRDefault="00E36273" w:rsidP="00BE182F">
      <w:pPr>
        <w:adjustRightInd w:val="0"/>
        <w:spacing w:after="0" w:line="240" w:lineRule="auto"/>
        <w:ind w:left="1350"/>
        <w:contextualSpacing/>
        <w:rPr>
          <w:rFonts w:eastAsia="Calibri"/>
          <w:color w:val="auto"/>
        </w:rPr>
      </w:pPr>
    </w:p>
    <w:p w14:paraId="29188778" w14:textId="3866C88D" w:rsidR="00E36273" w:rsidRPr="00E87B70" w:rsidRDefault="00E36273" w:rsidP="00BE182F">
      <w:pPr>
        <w:numPr>
          <w:ilvl w:val="0"/>
          <w:numId w:val="29"/>
        </w:numPr>
        <w:adjustRightInd w:val="0"/>
        <w:spacing w:after="0" w:line="240" w:lineRule="auto"/>
        <w:ind w:left="2880"/>
        <w:contextualSpacing/>
        <w:rPr>
          <w:rFonts w:eastAsia="Calibri"/>
          <w:color w:val="auto"/>
        </w:rPr>
      </w:pPr>
      <w:r w:rsidRPr="00E87B70">
        <w:rPr>
          <w:rFonts w:eastAsia="Calibri"/>
          <w:color w:val="auto"/>
        </w:rPr>
        <w:t>Review</w:t>
      </w:r>
      <w:r w:rsidR="000A6FE0">
        <w:rPr>
          <w:rFonts w:eastAsia="Calibri"/>
          <w:color w:val="auto"/>
        </w:rPr>
        <w:t xml:space="preserve"> of</w:t>
      </w:r>
      <w:r w:rsidRPr="00E87B70">
        <w:rPr>
          <w:rFonts w:eastAsia="Calibri"/>
          <w:color w:val="auto"/>
        </w:rPr>
        <w:t xml:space="preserve"> the maximum unbalance seen on ESF buses </w:t>
      </w:r>
      <w:r w:rsidR="007E75D7" w:rsidRPr="00E87B70">
        <w:rPr>
          <w:rFonts w:eastAsia="Calibri"/>
          <w:color w:val="auto"/>
        </w:rPr>
        <w:t>(</w:t>
      </w:r>
      <w:r w:rsidR="00D63857">
        <w:rPr>
          <w:rFonts w:eastAsia="Calibri"/>
          <w:color w:val="auto"/>
        </w:rPr>
        <w:t xml:space="preserve">considering ESF/PRA-credited loads </w:t>
      </w:r>
      <w:r w:rsidR="005C7C21" w:rsidRPr="00E87B70">
        <w:rPr>
          <w:rFonts w:eastAsia="Calibri"/>
          <w:color w:val="auto"/>
        </w:rPr>
        <w:t xml:space="preserve">during </w:t>
      </w:r>
      <w:r w:rsidR="007E75D7" w:rsidRPr="00E87B70">
        <w:rPr>
          <w:rFonts w:eastAsia="Calibri"/>
          <w:color w:val="auto"/>
        </w:rPr>
        <w:t>normal, anticipated operational occurrences, and design basis accidents)</w:t>
      </w:r>
      <w:r w:rsidR="005C7C21" w:rsidRPr="00E87B70">
        <w:rPr>
          <w:rFonts w:eastAsia="Calibri"/>
          <w:color w:val="auto"/>
        </w:rPr>
        <w:t xml:space="preserve"> </w:t>
      </w:r>
      <w:r w:rsidRPr="00E87B70">
        <w:rPr>
          <w:rFonts w:eastAsia="Calibri"/>
          <w:color w:val="auto"/>
        </w:rPr>
        <w:t>at all voltage levels and verify</w:t>
      </w:r>
      <w:r w:rsidR="005473CE">
        <w:rPr>
          <w:rFonts w:eastAsia="Calibri"/>
          <w:color w:val="auto"/>
        </w:rPr>
        <w:t>ing</w:t>
      </w:r>
      <w:r w:rsidRPr="00E87B70">
        <w:rPr>
          <w:rFonts w:eastAsia="Calibri"/>
          <w:color w:val="auto"/>
        </w:rPr>
        <w:t xml:space="preserve"> how the existing relays are used to protect the equipment from unbalanced power quality issues and potential consequences.</w:t>
      </w:r>
    </w:p>
    <w:p w14:paraId="4219464B" w14:textId="77777777" w:rsidR="00FF1B6F" w:rsidRPr="00E87B70" w:rsidRDefault="00FF1B6F" w:rsidP="00BE182F">
      <w:pPr>
        <w:pStyle w:val="ListParagraph"/>
        <w:spacing w:line="240" w:lineRule="auto"/>
        <w:rPr>
          <w:color w:val="auto"/>
        </w:rPr>
      </w:pPr>
    </w:p>
    <w:p w14:paraId="7360F6C9" w14:textId="74DC6174" w:rsidR="00FF1B6F" w:rsidRPr="00E87B70" w:rsidRDefault="00FF1B6F" w:rsidP="00BE182F">
      <w:pPr>
        <w:numPr>
          <w:ilvl w:val="0"/>
          <w:numId w:val="29"/>
        </w:numPr>
        <w:adjustRightInd w:val="0"/>
        <w:spacing w:after="0" w:line="240" w:lineRule="auto"/>
        <w:ind w:left="2880"/>
        <w:contextualSpacing/>
        <w:rPr>
          <w:color w:val="auto"/>
        </w:rPr>
      </w:pPr>
      <w:r w:rsidRPr="00E87B70">
        <w:rPr>
          <w:rFonts w:eastAsia="Calibri"/>
          <w:color w:val="auto"/>
        </w:rPr>
        <w:t xml:space="preserve">Review </w:t>
      </w:r>
      <w:r w:rsidR="00F54FBF">
        <w:rPr>
          <w:rFonts w:eastAsia="Calibri"/>
          <w:color w:val="auto"/>
        </w:rPr>
        <w:t xml:space="preserve">of </w:t>
      </w:r>
      <w:r w:rsidRPr="00E87B70">
        <w:rPr>
          <w:rFonts w:eastAsia="Calibri"/>
          <w:color w:val="auto"/>
        </w:rPr>
        <w:t>the time to recover the tripped equipment and/or replace fuses and damaged equipment</w:t>
      </w:r>
      <w:r w:rsidR="00165B49" w:rsidRPr="00E87B70">
        <w:rPr>
          <w:rFonts w:eastAsia="Calibri"/>
          <w:color w:val="auto"/>
        </w:rPr>
        <w:t xml:space="preserve"> </w:t>
      </w:r>
      <w:r w:rsidR="00C72602" w:rsidRPr="00E87B70">
        <w:rPr>
          <w:rFonts w:eastAsia="Calibri"/>
          <w:color w:val="auto"/>
        </w:rPr>
        <w:t>given an OPC</w:t>
      </w:r>
      <w:r w:rsidR="00AA08E0" w:rsidRPr="00E87B70">
        <w:rPr>
          <w:rFonts w:eastAsia="Calibri"/>
          <w:color w:val="auto"/>
        </w:rPr>
        <w:t>.</w:t>
      </w:r>
    </w:p>
    <w:p w14:paraId="1C73A957" w14:textId="77777777" w:rsidR="004F12A4" w:rsidRPr="00E87B70" w:rsidRDefault="004F12A4" w:rsidP="00BE182F">
      <w:pPr>
        <w:adjustRightInd w:val="0"/>
        <w:spacing w:after="0" w:line="240" w:lineRule="auto"/>
        <w:ind w:left="2880"/>
        <w:contextualSpacing/>
        <w:rPr>
          <w:color w:val="auto"/>
        </w:rPr>
      </w:pPr>
    </w:p>
    <w:p w14:paraId="64D66D78" w14:textId="00B2DE8B" w:rsidR="00FF1B6F" w:rsidRPr="00F75AC8" w:rsidRDefault="00FF1B6F" w:rsidP="007F272C">
      <w:pPr>
        <w:pStyle w:val="ListParagraph"/>
        <w:numPr>
          <w:ilvl w:val="0"/>
          <w:numId w:val="29"/>
        </w:numPr>
        <w:spacing w:line="240" w:lineRule="auto"/>
        <w:ind w:left="2880"/>
        <w:rPr>
          <w:color w:val="auto"/>
        </w:rPr>
      </w:pPr>
      <w:r w:rsidRPr="00E87B70">
        <w:rPr>
          <w:color w:val="auto"/>
        </w:rPr>
        <w:lastRenderedPageBreak/>
        <w:t xml:space="preserve">Review </w:t>
      </w:r>
      <w:r w:rsidR="00906137">
        <w:rPr>
          <w:color w:val="auto"/>
        </w:rPr>
        <w:t xml:space="preserve">of </w:t>
      </w:r>
      <w:r w:rsidRPr="00E87B70">
        <w:rPr>
          <w:color w:val="auto"/>
        </w:rPr>
        <w:t xml:space="preserve">the time for restoring large motors while factoring </w:t>
      </w:r>
      <w:r w:rsidR="00B33244" w:rsidRPr="00E87B70">
        <w:rPr>
          <w:color w:val="auto"/>
        </w:rPr>
        <w:t>the manufacturer</w:t>
      </w:r>
      <w:r w:rsidRPr="00E87B70">
        <w:rPr>
          <w:color w:val="auto"/>
        </w:rPr>
        <w:t xml:space="preserve"> recommendations </w:t>
      </w:r>
      <w:r w:rsidR="00AA4575" w:rsidRPr="00E87B70">
        <w:rPr>
          <w:color w:val="auto"/>
        </w:rPr>
        <w:t xml:space="preserve">or site/industry guidance </w:t>
      </w:r>
      <w:r w:rsidR="00BE0128" w:rsidRPr="00E87B70">
        <w:rPr>
          <w:color w:val="auto"/>
        </w:rPr>
        <w:t>for restarting</w:t>
      </w:r>
      <w:r w:rsidRPr="00E87B70">
        <w:rPr>
          <w:color w:val="auto"/>
        </w:rPr>
        <w:t xml:space="preserve"> stalled or </w:t>
      </w:r>
      <w:r w:rsidR="00BE0128" w:rsidRPr="00E87B70">
        <w:rPr>
          <w:color w:val="auto"/>
        </w:rPr>
        <w:t>degraded electric</w:t>
      </w:r>
      <w:r w:rsidRPr="00E87B70">
        <w:rPr>
          <w:color w:val="auto"/>
        </w:rPr>
        <w:t xml:space="preserve"> equipment.</w:t>
      </w:r>
    </w:p>
    <w:p w14:paraId="56602932" w14:textId="77777777" w:rsidR="00FF1B6F" w:rsidRPr="00F75AC8" w:rsidRDefault="00FF1B6F" w:rsidP="00F75AC8">
      <w:pPr>
        <w:adjustRightInd w:val="0"/>
        <w:spacing w:after="0" w:line="240" w:lineRule="auto"/>
        <w:contextualSpacing/>
        <w:rPr>
          <w:color w:val="auto"/>
        </w:rPr>
      </w:pPr>
    </w:p>
    <w:p w14:paraId="0D47A069" w14:textId="77777777" w:rsidR="00B61D10" w:rsidRPr="00F75AC8" w:rsidRDefault="00B61D10" w:rsidP="00BE182F">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56EE8EB4" w14:textId="25C18CE9" w:rsidR="007105C6" w:rsidRPr="00F75AC8" w:rsidRDefault="007105C6" w:rsidP="00BE182F">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w:t>
      </w:r>
      <w:r w:rsidR="00570E6F" w:rsidRPr="00F75AC8">
        <w:rPr>
          <w:color w:val="auto"/>
        </w:rPr>
        <w:t>194</w:t>
      </w:r>
      <w:r w:rsidR="00D02ED2" w:rsidRPr="00F75AC8">
        <w:rPr>
          <w:color w:val="auto"/>
        </w:rPr>
        <w:noBreakHyphen/>
      </w:r>
      <w:r w:rsidR="009C618B" w:rsidRPr="00F75AC8">
        <w:rPr>
          <w:color w:val="auto"/>
        </w:rPr>
        <w:t>04</w:t>
      </w:r>
      <w:r w:rsidRPr="00F75AC8">
        <w:rPr>
          <w:color w:val="auto"/>
        </w:rPr>
        <w:tab/>
        <w:t xml:space="preserve">REPORTING </w:t>
      </w:r>
      <w:r w:rsidR="00860E9C" w:rsidRPr="00F75AC8">
        <w:rPr>
          <w:color w:val="auto"/>
        </w:rPr>
        <w:t>AND DOCUME</w:t>
      </w:r>
      <w:r w:rsidR="00FD7B9C" w:rsidRPr="00F75AC8">
        <w:rPr>
          <w:color w:val="auto"/>
        </w:rPr>
        <w:t>N</w:t>
      </w:r>
      <w:r w:rsidR="00860E9C" w:rsidRPr="00F75AC8">
        <w:rPr>
          <w:color w:val="auto"/>
        </w:rPr>
        <w:t xml:space="preserve">TATION </w:t>
      </w:r>
      <w:r w:rsidRPr="00F75AC8">
        <w:rPr>
          <w:color w:val="auto"/>
        </w:rPr>
        <w:t>REQUIREMENTS</w:t>
      </w:r>
    </w:p>
    <w:p w14:paraId="18E5821C" w14:textId="77777777" w:rsidR="000D690A" w:rsidRPr="00F75AC8" w:rsidRDefault="000D690A" w:rsidP="005A3E37">
      <w:pPr>
        <w:spacing w:after="0" w:line="240" w:lineRule="auto"/>
        <w:rPr>
          <w:color w:val="auto"/>
        </w:rPr>
      </w:pPr>
    </w:p>
    <w:p w14:paraId="37BD232C" w14:textId="476665D7" w:rsidR="008B1C38" w:rsidRPr="00F75AC8" w:rsidRDefault="00655A24" w:rsidP="005A3E37">
      <w:pPr>
        <w:spacing w:after="0" w:line="240" w:lineRule="auto"/>
        <w:rPr>
          <w:strike/>
          <w:color w:val="auto"/>
        </w:rPr>
      </w:pPr>
      <w:r w:rsidRPr="00F75AC8">
        <w:rPr>
          <w:color w:val="auto"/>
        </w:rPr>
        <w:t xml:space="preserve">Document the completion </w:t>
      </w:r>
      <w:r w:rsidR="00890720" w:rsidRPr="00F75AC8">
        <w:rPr>
          <w:color w:val="auto"/>
        </w:rPr>
        <w:t xml:space="preserve">of </w:t>
      </w:r>
      <w:r w:rsidR="00A739D5" w:rsidRPr="00F75AC8">
        <w:rPr>
          <w:color w:val="auto"/>
        </w:rPr>
        <w:t xml:space="preserve">this TI </w:t>
      </w:r>
      <w:r w:rsidR="008B1C38" w:rsidRPr="00F75AC8">
        <w:rPr>
          <w:color w:val="auto"/>
        </w:rPr>
        <w:t>in the integrated quarterly report</w:t>
      </w:r>
      <w:r w:rsidR="00890720" w:rsidRPr="00F75AC8">
        <w:rPr>
          <w:color w:val="auto"/>
        </w:rPr>
        <w:t xml:space="preserve"> </w:t>
      </w:r>
      <w:r w:rsidR="001D5E42" w:rsidRPr="00F75AC8">
        <w:rPr>
          <w:color w:val="auto"/>
        </w:rPr>
        <w:t xml:space="preserve">or </w:t>
      </w:r>
      <w:r w:rsidR="009A26E7" w:rsidRPr="00F75AC8">
        <w:rPr>
          <w:color w:val="auto"/>
        </w:rPr>
        <w:t>in a standalone inspection report.</w:t>
      </w:r>
      <w:r w:rsidR="007E72F6" w:rsidRPr="00F75AC8">
        <w:rPr>
          <w:color w:val="auto"/>
        </w:rPr>
        <w:t xml:space="preserve">  </w:t>
      </w:r>
      <w:r w:rsidR="007E72F6" w:rsidRPr="00E87B70">
        <w:rPr>
          <w:rFonts w:eastAsia="Times New Roman"/>
          <w:color w:val="auto"/>
        </w:rPr>
        <w:t>D</w:t>
      </w:r>
      <w:r w:rsidR="00890720" w:rsidRPr="00E87B70">
        <w:rPr>
          <w:rFonts w:eastAsia="Times New Roman"/>
          <w:color w:val="auto"/>
        </w:rPr>
        <w:t xml:space="preserve">ocument </w:t>
      </w:r>
      <w:r w:rsidR="00A031FA" w:rsidRPr="00E87B70">
        <w:rPr>
          <w:rFonts w:eastAsia="Times New Roman"/>
          <w:color w:val="auto"/>
        </w:rPr>
        <w:t xml:space="preserve">the VII inspection </w:t>
      </w:r>
      <w:r w:rsidR="002A1D88" w:rsidRPr="00E87B70">
        <w:rPr>
          <w:rFonts w:eastAsia="Times New Roman"/>
          <w:color w:val="auto"/>
        </w:rPr>
        <w:t xml:space="preserve">results </w:t>
      </w:r>
      <w:r w:rsidR="00086448" w:rsidRPr="00E87B70">
        <w:rPr>
          <w:rFonts w:eastAsia="Times New Roman"/>
          <w:color w:val="auto"/>
        </w:rPr>
        <w:t xml:space="preserve">and </w:t>
      </w:r>
      <w:r w:rsidR="007E067F" w:rsidRPr="00E87B70">
        <w:rPr>
          <w:rFonts w:eastAsia="Times New Roman"/>
          <w:color w:val="auto"/>
        </w:rPr>
        <w:t xml:space="preserve">any </w:t>
      </w:r>
      <w:r w:rsidR="00086448" w:rsidRPr="00E87B70">
        <w:rPr>
          <w:rFonts w:eastAsia="Times New Roman"/>
          <w:color w:val="auto"/>
        </w:rPr>
        <w:t xml:space="preserve">deviations </w:t>
      </w:r>
      <w:r w:rsidR="00D7717E" w:rsidRPr="00E87B70">
        <w:rPr>
          <w:rFonts w:eastAsia="Times New Roman"/>
          <w:color w:val="auto"/>
        </w:rPr>
        <w:t xml:space="preserve">from the VII </w:t>
      </w:r>
      <w:r w:rsidR="00A85E69" w:rsidRPr="00E87B70">
        <w:rPr>
          <w:rFonts w:eastAsia="Times New Roman"/>
          <w:color w:val="auto"/>
        </w:rPr>
        <w:t xml:space="preserve">in sufficient details </w:t>
      </w:r>
      <w:r w:rsidR="001D60D3" w:rsidRPr="00E87B70">
        <w:rPr>
          <w:rFonts w:eastAsia="Times New Roman"/>
          <w:color w:val="auto"/>
        </w:rPr>
        <w:t>to facilitate</w:t>
      </w:r>
      <w:r w:rsidR="00DD4BE6" w:rsidRPr="00E87B70">
        <w:rPr>
          <w:rFonts w:eastAsia="Times New Roman"/>
          <w:color w:val="auto"/>
        </w:rPr>
        <w:t xml:space="preserve"> </w:t>
      </w:r>
      <w:r w:rsidR="005D2838" w:rsidRPr="00E87B70">
        <w:rPr>
          <w:rFonts w:eastAsia="Times New Roman"/>
          <w:color w:val="auto"/>
        </w:rPr>
        <w:t xml:space="preserve">NRR staff ‘s </w:t>
      </w:r>
      <w:r w:rsidR="00DD4BE6" w:rsidRPr="00E87B70">
        <w:rPr>
          <w:rFonts w:eastAsia="Times New Roman"/>
          <w:color w:val="auto"/>
        </w:rPr>
        <w:t xml:space="preserve">final review and closeout of the </w:t>
      </w:r>
      <w:r w:rsidR="0020342A" w:rsidRPr="00E87B70">
        <w:rPr>
          <w:rFonts w:eastAsia="Times New Roman"/>
          <w:color w:val="auto"/>
        </w:rPr>
        <w:t>B</w:t>
      </w:r>
      <w:r w:rsidR="00DD4BE6" w:rsidRPr="00E87B70">
        <w:rPr>
          <w:rFonts w:eastAsia="Times New Roman"/>
          <w:color w:val="auto"/>
        </w:rPr>
        <w:t>ulletin.</w:t>
      </w:r>
    </w:p>
    <w:p w14:paraId="53776512" w14:textId="77777777" w:rsidR="00F32E59" w:rsidRPr="00F75AC8" w:rsidRDefault="00F32E59" w:rsidP="005A3E37">
      <w:pPr>
        <w:spacing w:after="0" w:line="240" w:lineRule="auto"/>
        <w:rPr>
          <w:color w:val="auto"/>
        </w:rPr>
      </w:pPr>
    </w:p>
    <w:p w14:paraId="3E07B190" w14:textId="77777777" w:rsidR="00C168F6" w:rsidRPr="00F75AC8" w:rsidRDefault="00C168F6" w:rsidP="005A3E37">
      <w:pPr>
        <w:spacing w:after="0" w:line="240" w:lineRule="auto"/>
        <w:rPr>
          <w:color w:val="auto"/>
        </w:rPr>
      </w:pPr>
    </w:p>
    <w:p w14:paraId="266D4360" w14:textId="20ADF5E3"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w:t>
      </w:r>
      <w:r w:rsidR="00D2026C" w:rsidRPr="00F75AC8">
        <w:rPr>
          <w:color w:val="auto"/>
        </w:rPr>
        <w:t>192</w:t>
      </w:r>
      <w:r w:rsidR="00D02ED2" w:rsidRPr="00F75AC8">
        <w:rPr>
          <w:color w:val="auto"/>
        </w:rPr>
        <w:noBreakHyphen/>
      </w:r>
      <w:r w:rsidR="009C618B" w:rsidRPr="00F75AC8">
        <w:rPr>
          <w:color w:val="auto"/>
        </w:rPr>
        <w:t>05</w:t>
      </w:r>
      <w:r w:rsidRPr="00F75AC8">
        <w:rPr>
          <w:color w:val="auto"/>
        </w:rPr>
        <w:tab/>
        <w:t>COMPLETION SCHEDULE</w:t>
      </w:r>
    </w:p>
    <w:p w14:paraId="48BE7990" w14:textId="77777777"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4E4A7249" w14:textId="519661AC" w:rsidR="00F967F6" w:rsidRPr="00F75AC8" w:rsidRDefault="00FA5E55"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 xml:space="preserve">This TI is to be completed by </w:t>
      </w:r>
      <w:ins w:id="1" w:author="Titus, Brett" w:date="2020-08-17T15:09:00Z">
        <w:r w:rsidR="008076BC">
          <w:rPr>
            <w:color w:val="auto"/>
          </w:rPr>
          <w:t>July 29</w:t>
        </w:r>
      </w:ins>
      <w:r w:rsidRPr="00F75AC8">
        <w:rPr>
          <w:color w:val="auto"/>
        </w:rPr>
        <w:t xml:space="preserve">, </w:t>
      </w:r>
      <w:r w:rsidR="00234F6F" w:rsidRPr="00E87B70">
        <w:rPr>
          <w:rFonts w:eastAsia="Times New Roman"/>
          <w:color w:val="auto"/>
        </w:rPr>
        <w:t>202</w:t>
      </w:r>
      <w:ins w:id="2" w:author="Titus, Brett" w:date="2020-08-17T15:09:00Z">
        <w:r w:rsidR="008076BC">
          <w:rPr>
            <w:rFonts w:eastAsia="Times New Roman"/>
            <w:color w:val="auto"/>
          </w:rPr>
          <w:t>2</w:t>
        </w:r>
      </w:ins>
      <w:r w:rsidR="00F4417F" w:rsidRPr="00E87B70">
        <w:rPr>
          <w:rFonts w:eastAsia="Times New Roman"/>
          <w:color w:val="auto"/>
        </w:rPr>
        <w:t>.</w:t>
      </w:r>
      <w:r w:rsidR="000212F2" w:rsidRPr="00E87B70">
        <w:rPr>
          <w:rFonts w:eastAsia="Times New Roman"/>
          <w:color w:val="auto"/>
        </w:rPr>
        <w:t xml:space="preserve"> </w:t>
      </w:r>
    </w:p>
    <w:p w14:paraId="190F46B8" w14:textId="77777777" w:rsidR="00D2026C" w:rsidRPr="00F75AC8" w:rsidRDefault="00D2026C"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02076B35" w14:textId="77777777" w:rsidR="00C168F6" w:rsidRPr="00F75AC8" w:rsidRDefault="00C168F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2273EC53" w14:textId="4DE62EE9"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w:t>
      </w:r>
      <w:r w:rsidR="00D2026C" w:rsidRPr="00F75AC8">
        <w:rPr>
          <w:color w:val="auto"/>
        </w:rPr>
        <w:t>192</w:t>
      </w:r>
      <w:r w:rsidR="00D02ED2" w:rsidRPr="00F75AC8">
        <w:rPr>
          <w:color w:val="auto"/>
        </w:rPr>
        <w:noBreakHyphen/>
      </w:r>
      <w:r w:rsidR="009C618B" w:rsidRPr="00F75AC8">
        <w:rPr>
          <w:color w:val="auto"/>
        </w:rPr>
        <w:t>06</w:t>
      </w:r>
      <w:r w:rsidRPr="00F75AC8">
        <w:rPr>
          <w:color w:val="auto"/>
        </w:rPr>
        <w:tab/>
        <w:t>EXPIRATION</w:t>
      </w:r>
    </w:p>
    <w:p w14:paraId="543DE339" w14:textId="77777777"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6542EEF3" w14:textId="112DEDE3"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The TI will expire on</w:t>
      </w:r>
      <w:r w:rsidR="0008468E" w:rsidRPr="00F75AC8">
        <w:rPr>
          <w:color w:val="auto"/>
        </w:rPr>
        <w:t xml:space="preserve"> </w:t>
      </w:r>
      <w:r w:rsidR="00E94523" w:rsidRPr="00F75AC8">
        <w:rPr>
          <w:color w:val="auto"/>
        </w:rPr>
        <w:t xml:space="preserve">December </w:t>
      </w:r>
      <w:r w:rsidR="0008468E" w:rsidRPr="00F75AC8">
        <w:rPr>
          <w:color w:val="auto"/>
        </w:rPr>
        <w:t>30</w:t>
      </w:r>
      <w:r w:rsidR="00514212" w:rsidRPr="00F75AC8">
        <w:rPr>
          <w:color w:val="auto"/>
        </w:rPr>
        <w:t xml:space="preserve">, </w:t>
      </w:r>
      <w:r w:rsidR="00854ED0" w:rsidRPr="00E87B70">
        <w:rPr>
          <w:rFonts w:eastAsia="Times New Roman"/>
          <w:color w:val="auto"/>
        </w:rPr>
        <w:t>202</w:t>
      </w:r>
      <w:ins w:id="3" w:author="Titus, Brett" w:date="2020-08-17T15:09:00Z">
        <w:r w:rsidR="008076BC">
          <w:rPr>
            <w:rFonts w:eastAsia="Times New Roman"/>
            <w:color w:val="auto"/>
          </w:rPr>
          <w:t>3</w:t>
        </w:r>
      </w:ins>
      <w:r w:rsidR="00B61D10" w:rsidRPr="00E87B70">
        <w:rPr>
          <w:rFonts w:eastAsia="Times New Roman"/>
          <w:color w:val="auto"/>
        </w:rPr>
        <w:t xml:space="preserve">. </w:t>
      </w:r>
    </w:p>
    <w:p w14:paraId="53D5DA09" w14:textId="77777777"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71A88D05" w14:textId="77777777" w:rsidR="00C168F6" w:rsidRPr="00F75AC8" w:rsidRDefault="00C168F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669A09D9" w14:textId="7D11066D"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w:t>
      </w:r>
      <w:r w:rsidR="00D2026C" w:rsidRPr="00F75AC8">
        <w:rPr>
          <w:color w:val="auto"/>
        </w:rPr>
        <w:t>192</w:t>
      </w:r>
      <w:r w:rsidR="00D02ED2" w:rsidRPr="00F75AC8">
        <w:rPr>
          <w:color w:val="auto"/>
        </w:rPr>
        <w:noBreakHyphen/>
      </w:r>
      <w:r w:rsidR="009C618B" w:rsidRPr="00F75AC8">
        <w:rPr>
          <w:color w:val="auto"/>
        </w:rPr>
        <w:t>07</w:t>
      </w:r>
      <w:r w:rsidR="00372707" w:rsidRPr="00F75AC8">
        <w:rPr>
          <w:color w:val="auto"/>
        </w:rPr>
        <w:tab/>
      </w:r>
      <w:r w:rsidRPr="00F75AC8">
        <w:rPr>
          <w:color w:val="auto"/>
        </w:rPr>
        <w:t>CONTACT</w:t>
      </w:r>
    </w:p>
    <w:p w14:paraId="3E78C491" w14:textId="77777777"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3A19B662" w14:textId="2B0B1A2B" w:rsidR="00BA5BD2" w:rsidRPr="00087C15"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 xml:space="preserve">Any technical questions regarding this TI </w:t>
      </w:r>
      <w:r w:rsidR="00B82491" w:rsidRPr="00F75AC8">
        <w:rPr>
          <w:color w:val="auto"/>
        </w:rPr>
        <w:t xml:space="preserve">shall </w:t>
      </w:r>
      <w:r w:rsidRPr="00F75AC8">
        <w:rPr>
          <w:color w:val="auto"/>
        </w:rPr>
        <w:t xml:space="preserve">be </w:t>
      </w:r>
      <w:r w:rsidR="00BA6F4A" w:rsidRPr="00E87B70">
        <w:rPr>
          <w:rFonts w:eastAsia="Times New Roman"/>
          <w:color w:val="auto"/>
        </w:rPr>
        <w:t>directed</w:t>
      </w:r>
      <w:r w:rsidR="00BA6F4A" w:rsidRPr="00F75AC8">
        <w:rPr>
          <w:color w:val="auto"/>
        </w:rPr>
        <w:t xml:space="preserve"> to</w:t>
      </w:r>
      <w:r w:rsidR="00165780" w:rsidRPr="00F75AC8">
        <w:rPr>
          <w:color w:val="auto"/>
        </w:rPr>
        <w:t xml:space="preserve"> </w:t>
      </w:r>
      <w:r w:rsidR="00165780" w:rsidRPr="00E87B70">
        <w:rPr>
          <w:rFonts w:eastAsia="Times New Roman"/>
          <w:color w:val="auto"/>
        </w:rPr>
        <w:t>the Branch Chief of</w:t>
      </w:r>
      <w:r w:rsidR="00165780" w:rsidRPr="00F75AC8">
        <w:rPr>
          <w:color w:val="auto"/>
        </w:rPr>
        <w:t xml:space="preserve"> NRR/</w:t>
      </w:r>
      <w:r w:rsidR="00165780" w:rsidRPr="00E87B70">
        <w:rPr>
          <w:rFonts w:eastAsia="Times New Roman"/>
          <w:color w:val="auto"/>
        </w:rPr>
        <w:t>DEX</w:t>
      </w:r>
      <w:r w:rsidR="00165780" w:rsidRPr="00F75AC8">
        <w:rPr>
          <w:color w:val="auto"/>
        </w:rPr>
        <w:t>/EEOB</w:t>
      </w:r>
      <w:r w:rsidR="00820CC5" w:rsidRPr="00F75AC8">
        <w:rPr>
          <w:rStyle w:val="Hyperlink"/>
          <w:color w:val="auto"/>
          <w:u w:val="none"/>
        </w:rPr>
        <w:t>.</w:t>
      </w:r>
      <w:r w:rsidR="00D56055" w:rsidRPr="00F75AC8">
        <w:rPr>
          <w:rStyle w:val="Hyperlink"/>
          <w:color w:val="auto"/>
          <w:u w:val="none"/>
        </w:rPr>
        <w:t xml:space="preserve"> </w:t>
      </w:r>
      <w:r w:rsidR="00957FBD" w:rsidRPr="00F75AC8">
        <w:rPr>
          <w:rStyle w:val="Hyperlink"/>
          <w:color w:val="auto"/>
          <w:u w:val="none"/>
        </w:rPr>
        <w:t xml:space="preserve"> </w:t>
      </w:r>
      <w:r w:rsidR="001C42CC" w:rsidRPr="00F75AC8">
        <w:rPr>
          <w:color w:val="auto"/>
        </w:rPr>
        <w:t xml:space="preserve">Any </w:t>
      </w:r>
      <w:r w:rsidR="00793355" w:rsidRPr="00F75AC8">
        <w:rPr>
          <w:color w:val="auto"/>
        </w:rPr>
        <w:t>Reactor Oversight Process</w:t>
      </w:r>
      <w:r w:rsidR="00D02ED2" w:rsidRPr="00F75AC8">
        <w:rPr>
          <w:color w:val="auto"/>
        </w:rPr>
        <w:noBreakHyphen/>
      </w:r>
      <w:r w:rsidR="001C42CC" w:rsidRPr="00F75AC8">
        <w:rPr>
          <w:color w:val="auto"/>
        </w:rPr>
        <w:t xml:space="preserve">related questions shall be addressed to </w:t>
      </w:r>
      <w:r w:rsidR="00475D16" w:rsidRPr="00F75AC8">
        <w:rPr>
          <w:color w:val="auto"/>
        </w:rPr>
        <w:t>Christopher Cauffman, at (301) 415</w:t>
      </w:r>
      <w:r w:rsidR="00D02ED2" w:rsidRPr="00F75AC8">
        <w:rPr>
          <w:color w:val="auto"/>
        </w:rPr>
        <w:noBreakHyphen/>
      </w:r>
      <w:r w:rsidR="00475D16" w:rsidRPr="00F75AC8">
        <w:rPr>
          <w:color w:val="auto"/>
        </w:rPr>
        <w:t xml:space="preserve">8416. </w:t>
      </w:r>
      <w:r w:rsidR="00F94FE0" w:rsidRPr="00F75AC8">
        <w:rPr>
          <w:color w:val="auto"/>
        </w:rPr>
        <w:t xml:space="preserve"> </w:t>
      </w:r>
      <w:r w:rsidR="00475D16" w:rsidRPr="00F75AC8">
        <w:rPr>
          <w:color w:val="auto"/>
        </w:rPr>
        <w:t xml:space="preserve">Questions can also be sent electronically to </w:t>
      </w:r>
      <w:hyperlink r:id="rId23" w:history="1">
        <w:r w:rsidR="00475D16" w:rsidRPr="00F75AC8">
          <w:rPr>
            <w:rStyle w:val="Hyperlink"/>
            <w:color w:val="auto"/>
          </w:rPr>
          <w:t>Christopher.Cauffman@nrc.gov</w:t>
        </w:r>
      </w:hyperlink>
      <w:r w:rsidR="009A26E7" w:rsidRPr="00F75AC8">
        <w:rPr>
          <w:color w:val="auto"/>
        </w:rPr>
        <w:t>.</w:t>
      </w:r>
    </w:p>
    <w:p w14:paraId="0776A0ED" w14:textId="77777777" w:rsidR="00D56055" w:rsidRPr="00E87B70" w:rsidRDefault="00D56055" w:rsidP="005A3E37">
      <w:pPr>
        <w:numPr>
          <w:ilvl w:val="12"/>
          <w:numId w:val="0"/>
        </w:numPr>
        <w:tabs>
          <w:tab w:val="left" w:pos="274"/>
          <w:tab w:val="left" w:pos="806"/>
          <w:tab w:val="left" w:pos="1440"/>
          <w:tab w:val="left" w:pos="2074"/>
        </w:tabs>
        <w:autoSpaceDE w:val="0"/>
        <w:autoSpaceDN w:val="0"/>
        <w:adjustRightInd w:val="0"/>
        <w:spacing w:after="0" w:line="240" w:lineRule="auto"/>
        <w:rPr>
          <w:rFonts w:eastAsia="Times New Roman"/>
          <w:color w:val="auto"/>
        </w:rPr>
      </w:pPr>
    </w:p>
    <w:p w14:paraId="28EF1791" w14:textId="77777777" w:rsidR="00C168F6" w:rsidRPr="00E87B70" w:rsidRDefault="00C168F6" w:rsidP="005A3E37">
      <w:pPr>
        <w:numPr>
          <w:ilvl w:val="12"/>
          <w:numId w:val="0"/>
        </w:numPr>
        <w:tabs>
          <w:tab w:val="left" w:pos="274"/>
          <w:tab w:val="left" w:pos="806"/>
          <w:tab w:val="left" w:pos="1440"/>
          <w:tab w:val="left" w:pos="2074"/>
        </w:tabs>
        <w:autoSpaceDE w:val="0"/>
        <w:autoSpaceDN w:val="0"/>
        <w:adjustRightInd w:val="0"/>
        <w:spacing w:after="0" w:line="240" w:lineRule="auto"/>
        <w:rPr>
          <w:rFonts w:eastAsia="Times New Roman"/>
          <w:color w:val="auto"/>
        </w:rPr>
      </w:pPr>
    </w:p>
    <w:p w14:paraId="73FD751B" w14:textId="445BE5F0"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w:t>
      </w:r>
      <w:r w:rsidR="00570E6F" w:rsidRPr="00F75AC8">
        <w:rPr>
          <w:color w:val="auto"/>
        </w:rPr>
        <w:t>194</w:t>
      </w:r>
      <w:r w:rsidR="00D02ED2" w:rsidRPr="00F75AC8">
        <w:rPr>
          <w:color w:val="auto"/>
        </w:rPr>
        <w:noBreakHyphen/>
      </w:r>
      <w:r w:rsidR="009C618B" w:rsidRPr="00F75AC8">
        <w:rPr>
          <w:color w:val="auto"/>
        </w:rPr>
        <w:t>08</w:t>
      </w:r>
      <w:r w:rsidR="00372707" w:rsidRPr="00F75AC8">
        <w:rPr>
          <w:color w:val="auto"/>
        </w:rPr>
        <w:tab/>
      </w:r>
      <w:r w:rsidRPr="00F75AC8">
        <w:rPr>
          <w:color w:val="auto"/>
        </w:rPr>
        <w:t>STATISTICAL DATA REPORTING</w:t>
      </w:r>
    </w:p>
    <w:p w14:paraId="5D828751" w14:textId="77777777" w:rsidR="00D56055" w:rsidRPr="00F75AC8" w:rsidRDefault="00D56055"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738E07AA" w14:textId="3405FF7A" w:rsidR="007105C6" w:rsidRPr="00F75AC8" w:rsidRDefault="002D10F0"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Charge a</w:t>
      </w:r>
      <w:r w:rsidR="00AB1732" w:rsidRPr="00F75AC8">
        <w:rPr>
          <w:color w:val="auto"/>
        </w:rPr>
        <w:t xml:space="preserve">ll direct inspection </w:t>
      </w:r>
      <w:r w:rsidRPr="00F75AC8">
        <w:rPr>
          <w:color w:val="auto"/>
        </w:rPr>
        <w:t xml:space="preserve">and information collection </w:t>
      </w:r>
      <w:r w:rsidR="00AB1732" w:rsidRPr="00F75AC8">
        <w:rPr>
          <w:color w:val="auto"/>
        </w:rPr>
        <w:t>effort</w:t>
      </w:r>
      <w:r w:rsidRPr="00F75AC8">
        <w:rPr>
          <w:color w:val="auto"/>
        </w:rPr>
        <w:t>s</w:t>
      </w:r>
      <w:r w:rsidR="00AB1732" w:rsidRPr="00F75AC8">
        <w:rPr>
          <w:color w:val="auto"/>
        </w:rPr>
        <w:t xml:space="preserve"> </w:t>
      </w:r>
      <w:r w:rsidR="00D2026C" w:rsidRPr="00F75AC8">
        <w:rPr>
          <w:color w:val="auto"/>
        </w:rPr>
        <w:t xml:space="preserve">to </w:t>
      </w:r>
      <w:r w:rsidRPr="00F75AC8">
        <w:rPr>
          <w:color w:val="auto"/>
        </w:rPr>
        <w:t xml:space="preserve">TI </w:t>
      </w:r>
      <w:r w:rsidR="00D2026C" w:rsidRPr="00F75AC8">
        <w:rPr>
          <w:color w:val="auto"/>
        </w:rPr>
        <w:t>2515/</w:t>
      </w:r>
      <w:r w:rsidR="00B11C15" w:rsidRPr="00F75AC8">
        <w:rPr>
          <w:color w:val="auto"/>
        </w:rPr>
        <w:t xml:space="preserve">194 </w:t>
      </w:r>
      <w:r w:rsidRPr="00F75AC8">
        <w:rPr>
          <w:color w:val="auto"/>
        </w:rPr>
        <w:t>using</w:t>
      </w:r>
      <w:r w:rsidR="00AB1732" w:rsidRPr="00F75AC8">
        <w:rPr>
          <w:color w:val="auto"/>
        </w:rPr>
        <w:t xml:space="preserve"> IPE code TI.  </w:t>
      </w:r>
      <w:r w:rsidRPr="00F75AC8">
        <w:rPr>
          <w:color w:val="auto"/>
        </w:rPr>
        <w:t xml:space="preserve">Charge all </w:t>
      </w:r>
      <w:r w:rsidR="00AB1732" w:rsidRPr="00F75AC8">
        <w:rPr>
          <w:color w:val="auto"/>
        </w:rPr>
        <w:t xml:space="preserve">preparation and documentation </w:t>
      </w:r>
      <w:r w:rsidRPr="00F75AC8">
        <w:rPr>
          <w:color w:val="auto"/>
        </w:rPr>
        <w:t xml:space="preserve">time </w:t>
      </w:r>
      <w:r w:rsidR="00AB1732" w:rsidRPr="00F75AC8">
        <w:rPr>
          <w:color w:val="auto"/>
        </w:rPr>
        <w:t>to activity code TPD</w:t>
      </w:r>
      <w:r w:rsidR="00F94FE0" w:rsidRPr="00F75AC8">
        <w:rPr>
          <w:color w:val="auto"/>
        </w:rPr>
        <w:t xml:space="preserve"> (CAC 000989)</w:t>
      </w:r>
      <w:r w:rsidR="00AB1732" w:rsidRPr="00F75AC8">
        <w:rPr>
          <w:color w:val="auto"/>
        </w:rPr>
        <w:t>.</w:t>
      </w:r>
    </w:p>
    <w:p w14:paraId="2AC8EB69" w14:textId="77777777" w:rsidR="00AB1732" w:rsidRPr="00F75AC8" w:rsidRDefault="00AB1732"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78FBEF49" w14:textId="77777777" w:rsidR="00F32E59" w:rsidRPr="00F75AC8" w:rsidRDefault="00F32E59"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7417C30B" w14:textId="19EDB962"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w:t>
      </w:r>
      <w:r w:rsidR="00570E6F" w:rsidRPr="00F75AC8">
        <w:rPr>
          <w:color w:val="auto"/>
        </w:rPr>
        <w:t>194</w:t>
      </w:r>
      <w:r w:rsidR="00D02ED2" w:rsidRPr="00F75AC8">
        <w:rPr>
          <w:color w:val="auto"/>
        </w:rPr>
        <w:noBreakHyphen/>
      </w:r>
      <w:r w:rsidR="009C618B" w:rsidRPr="00F75AC8">
        <w:rPr>
          <w:color w:val="auto"/>
        </w:rPr>
        <w:t>09</w:t>
      </w:r>
      <w:r w:rsidRPr="00F75AC8">
        <w:rPr>
          <w:color w:val="auto"/>
        </w:rPr>
        <w:tab/>
        <w:t>RESOURCE ESTIMATE</w:t>
      </w:r>
    </w:p>
    <w:p w14:paraId="4EA28331" w14:textId="77777777"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4B8FD4ED" w14:textId="45E737CA" w:rsidR="00DE7056" w:rsidRPr="00F75AC8" w:rsidRDefault="002D10F0"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E</w:t>
      </w:r>
      <w:r w:rsidR="00DE7056" w:rsidRPr="00F75AC8">
        <w:rPr>
          <w:color w:val="auto"/>
        </w:rPr>
        <w:t xml:space="preserve">stimated time to complete </w:t>
      </w:r>
      <w:r w:rsidR="000B5EB1" w:rsidRPr="00F75AC8">
        <w:rPr>
          <w:color w:val="auto"/>
        </w:rPr>
        <w:t>TI</w:t>
      </w:r>
      <w:r w:rsidR="000B5EB1" w:rsidRPr="00E87B70">
        <w:rPr>
          <w:rFonts w:eastAsia="Times New Roman"/>
          <w:color w:val="auto"/>
        </w:rPr>
        <w:t xml:space="preserve"> </w:t>
      </w:r>
      <w:r w:rsidR="00276C68" w:rsidRPr="00E87B70">
        <w:rPr>
          <w:rFonts w:eastAsia="Times New Roman"/>
          <w:color w:val="auto"/>
        </w:rPr>
        <w:t>(Rev.0)</w:t>
      </w:r>
      <w:r w:rsidR="00276C68" w:rsidRPr="00F75AC8">
        <w:rPr>
          <w:color w:val="auto"/>
        </w:rPr>
        <w:t xml:space="preserve"> </w:t>
      </w:r>
      <w:r w:rsidR="00DE7056" w:rsidRPr="00F75AC8">
        <w:rPr>
          <w:color w:val="auto"/>
        </w:rPr>
        <w:t xml:space="preserve">is </w:t>
      </w:r>
      <w:r w:rsidR="002A234C" w:rsidRPr="00F75AC8">
        <w:rPr>
          <w:color w:val="auto"/>
        </w:rPr>
        <w:t>50</w:t>
      </w:r>
      <w:r w:rsidR="00D02ED2" w:rsidRPr="00F75AC8">
        <w:rPr>
          <w:color w:val="auto"/>
        </w:rPr>
        <w:noBreakHyphen/>
      </w:r>
      <w:r w:rsidR="002A234C" w:rsidRPr="00F75AC8">
        <w:rPr>
          <w:color w:val="auto"/>
        </w:rPr>
        <w:t xml:space="preserve">60 </w:t>
      </w:r>
      <w:r w:rsidR="00DE7056" w:rsidRPr="00F75AC8">
        <w:rPr>
          <w:color w:val="auto"/>
        </w:rPr>
        <w:t xml:space="preserve">hours per site for direct inspection and </w:t>
      </w:r>
      <w:r w:rsidR="006D08DE" w:rsidRPr="00F75AC8">
        <w:rPr>
          <w:color w:val="auto"/>
        </w:rPr>
        <w:t>2</w:t>
      </w:r>
      <w:r w:rsidR="00245664" w:rsidRPr="00F75AC8">
        <w:rPr>
          <w:color w:val="auto"/>
        </w:rPr>
        <w:t>4</w:t>
      </w:r>
      <w:r w:rsidR="00D02ED2" w:rsidRPr="00F75AC8">
        <w:rPr>
          <w:color w:val="auto"/>
        </w:rPr>
        <w:noBreakHyphen/>
      </w:r>
      <w:r w:rsidR="00245664" w:rsidRPr="00F75AC8">
        <w:rPr>
          <w:color w:val="auto"/>
        </w:rPr>
        <w:t>32</w:t>
      </w:r>
      <w:r w:rsidR="00DE7056" w:rsidRPr="00F75AC8">
        <w:rPr>
          <w:color w:val="auto"/>
        </w:rPr>
        <w:t xml:space="preserve"> hours for </w:t>
      </w:r>
      <w:r w:rsidR="00A739D5" w:rsidRPr="00F75AC8">
        <w:rPr>
          <w:color w:val="auto"/>
        </w:rPr>
        <w:t xml:space="preserve">preparation and </w:t>
      </w:r>
      <w:r w:rsidR="00DE7056" w:rsidRPr="00F75AC8">
        <w:rPr>
          <w:color w:val="auto"/>
        </w:rPr>
        <w:t>documentation.</w:t>
      </w:r>
      <w:r w:rsidR="00751C22" w:rsidRPr="00E87B70">
        <w:rPr>
          <w:rFonts w:eastAsia="Times New Roman"/>
          <w:color w:val="auto"/>
        </w:rPr>
        <w:t xml:space="preserve"> </w:t>
      </w:r>
      <w:r w:rsidR="00B61D10" w:rsidRPr="00E87B70">
        <w:rPr>
          <w:rFonts w:eastAsia="Times New Roman"/>
          <w:color w:val="auto"/>
        </w:rPr>
        <w:t xml:space="preserve"> </w:t>
      </w:r>
      <w:r w:rsidR="00723F38" w:rsidRPr="00E87B70">
        <w:rPr>
          <w:rFonts w:eastAsia="Times New Roman"/>
          <w:color w:val="auto"/>
        </w:rPr>
        <w:t>In addition, e</w:t>
      </w:r>
      <w:r w:rsidR="008F520D" w:rsidRPr="00E87B70">
        <w:rPr>
          <w:rFonts w:eastAsia="Times New Roman"/>
          <w:color w:val="auto"/>
        </w:rPr>
        <w:t>stimated</w:t>
      </w:r>
      <w:r w:rsidR="00A62CFD" w:rsidRPr="00E87B70">
        <w:rPr>
          <w:rFonts w:eastAsia="Times New Roman"/>
          <w:color w:val="auto"/>
        </w:rPr>
        <w:t xml:space="preserve"> time </w:t>
      </w:r>
      <w:r w:rsidR="00C958E1" w:rsidRPr="00E87B70">
        <w:rPr>
          <w:rFonts w:eastAsia="Times New Roman"/>
          <w:color w:val="auto"/>
        </w:rPr>
        <w:t xml:space="preserve">to complete </w:t>
      </w:r>
      <w:r w:rsidR="00227FAE" w:rsidRPr="00E87B70">
        <w:rPr>
          <w:rFonts w:eastAsia="Times New Roman"/>
          <w:color w:val="auto"/>
        </w:rPr>
        <w:t>risk</w:t>
      </w:r>
      <w:r w:rsidR="00EE74D8" w:rsidRPr="00E87B70">
        <w:rPr>
          <w:rFonts w:eastAsia="Times New Roman"/>
          <w:color w:val="auto"/>
        </w:rPr>
        <w:t>-informed evaluation method</w:t>
      </w:r>
      <w:r w:rsidR="00315738" w:rsidRPr="00E87B70">
        <w:rPr>
          <w:rFonts w:eastAsia="Times New Roman"/>
          <w:color w:val="auto"/>
        </w:rPr>
        <w:t xml:space="preserve"> of this revised TI</w:t>
      </w:r>
      <w:r w:rsidR="00AB4953" w:rsidRPr="00E87B70">
        <w:rPr>
          <w:color w:val="auto"/>
        </w:rPr>
        <w:t xml:space="preserve"> </w:t>
      </w:r>
      <w:r w:rsidR="00AB4953" w:rsidRPr="00E87B70">
        <w:rPr>
          <w:rFonts w:eastAsia="Times New Roman"/>
          <w:color w:val="auto"/>
        </w:rPr>
        <w:t xml:space="preserve">is </w:t>
      </w:r>
      <w:r w:rsidR="004552C0" w:rsidRPr="00E87B70">
        <w:rPr>
          <w:rFonts w:eastAsia="Times New Roman"/>
          <w:color w:val="auto"/>
        </w:rPr>
        <w:t>4</w:t>
      </w:r>
      <w:r w:rsidR="00AB4953" w:rsidRPr="00E87B70">
        <w:rPr>
          <w:rFonts w:eastAsia="Times New Roman"/>
          <w:color w:val="auto"/>
        </w:rPr>
        <w:t>0</w:t>
      </w:r>
      <w:r w:rsidR="004552C0" w:rsidRPr="00E87B70">
        <w:rPr>
          <w:rFonts w:eastAsia="Times New Roman"/>
          <w:color w:val="auto"/>
        </w:rPr>
        <w:t>-</w:t>
      </w:r>
      <w:r w:rsidR="00AB4953" w:rsidRPr="00E87B70">
        <w:rPr>
          <w:rFonts w:eastAsia="Times New Roman"/>
          <w:color w:val="auto"/>
        </w:rPr>
        <w:t>60 hours per site for direct inspection</w:t>
      </w:r>
      <w:r w:rsidR="00CC3397" w:rsidRPr="00E87B70">
        <w:rPr>
          <w:rFonts w:eastAsia="Times New Roman"/>
          <w:color w:val="auto"/>
        </w:rPr>
        <w:t xml:space="preserve"> and 24-36 hours for preparation and documentation. </w:t>
      </w:r>
    </w:p>
    <w:p w14:paraId="67E8780A" w14:textId="77777777" w:rsidR="00E64B5D" w:rsidRPr="00F75AC8" w:rsidRDefault="00E64B5D"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5C51FFB5" w14:textId="77777777" w:rsidR="00F32E59" w:rsidRPr="00F75AC8" w:rsidRDefault="00F32E59"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50CBA80E" w14:textId="486B4C8B"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w:t>
      </w:r>
      <w:r w:rsidR="00570E6F" w:rsidRPr="00F75AC8">
        <w:rPr>
          <w:color w:val="auto"/>
        </w:rPr>
        <w:t>194</w:t>
      </w:r>
      <w:r w:rsidR="00D02ED2" w:rsidRPr="00F75AC8">
        <w:rPr>
          <w:color w:val="auto"/>
        </w:rPr>
        <w:noBreakHyphen/>
      </w:r>
      <w:r w:rsidR="009C618B" w:rsidRPr="00F75AC8">
        <w:rPr>
          <w:color w:val="auto"/>
        </w:rPr>
        <w:t>10</w:t>
      </w:r>
      <w:r w:rsidRPr="00F75AC8">
        <w:rPr>
          <w:color w:val="auto"/>
        </w:rPr>
        <w:tab/>
        <w:t>TRAINING</w:t>
      </w:r>
    </w:p>
    <w:p w14:paraId="2FFB111B" w14:textId="77777777"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22E21012" w14:textId="438E88B5" w:rsidR="00C44E5B" w:rsidRPr="00F75AC8" w:rsidRDefault="00802FF3"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It is expected that this inspection will be performed by the regional electrical engineering specialist or contractors who are knowledgeable in electrical power system design</w:t>
      </w:r>
      <w:r w:rsidR="00791707" w:rsidRPr="00F75AC8">
        <w:rPr>
          <w:color w:val="auto"/>
        </w:rPr>
        <w:t xml:space="preserve"> and </w:t>
      </w:r>
      <w:r w:rsidR="002815AC" w:rsidRPr="00F75AC8">
        <w:rPr>
          <w:color w:val="auto"/>
        </w:rPr>
        <w:t>analyses for</w:t>
      </w:r>
      <w:r w:rsidRPr="00F75AC8">
        <w:rPr>
          <w:color w:val="auto"/>
        </w:rPr>
        <w:t xml:space="preserve"> nuclear power reactors. </w:t>
      </w:r>
      <w:r w:rsidR="00001311" w:rsidRPr="00E87B70">
        <w:rPr>
          <w:rFonts w:eastAsia="Times New Roman"/>
          <w:color w:val="auto"/>
        </w:rPr>
        <w:t xml:space="preserve"> </w:t>
      </w:r>
      <w:r w:rsidRPr="00F75AC8">
        <w:rPr>
          <w:color w:val="auto"/>
        </w:rPr>
        <w:t xml:space="preserve">However, </w:t>
      </w:r>
      <w:r w:rsidR="002229D7" w:rsidRPr="00E87B70">
        <w:rPr>
          <w:color w:val="auto"/>
        </w:rPr>
        <w:t>a</w:t>
      </w:r>
      <w:r w:rsidR="002229D7" w:rsidRPr="00F75AC8">
        <w:rPr>
          <w:color w:val="auto"/>
        </w:rPr>
        <w:t xml:space="preserve"> brief training </w:t>
      </w:r>
      <w:r w:rsidR="002229D7" w:rsidRPr="00E87B70">
        <w:rPr>
          <w:color w:val="auto"/>
        </w:rPr>
        <w:t xml:space="preserve">session </w:t>
      </w:r>
      <w:r w:rsidR="002229D7" w:rsidRPr="00F75AC8">
        <w:rPr>
          <w:color w:val="auto"/>
        </w:rPr>
        <w:t xml:space="preserve">on the </w:t>
      </w:r>
      <w:r w:rsidR="002229D7" w:rsidRPr="00E87B70">
        <w:rPr>
          <w:color w:val="auto"/>
        </w:rPr>
        <w:t>risk-informed evaluation method outlined in NEI-19-02 and VII, Rev.3, Attachment 1</w:t>
      </w:r>
      <w:r w:rsidR="00FA4BBC" w:rsidRPr="00E87B70">
        <w:rPr>
          <w:color w:val="auto"/>
        </w:rPr>
        <w:t>,</w:t>
      </w:r>
      <w:r w:rsidR="002229D7" w:rsidRPr="00E87B70">
        <w:rPr>
          <w:color w:val="auto"/>
        </w:rPr>
        <w:t xml:space="preserve"> </w:t>
      </w:r>
      <w:r w:rsidR="0014770E" w:rsidRPr="00E87B70">
        <w:rPr>
          <w:color w:val="auto"/>
        </w:rPr>
        <w:t>was</w:t>
      </w:r>
      <w:r w:rsidR="002229D7" w:rsidRPr="00F75AC8">
        <w:rPr>
          <w:color w:val="auto"/>
        </w:rPr>
        <w:t xml:space="preserve"> provided </w:t>
      </w:r>
      <w:r w:rsidR="002815AC" w:rsidRPr="00F75AC8">
        <w:rPr>
          <w:color w:val="auto"/>
        </w:rPr>
        <w:t>by NRR</w:t>
      </w:r>
      <w:r w:rsidR="002229D7" w:rsidRPr="00F75AC8">
        <w:rPr>
          <w:color w:val="auto"/>
        </w:rPr>
        <w:t>/</w:t>
      </w:r>
      <w:r w:rsidR="002229D7" w:rsidRPr="00E87B70">
        <w:rPr>
          <w:color w:val="auto"/>
        </w:rPr>
        <w:t>DRA/APOB and NRR/DEX</w:t>
      </w:r>
      <w:r w:rsidR="002229D7" w:rsidRPr="00F75AC8">
        <w:rPr>
          <w:color w:val="auto"/>
        </w:rPr>
        <w:t xml:space="preserve">/EEOB </w:t>
      </w:r>
      <w:r w:rsidR="00A76603" w:rsidRPr="00F75AC8">
        <w:rPr>
          <w:color w:val="auto"/>
        </w:rPr>
        <w:t xml:space="preserve">staff </w:t>
      </w:r>
      <w:r w:rsidR="0014770E" w:rsidRPr="00E87B70">
        <w:rPr>
          <w:rFonts w:eastAsia="Times New Roman"/>
          <w:color w:val="auto"/>
        </w:rPr>
        <w:t xml:space="preserve">on March 6, 2020. </w:t>
      </w:r>
    </w:p>
    <w:p w14:paraId="47B1B751" w14:textId="77777777" w:rsidR="00C168F6" w:rsidRPr="00F75AC8" w:rsidRDefault="00C168F6" w:rsidP="00C168F6">
      <w:pPr>
        <w:spacing w:after="0" w:line="240" w:lineRule="auto"/>
        <w:rPr>
          <w:color w:val="auto"/>
        </w:rPr>
      </w:pPr>
    </w:p>
    <w:p w14:paraId="335BB3A6" w14:textId="3EF7663B" w:rsidR="00C44E5B" w:rsidRPr="00F75AC8" w:rsidRDefault="00C44E5B" w:rsidP="00C168F6">
      <w:pPr>
        <w:keepNext/>
        <w:keepLines/>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2515/194</w:t>
      </w:r>
      <w:r w:rsidR="00D02ED2" w:rsidRPr="00F75AC8">
        <w:rPr>
          <w:color w:val="auto"/>
        </w:rPr>
        <w:noBreakHyphen/>
      </w:r>
      <w:r w:rsidRPr="00F75AC8">
        <w:rPr>
          <w:color w:val="auto"/>
        </w:rPr>
        <w:t>11</w:t>
      </w:r>
      <w:r w:rsidRPr="00F75AC8">
        <w:rPr>
          <w:color w:val="auto"/>
        </w:rPr>
        <w:tab/>
        <w:t>REFERENCES</w:t>
      </w:r>
    </w:p>
    <w:p w14:paraId="6007BB39" w14:textId="77777777" w:rsidR="00C44E5B" w:rsidRPr="00F75AC8" w:rsidRDefault="00C44E5B" w:rsidP="00C44E5B">
      <w:pPr>
        <w:keepNext/>
        <w:keepLines/>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62FA944F" w14:textId="77777777" w:rsidR="00C44E5B" w:rsidRPr="00F75AC8" w:rsidRDefault="00C44E5B" w:rsidP="00C44E5B">
      <w:pPr>
        <w:numPr>
          <w:ilvl w:val="12"/>
          <w:numId w:val="0"/>
        </w:numPr>
        <w:tabs>
          <w:tab w:val="left" w:pos="0"/>
          <w:tab w:val="left" w:pos="274"/>
          <w:tab w:val="left" w:pos="806"/>
          <w:tab w:val="left" w:pos="1440"/>
          <w:tab w:val="left" w:pos="1530"/>
          <w:tab w:val="left" w:pos="1620"/>
          <w:tab w:val="left" w:pos="2074"/>
        </w:tabs>
        <w:autoSpaceDE w:val="0"/>
        <w:autoSpaceDN w:val="0"/>
        <w:adjustRightInd w:val="0"/>
        <w:spacing w:after="0" w:line="240" w:lineRule="auto"/>
        <w:rPr>
          <w:color w:val="auto"/>
        </w:rPr>
      </w:pPr>
      <w:r w:rsidRPr="00F75AC8">
        <w:rPr>
          <w:color w:val="auto"/>
        </w:rPr>
        <w:t>IP 71111.17T, “Evaluations of Changes, Tests and Experiments”</w:t>
      </w:r>
    </w:p>
    <w:p w14:paraId="421891AF" w14:textId="77777777" w:rsidR="00C44E5B" w:rsidRPr="00F75AC8" w:rsidRDefault="00C44E5B" w:rsidP="00C44E5B">
      <w:pPr>
        <w:numPr>
          <w:ilvl w:val="12"/>
          <w:numId w:val="0"/>
        </w:numPr>
        <w:tabs>
          <w:tab w:val="left" w:pos="0"/>
          <w:tab w:val="left" w:pos="274"/>
          <w:tab w:val="left" w:pos="806"/>
          <w:tab w:val="left" w:pos="1440"/>
          <w:tab w:val="left" w:pos="1530"/>
          <w:tab w:val="left" w:pos="1620"/>
          <w:tab w:val="left" w:pos="2074"/>
        </w:tabs>
        <w:autoSpaceDE w:val="0"/>
        <w:autoSpaceDN w:val="0"/>
        <w:adjustRightInd w:val="0"/>
        <w:spacing w:after="0" w:line="240" w:lineRule="auto"/>
        <w:rPr>
          <w:color w:val="auto"/>
        </w:rPr>
      </w:pPr>
    </w:p>
    <w:p w14:paraId="4399D17F" w14:textId="77777777" w:rsidR="00C44E5B" w:rsidRPr="00F75AC8" w:rsidRDefault="00C44E5B" w:rsidP="00C44E5B">
      <w:pPr>
        <w:numPr>
          <w:ilvl w:val="12"/>
          <w:numId w:val="0"/>
        </w:numPr>
        <w:tabs>
          <w:tab w:val="left" w:pos="0"/>
          <w:tab w:val="left" w:pos="274"/>
          <w:tab w:val="left" w:pos="806"/>
          <w:tab w:val="left" w:pos="1440"/>
          <w:tab w:val="left" w:pos="1530"/>
          <w:tab w:val="left" w:pos="1620"/>
          <w:tab w:val="left" w:pos="2074"/>
        </w:tabs>
        <w:autoSpaceDE w:val="0"/>
        <w:autoSpaceDN w:val="0"/>
        <w:adjustRightInd w:val="0"/>
        <w:spacing w:after="0" w:line="240" w:lineRule="auto"/>
        <w:rPr>
          <w:color w:val="auto"/>
        </w:rPr>
      </w:pPr>
      <w:r w:rsidRPr="00F75AC8">
        <w:rPr>
          <w:color w:val="auto"/>
        </w:rPr>
        <w:t>IP 71111.18, “Plant Modifications”</w:t>
      </w:r>
    </w:p>
    <w:p w14:paraId="7F06D6B1" w14:textId="77777777" w:rsidR="00C44E5B" w:rsidRPr="00F75AC8" w:rsidRDefault="00C44E5B" w:rsidP="00BB0950">
      <w:pPr>
        <w:numPr>
          <w:ilvl w:val="12"/>
          <w:numId w:val="0"/>
        </w:numPr>
        <w:tabs>
          <w:tab w:val="left" w:pos="0"/>
          <w:tab w:val="left" w:pos="274"/>
          <w:tab w:val="left" w:pos="806"/>
          <w:tab w:val="left" w:pos="1440"/>
          <w:tab w:val="left" w:pos="1530"/>
          <w:tab w:val="left" w:pos="1620"/>
          <w:tab w:val="left" w:pos="2074"/>
        </w:tabs>
        <w:autoSpaceDE w:val="0"/>
        <w:autoSpaceDN w:val="0"/>
        <w:adjustRightInd w:val="0"/>
        <w:spacing w:after="0" w:line="240" w:lineRule="auto"/>
        <w:rPr>
          <w:color w:val="auto"/>
        </w:rPr>
      </w:pPr>
    </w:p>
    <w:p w14:paraId="4467312C" w14:textId="1ED8DA40" w:rsidR="00C44E5B" w:rsidRDefault="00C44E5B" w:rsidP="00C44E5B">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IP 71111.21M, “Design Bases Assurance Inspection (Teams)”</w:t>
      </w:r>
    </w:p>
    <w:p w14:paraId="00397AEF" w14:textId="382DC059" w:rsidR="00BB0950" w:rsidRDefault="00BB0950" w:rsidP="00C44E5B">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76E484C0" w14:textId="77777777" w:rsidR="00BB0950" w:rsidRPr="00F75AC8" w:rsidRDefault="00BB0950" w:rsidP="00BB0950">
      <w:pPr>
        <w:keepNext/>
        <w:keepLines/>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IP 71152, “Problem Identification and Resolution”</w:t>
      </w:r>
    </w:p>
    <w:p w14:paraId="4E38DF8A" w14:textId="77777777" w:rsidR="00BB0950" w:rsidRPr="00F75AC8" w:rsidRDefault="00BB0950" w:rsidP="00C44E5B">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p>
    <w:p w14:paraId="45D63BFA" w14:textId="77777777" w:rsidR="00C44E5B" w:rsidRPr="00F75AC8" w:rsidRDefault="00C44E5B" w:rsidP="00C44E5B">
      <w:pPr>
        <w:numPr>
          <w:ilvl w:val="12"/>
          <w:numId w:val="0"/>
        </w:numPr>
        <w:tabs>
          <w:tab w:val="left" w:pos="274"/>
          <w:tab w:val="left" w:pos="806"/>
          <w:tab w:val="left" w:pos="1440"/>
          <w:tab w:val="left" w:pos="2074"/>
        </w:tabs>
        <w:autoSpaceDE w:val="0"/>
        <w:autoSpaceDN w:val="0"/>
        <w:adjustRightInd w:val="0"/>
        <w:spacing w:after="0" w:line="240" w:lineRule="auto"/>
        <w:jc w:val="center"/>
        <w:rPr>
          <w:color w:val="auto"/>
        </w:rPr>
      </w:pPr>
    </w:p>
    <w:p w14:paraId="7766EFB2" w14:textId="108517D2" w:rsidR="0028039A" w:rsidRPr="00F75AC8" w:rsidRDefault="00C44E5B" w:rsidP="0046245A">
      <w:pPr>
        <w:numPr>
          <w:ilvl w:val="12"/>
          <w:numId w:val="0"/>
        </w:numPr>
        <w:tabs>
          <w:tab w:val="left" w:pos="274"/>
          <w:tab w:val="left" w:pos="806"/>
          <w:tab w:val="left" w:pos="1440"/>
          <w:tab w:val="left" w:pos="2074"/>
        </w:tabs>
        <w:autoSpaceDE w:val="0"/>
        <w:autoSpaceDN w:val="0"/>
        <w:adjustRightInd w:val="0"/>
        <w:spacing w:after="0" w:line="240" w:lineRule="auto"/>
        <w:jc w:val="center"/>
        <w:rPr>
          <w:color w:val="auto"/>
        </w:rPr>
      </w:pPr>
      <w:r w:rsidRPr="00F75AC8">
        <w:rPr>
          <w:color w:val="auto"/>
        </w:rPr>
        <w:t>END</w:t>
      </w:r>
    </w:p>
    <w:p w14:paraId="21E443D5" w14:textId="54F2B3A7" w:rsidR="00C44E5B" w:rsidRPr="00E87B70" w:rsidRDefault="00C44E5B" w:rsidP="007F272C">
      <w:pPr>
        <w:rPr>
          <w:rFonts w:eastAsia="Times New Roman"/>
          <w:color w:val="auto"/>
        </w:rPr>
        <w:sectPr w:rsidR="00C44E5B" w:rsidRPr="00E87B70" w:rsidSect="00696E76">
          <w:footerReference w:type="default" r:id="rId24"/>
          <w:footerReference w:type="first" r:id="rId25"/>
          <w:pgSz w:w="12240" w:h="15840" w:code="1"/>
          <w:pgMar w:top="1440" w:right="1440" w:bottom="1440" w:left="1440" w:header="720" w:footer="720" w:gutter="0"/>
          <w:paperSrc w:first="259" w:other="260"/>
          <w:cols w:space="720"/>
          <w:docGrid w:linePitch="299"/>
        </w:sectPr>
      </w:pPr>
    </w:p>
    <w:p w14:paraId="66924222" w14:textId="2AABB86F"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0"/>
        <w:rPr>
          <w:color w:val="auto"/>
        </w:rPr>
      </w:pPr>
      <w:bookmarkStart w:id="10" w:name="_Toc166392890"/>
      <w:bookmarkStart w:id="11" w:name="_Toc166462813"/>
      <w:bookmarkStart w:id="12" w:name="_Toc168390786"/>
      <w:bookmarkStart w:id="13" w:name="_Toc168390861"/>
      <w:bookmarkStart w:id="14" w:name="_Toc168393146"/>
      <w:bookmarkStart w:id="15" w:name="_Toc168393299"/>
      <w:bookmarkStart w:id="16" w:name="_Toc168393404"/>
      <w:bookmarkStart w:id="17" w:name="_Toc168911238"/>
      <w:bookmarkStart w:id="18" w:name="_Toc168911467"/>
      <w:bookmarkStart w:id="19" w:name="_Toc192323324"/>
      <w:bookmarkStart w:id="20" w:name="_Toc193523661"/>
      <w:bookmarkStart w:id="21" w:name="_Toc237151135"/>
      <w:r w:rsidRPr="00BC4DA2">
        <w:rPr>
          <w:color w:val="auto"/>
        </w:rPr>
        <w:lastRenderedPageBreak/>
        <w:t xml:space="preserve">Attachment 1 – Revision History </w:t>
      </w:r>
      <w:bookmarkEnd w:id="10"/>
      <w:bookmarkEnd w:id="11"/>
      <w:bookmarkEnd w:id="12"/>
      <w:bookmarkEnd w:id="13"/>
      <w:bookmarkEnd w:id="14"/>
      <w:bookmarkEnd w:id="15"/>
      <w:bookmarkEnd w:id="16"/>
      <w:bookmarkEnd w:id="17"/>
      <w:bookmarkEnd w:id="18"/>
      <w:bookmarkEnd w:id="19"/>
      <w:bookmarkEnd w:id="20"/>
      <w:bookmarkEnd w:id="21"/>
      <w:r w:rsidRPr="00BC4DA2">
        <w:rPr>
          <w:color w:val="auto"/>
        </w:rPr>
        <w:t>for TI 2515/194</w:t>
      </w:r>
    </w:p>
    <w:tbl>
      <w:tblPr>
        <w:tblpPr w:leftFromText="180" w:rightFromText="180" w:vertAnchor="text" w:horzAnchor="page" w:tblpX="1315" w:tblpY="169"/>
        <w:tblW w:w="13851" w:type="dxa"/>
        <w:tblLayout w:type="fixed"/>
        <w:tblCellMar>
          <w:left w:w="120" w:type="dxa"/>
          <w:right w:w="120" w:type="dxa"/>
        </w:tblCellMar>
        <w:tblLook w:val="0000" w:firstRow="0" w:lastRow="0" w:firstColumn="0" w:lastColumn="0" w:noHBand="0" w:noVBand="0"/>
      </w:tblPr>
      <w:tblGrid>
        <w:gridCol w:w="1521"/>
        <w:gridCol w:w="1800"/>
        <w:gridCol w:w="4770"/>
        <w:gridCol w:w="2880"/>
        <w:gridCol w:w="2880"/>
      </w:tblGrid>
      <w:tr w:rsidR="00087C15" w:rsidRPr="00E87B70" w14:paraId="092401C3" w14:textId="5B7F7776" w:rsidTr="00455979">
        <w:trPr>
          <w:trHeight w:val="826"/>
        </w:trPr>
        <w:tc>
          <w:tcPr>
            <w:tcW w:w="1521" w:type="dxa"/>
            <w:tcBorders>
              <w:top w:val="single" w:sz="7" w:space="0" w:color="000000"/>
              <w:left w:val="single" w:sz="7" w:space="0" w:color="000000"/>
              <w:bottom w:val="single" w:sz="7" w:space="0" w:color="000000"/>
              <w:right w:val="single" w:sz="7" w:space="0" w:color="000000"/>
            </w:tcBorders>
          </w:tcPr>
          <w:p w14:paraId="13FFF509" w14:textId="634FF2C6"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5D681636" w14:textId="5B757470"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color w:val="auto"/>
              </w:rPr>
            </w:pPr>
            <w:r w:rsidRPr="00BC4DA2">
              <w:rPr>
                <w:color w:val="auto"/>
              </w:rPr>
              <w:t>Accession Number</w:t>
            </w:r>
          </w:p>
          <w:p w14:paraId="7D28FB71" w14:textId="6E87A6CC"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color w:val="auto"/>
              </w:rPr>
            </w:pPr>
            <w:r w:rsidRPr="00BC4DA2">
              <w:rPr>
                <w:color w:val="auto"/>
              </w:rPr>
              <w:t>Issue Date</w:t>
            </w:r>
          </w:p>
          <w:p w14:paraId="2843187C" w14:textId="3677D38A"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color w:val="auto"/>
              </w:rPr>
            </w:pPr>
            <w:r w:rsidRPr="00BC4DA2">
              <w:rPr>
                <w:color w:val="auto"/>
              </w:rPr>
              <w:t>Change Notice</w:t>
            </w:r>
          </w:p>
        </w:tc>
        <w:tc>
          <w:tcPr>
            <w:tcW w:w="4770" w:type="dxa"/>
            <w:tcBorders>
              <w:top w:val="single" w:sz="7" w:space="0" w:color="000000"/>
              <w:left w:val="single" w:sz="7" w:space="0" w:color="000000"/>
              <w:bottom w:val="single" w:sz="7" w:space="0" w:color="000000"/>
              <w:right w:val="single" w:sz="7" w:space="0" w:color="000000"/>
            </w:tcBorders>
          </w:tcPr>
          <w:p w14:paraId="310F1F65" w14:textId="166B8D78"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color w:val="auto"/>
              </w:rPr>
            </w:pPr>
            <w:r w:rsidRPr="00BC4DA2">
              <w:rPr>
                <w:color w:val="auto"/>
              </w:rPr>
              <w:t>Description of Change</w:t>
            </w:r>
          </w:p>
        </w:tc>
        <w:tc>
          <w:tcPr>
            <w:tcW w:w="2880" w:type="dxa"/>
            <w:tcBorders>
              <w:top w:val="single" w:sz="7" w:space="0" w:color="000000"/>
              <w:left w:val="single" w:sz="7" w:space="0" w:color="000000"/>
              <w:bottom w:val="single" w:sz="7" w:space="0" w:color="000000"/>
              <w:right w:val="single" w:sz="7" w:space="0" w:color="000000"/>
            </w:tcBorders>
          </w:tcPr>
          <w:p w14:paraId="2C343112" w14:textId="3BD2FD02"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Description of Training Required and Completion Date</w:t>
            </w:r>
          </w:p>
        </w:tc>
        <w:tc>
          <w:tcPr>
            <w:tcW w:w="2880" w:type="dxa"/>
            <w:tcBorders>
              <w:top w:val="single" w:sz="7" w:space="0" w:color="000000"/>
              <w:left w:val="single" w:sz="7" w:space="0" w:color="000000"/>
              <w:bottom w:val="single" w:sz="7" w:space="0" w:color="000000"/>
              <w:right w:val="single" w:sz="7" w:space="0" w:color="000000"/>
            </w:tcBorders>
          </w:tcPr>
          <w:p w14:paraId="694B4F09" w14:textId="1AA8DEFE"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Comment Resolution and Closed Feedback Form Accession Number (Pre</w:t>
            </w:r>
            <w:r w:rsidR="00D02ED2" w:rsidRPr="00BC4DA2">
              <w:rPr>
                <w:color w:val="auto"/>
              </w:rPr>
              <w:noBreakHyphen/>
            </w:r>
            <w:r w:rsidRPr="00BC4DA2">
              <w:rPr>
                <w:color w:val="auto"/>
              </w:rPr>
              <w:t>Decisional, Non</w:t>
            </w:r>
            <w:r w:rsidR="00D02ED2" w:rsidRPr="00BC4DA2">
              <w:rPr>
                <w:color w:val="auto"/>
              </w:rPr>
              <w:noBreakHyphen/>
            </w:r>
            <w:r w:rsidRPr="00BC4DA2">
              <w:rPr>
                <w:color w:val="auto"/>
              </w:rPr>
              <w:t>Public</w:t>
            </w:r>
            <w:r w:rsidR="00A63F8B" w:rsidRPr="00E87B70">
              <w:rPr>
                <w:rFonts w:eastAsia="Times New Roman"/>
                <w:color w:val="auto"/>
              </w:rPr>
              <w:t xml:space="preserve"> Information</w:t>
            </w:r>
            <w:r w:rsidRPr="00BC4DA2">
              <w:rPr>
                <w:color w:val="auto"/>
              </w:rPr>
              <w:t>)</w:t>
            </w:r>
          </w:p>
        </w:tc>
      </w:tr>
      <w:tr w:rsidR="00087C15" w:rsidRPr="00E87B70" w14:paraId="3A48FF3E" w14:textId="6BB37300" w:rsidTr="00455979">
        <w:trPr>
          <w:trHeight w:val="796"/>
        </w:trPr>
        <w:tc>
          <w:tcPr>
            <w:tcW w:w="1521" w:type="dxa"/>
            <w:tcBorders>
              <w:top w:val="single" w:sz="7" w:space="0" w:color="000000"/>
              <w:left w:val="single" w:sz="7" w:space="0" w:color="000000"/>
              <w:bottom w:val="single" w:sz="7" w:space="0" w:color="000000"/>
              <w:right w:val="single" w:sz="7" w:space="0" w:color="000000"/>
            </w:tcBorders>
          </w:tcPr>
          <w:p w14:paraId="456DD39C" w14:textId="4416C4C1" w:rsidR="00F94FE0" w:rsidRPr="00BC4DA2" w:rsidRDefault="00F94FE0"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p>
        </w:tc>
        <w:tc>
          <w:tcPr>
            <w:tcW w:w="1800" w:type="dxa"/>
            <w:tcBorders>
              <w:top w:val="single" w:sz="7" w:space="0" w:color="000000"/>
              <w:left w:val="single" w:sz="7" w:space="0" w:color="000000"/>
              <w:bottom w:val="single" w:sz="7" w:space="0" w:color="000000"/>
              <w:right w:val="single" w:sz="7" w:space="0" w:color="000000"/>
            </w:tcBorders>
          </w:tcPr>
          <w:p w14:paraId="2814FE01" w14:textId="2F15A175" w:rsidR="00F94FE0" w:rsidRPr="00BC4DA2" w:rsidRDefault="00F94FE0"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ML17220A253</w:t>
            </w:r>
          </w:p>
          <w:p w14:paraId="48612CBA" w14:textId="0593AFA3" w:rsidR="00F94FE0" w:rsidRPr="00BC4DA2" w:rsidRDefault="00F94FE0"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DRAFT</w:t>
            </w:r>
          </w:p>
          <w:p w14:paraId="215BE376" w14:textId="753D96F4" w:rsidR="00F94FE0" w:rsidRPr="00BC4DA2" w:rsidRDefault="00F94FE0"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CN 17-XXX</w:t>
            </w:r>
          </w:p>
        </w:tc>
        <w:tc>
          <w:tcPr>
            <w:tcW w:w="4770" w:type="dxa"/>
            <w:tcBorders>
              <w:top w:val="single" w:sz="7" w:space="0" w:color="000000"/>
              <w:left w:val="single" w:sz="7" w:space="0" w:color="000000"/>
              <w:bottom w:val="single" w:sz="7" w:space="0" w:color="000000"/>
              <w:right w:val="single" w:sz="7" w:space="0" w:color="000000"/>
            </w:tcBorders>
          </w:tcPr>
          <w:p w14:paraId="5D31ECE6" w14:textId="42CA72B4" w:rsidR="00F94FE0" w:rsidRPr="00BC4DA2" w:rsidRDefault="00725C54"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Draft version of the TI was made public to share with industry during a public meeting held on August 15, 2017.</w:t>
            </w:r>
          </w:p>
        </w:tc>
        <w:tc>
          <w:tcPr>
            <w:tcW w:w="2880" w:type="dxa"/>
            <w:tcBorders>
              <w:top w:val="single" w:sz="7" w:space="0" w:color="000000"/>
              <w:left w:val="single" w:sz="7" w:space="0" w:color="000000"/>
              <w:bottom w:val="single" w:sz="7" w:space="0" w:color="000000"/>
              <w:right w:val="single" w:sz="7" w:space="0" w:color="000000"/>
            </w:tcBorders>
          </w:tcPr>
          <w:p w14:paraId="5F5A14E3" w14:textId="71CC3C02" w:rsidR="00F94FE0" w:rsidRPr="00BC4DA2" w:rsidRDefault="00547C21"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E87B70">
              <w:rPr>
                <w:rFonts w:eastAsia="Times New Roman"/>
                <w:color w:val="auto"/>
              </w:rPr>
              <w:t>N/A</w:t>
            </w:r>
          </w:p>
        </w:tc>
        <w:tc>
          <w:tcPr>
            <w:tcW w:w="2880" w:type="dxa"/>
            <w:tcBorders>
              <w:top w:val="single" w:sz="7" w:space="0" w:color="000000"/>
              <w:left w:val="single" w:sz="7" w:space="0" w:color="000000"/>
              <w:bottom w:val="single" w:sz="7" w:space="0" w:color="000000"/>
              <w:right w:val="single" w:sz="7" w:space="0" w:color="000000"/>
            </w:tcBorders>
          </w:tcPr>
          <w:p w14:paraId="1DE0206F" w14:textId="638B2265" w:rsidR="00F94FE0" w:rsidRPr="00BC4DA2" w:rsidRDefault="00F94FE0"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ML17158B437</w:t>
            </w:r>
          </w:p>
        </w:tc>
      </w:tr>
      <w:tr w:rsidR="00087C15" w:rsidRPr="00E87B70" w14:paraId="7969576E" w14:textId="28923853" w:rsidTr="00455979">
        <w:trPr>
          <w:trHeight w:val="1368"/>
        </w:trPr>
        <w:tc>
          <w:tcPr>
            <w:tcW w:w="1521" w:type="dxa"/>
            <w:tcBorders>
              <w:top w:val="single" w:sz="7" w:space="0" w:color="000000"/>
              <w:left w:val="single" w:sz="7" w:space="0" w:color="000000"/>
              <w:bottom w:val="single" w:sz="7" w:space="0" w:color="000000"/>
              <w:right w:val="single" w:sz="7" w:space="0" w:color="000000"/>
            </w:tcBorders>
          </w:tcPr>
          <w:p w14:paraId="4564421F" w14:textId="5E4FBFEF"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p>
        </w:tc>
        <w:tc>
          <w:tcPr>
            <w:tcW w:w="1800" w:type="dxa"/>
            <w:tcBorders>
              <w:top w:val="single" w:sz="7" w:space="0" w:color="000000"/>
              <w:left w:val="single" w:sz="7" w:space="0" w:color="000000"/>
              <w:bottom w:val="single" w:sz="7" w:space="0" w:color="000000"/>
              <w:right w:val="single" w:sz="7" w:space="0" w:color="000000"/>
            </w:tcBorders>
          </w:tcPr>
          <w:p w14:paraId="32498684" w14:textId="23ACF90D"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ML17137A416</w:t>
            </w:r>
          </w:p>
          <w:p w14:paraId="49BA34F8" w14:textId="1CC2E1C4" w:rsidR="004D7BFB" w:rsidRPr="00BC4DA2" w:rsidRDefault="00725C54"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10/31/2017</w:t>
            </w:r>
          </w:p>
          <w:p w14:paraId="078EDEB8" w14:textId="7650F353"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CN 17</w:t>
            </w:r>
            <w:r w:rsidR="00D02ED2" w:rsidRPr="00BC4DA2">
              <w:rPr>
                <w:color w:val="auto"/>
              </w:rPr>
              <w:noBreakHyphen/>
            </w:r>
            <w:r w:rsidR="00725C54" w:rsidRPr="00BC4DA2">
              <w:rPr>
                <w:color w:val="auto"/>
              </w:rPr>
              <w:t>024</w:t>
            </w:r>
          </w:p>
        </w:tc>
        <w:tc>
          <w:tcPr>
            <w:tcW w:w="4770" w:type="dxa"/>
            <w:tcBorders>
              <w:top w:val="single" w:sz="7" w:space="0" w:color="000000"/>
              <w:left w:val="single" w:sz="7" w:space="0" w:color="000000"/>
              <w:bottom w:val="single" w:sz="7" w:space="0" w:color="000000"/>
              <w:right w:val="single" w:sz="7" w:space="0" w:color="000000"/>
            </w:tcBorders>
          </w:tcPr>
          <w:p w14:paraId="24EAB555" w14:textId="4705AE8B" w:rsidR="004D7BFB" w:rsidRPr="00E87B70"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BC4DA2">
              <w:rPr>
                <w:color w:val="auto"/>
              </w:rPr>
              <w:t>Initial issuance.  Researched commitments for the last four years and found none. This Temporary Instruction (TI) applies to the holders of operating licenses for operating nuclear power reactors who have implemented actions to protect against open phase conditions (OPCs). This TI is to be performed at all current operating plants with the exception of Seabrook Station, Unit 1, plants seeking NRC approval in accordance with 10 CFR 50.90, and sites that have informed the NRC of their intent to decommission prior to 01/30/2020.</w:t>
            </w:r>
          </w:p>
          <w:p w14:paraId="5B3B497B" w14:textId="4005F006" w:rsidR="00A63F8B" w:rsidRPr="00E87B70" w:rsidRDefault="00A63F8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p>
          <w:p w14:paraId="391CDA69" w14:textId="1D44461B" w:rsidR="00A63F8B" w:rsidRPr="00E87B70" w:rsidRDefault="00A63F8B" w:rsidP="00EF1D2D">
            <w:pPr>
              <w:autoSpaceDE w:val="0"/>
              <w:autoSpaceDN w:val="0"/>
              <w:adjustRightInd w:val="0"/>
              <w:spacing w:after="0" w:line="240" w:lineRule="auto"/>
              <w:rPr>
                <w:color w:val="auto"/>
              </w:rPr>
            </w:pPr>
            <w:r w:rsidRPr="00E87B70">
              <w:rPr>
                <w:rFonts w:eastAsia="Times New Roman"/>
                <w:color w:val="auto"/>
              </w:rPr>
              <w:t xml:space="preserve">CA Note:  </w:t>
            </w:r>
            <w:r w:rsidRPr="00E87B70">
              <w:rPr>
                <w:color w:val="auto"/>
              </w:rPr>
              <w:t xml:space="preserve">Initiation of Temporary Instruction 2515/194 To Inspect Implementation of Industry Initiative Associated </w:t>
            </w:r>
            <w:r w:rsidR="00EC56A2" w:rsidRPr="00E87B70">
              <w:rPr>
                <w:color w:val="auto"/>
              </w:rPr>
              <w:t>w</w:t>
            </w:r>
            <w:r w:rsidRPr="00E87B70">
              <w:rPr>
                <w:color w:val="auto"/>
              </w:rPr>
              <w:t>ith Open</w:t>
            </w:r>
          </w:p>
          <w:p w14:paraId="0F02FD68" w14:textId="6F8C13F9" w:rsidR="00A63F8B" w:rsidRPr="00BC4DA2" w:rsidRDefault="00A63F8B" w:rsidP="00BC4DA2">
            <w:pPr>
              <w:autoSpaceDE w:val="0"/>
              <w:autoSpaceDN w:val="0"/>
              <w:adjustRightInd w:val="0"/>
              <w:spacing w:after="0" w:line="240" w:lineRule="auto"/>
              <w:rPr>
                <w:color w:val="auto"/>
              </w:rPr>
            </w:pPr>
            <w:r w:rsidRPr="00E87B70">
              <w:rPr>
                <w:color w:val="auto"/>
              </w:rPr>
              <w:t xml:space="preserve">Phase Condition Design Vulnerabilities </w:t>
            </w:r>
            <w:r w:rsidR="00EC56A2" w:rsidRPr="00E87B70">
              <w:rPr>
                <w:color w:val="auto"/>
              </w:rPr>
              <w:t>i</w:t>
            </w:r>
            <w:r w:rsidRPr="00E87B70">
              <w:rPr>
                <w:color w:val="auto"/>
              </w:rPr>
              <w:t xml:space="preserve">n Electric Power Systems </w:t>
            </w:r>
            <w:r w:rsidRPr="00E87B70">
              <w:rPr>
                <w:rFonts w:eastAsia="Times New Roman"/>
                <w:color w:val="auto"/>
              </w:rPr>
              <w:t>ML17240A034</w:t>
            </w:r>
          </w:p>
        </w:tc>
        <w:tc>
          <w:tcPr>
            <w:tcW w:w="2880" w:type="dxa"/>
            <w:tcBorders>
              <w:top w:val="single" w:sz="7" w:space="0" w:color="000000"/>
              <w:left w:val="single" w:sz="7" w:space="0" w:color="000000"/>
              <w:bottom w:val="single" w:sz="7" w:space="0" w:color="000000"/>
              <w:right w:val="single" w:sz="7" w:space="0" w:color="000000"/>
            </w:tcBorders>
          </w:tcPr>
          <w:p w14:paraId="00C039FB" w14:textId="55450CEA"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It is expected that this inspection will be performed by the regional electrical engineering specialist or contractors who are   knowledgeable in electrical power system design and analyses for nuclear power reactors. However, a specialized brief training on the OPCs will be provided by NRR/DE/EEOB staff prior to 10/31/17.</w:t>
            </w:r>
          </w:p>
        </w:tc>
        <w:tc>
          <w:tcPr>
            <w:tcW w:w="2880" w:type="dxa"/>
            <w:tcBorders>
              <w:top w:val="single" w:sz="7" w:space="0" w:color="000000"/>
              <w:left w:val="single" w:sz="7" w:space="0" w:color="000000"/>
              <w:bottom w:val="single" w:sz="7" w:space="0" w:color="000000"/>
              <w:right w:val="single" w:sz="7" w:space="0" w:color="000000"/>
            </w:tcBorders>
          </w:tcPr>
          <w:p w14:paraId="697CF253" w14:textId="7B3B2F4B" w:rsidR="004D7BFB" w:rsidRPr="00BC4DA2" w:rsidRDefault="004D7BF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BC4DA2">
              <w:rPr>
                <w:color w:val="auto"/>
              </w:rPr>
              <w:t>ML17158B437</w:t>
            </w:r>
          </w:p>
        </w:tc>
      </w:tr>
    </w:tbl>
    <w:p w14:paraId="32558909" w14:textId="3FF7B4B2" w:rsidR="00BE182F" w:rsidRDefault="00BE182F" w:rsidP="00BC4DA2">
      <w:pPr>
        <w:spacing w:after="0" w:line="240" w:lineRule="auto"/>
        <w:rPr>
          <w:color w:val="auto"/>
        </w:rPr>
      </w:pPr>
    </w:p>
    <w:p w14:paraId="1CDBF31F" w14:textId="77777777" w:rsidR="00BC4DA2" w:rsidRPr="00E87B70" w:rsidRDefault="00BC4DA2" w:rsidP="00BC4DA2">
      <w:pPr>
        <w:spacing w:after="0" w:line="240" w:lineRule="auto"/>
        <w:rPr>
          <w:color w:val="auto"/>
        </w:rPr>
      </w:pPr>
    </w:p>
    <w:tbl>
      <w:tblPr>
        <w:tblpPr w:leftFromText="180" w:rightFromText="180" w:vertAnchor="text" w:horzAnchor="page" w:tblpX="1315" w:tblpY="169"/>
        <w:tblW w:w="13851" w:type="dxa"/>
        <w:tblLayout w:type="fixed"/>
        <w:tblCellMar>
          <w:left w:w="120" w:type="dxa"/>
          <w:right w:w="120" w:type="dxa"/>
        </w:tblCellMar>
        <w:tblLook w:val="0000" w:firstRow="0" w:lastRow="0" w:firstColumn="0" w:lastColumn="0" w:noHBand="0" w:noVBand="0"/>
      </w:tblPr>
      <w:tblGrid>
        <w:gridCol w:w="1521"/>
        <w:gridCol w:w="1800"/>
        <w:gridCol w:w="4680"/>
        <w:gridCol w:w="2970"/>
        <w:gridCol w:w="2880"/>
      </w:tblGrid>
      <w:tr w:rsidR="00087C15" w:rsidRPr="00E87B70" w14:paraId="7E72CDAB" w14:textId="77777777" w:rsidTr="00455979">
        <w:trPr>
          <w:trHeight w:val="1368"/>
        </w:trPr>
        <w:tc>
          <w:tcPr>
            <w:tcW w:w="1521" w:type="dxa"/>
            <w:tcBorders>
              <w:top w:val="single" w:sz="7" w:space="0" w:color="000000"/>
              <w:left w:val="single" w:sz="7" w:space="0" w:color="000000"/>
              <w:bottom w:val="single" w:sz="7" w:space="0" w:color="000000"/>
              <w:right w:val="single" w:sz="7" w:space="0" w:color="000000"/>
            </w:tcBorders>
          </w:tcPr>
          <w:p w14:paraId="464816AA" w14:textId="07DD1B67" w:rsidR="00BE182F" w:rsidRPr="00087C15" w:rsidRDefault="00BE182F" w:rsidP="00BE1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lastRenderedPageBreak/>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4870F4F8" w14:textId="77777777" w:rsidR="00BE182F" w:rsidRPr="00E87B70" w:rsidRDefault="00BE182F" w:rsidP="00BE1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eastAsia="Times New Roman"/>
                <w:color w:val="auto"/>
              </w:rPr>
            </w:pPr>
            <w:r w:rsidRPr="00E87B70">
              <w:rPr>
                <w:rFonts w:eastAsia="Times New Roman"/>
                <w:color w:val="auto"/>
              </w:rPr>
              <w:t>Accession Number</w:t>
            </w:r>
          </w:p>
          <w:p w14:paraId="3072A18E" w14:textId="77777777" w:rsidR="00BE182F" w:rsidRPr="00E87B70" w:rsidRDefault="00BE182F" w:rsidP="00BE1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eastAsia="Times New Roman"/>
                <w:color w:val="auto"/>
              </w:rPr>
            </w:pPr>
            <w:r w:rsidRPr="00E87B70">
              <w:rPr>
                <w:rFonts w:eastAsia="Times New Roman"/>
                <w:color w:val="auto"/>
              </w:rPr>
              <w:t>Issue Date</w:t>
            </w:r>
          </w:p>
          <w:p w14:paraId="569A5245" w14:textId="38AC9C7A" w:rsidR="00BE182F" w:rsidRPr="00087C15" w:rsidRDefault="00BE182F" w:rsidP="00BE1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Change Notice</w:t>
            </w:r>
          </w:p>
        </w:tc>
        <w:tc>
          <w:tcPr>
            <w:tcW w:w="4680" w:type="dxa"/>
            <w:tcBorders>
              <w:top w:val="single" w:sz="7" w:space="0" w:color="000000"/>
              <w:left w:val="single" w:sz="7" w:space="0" w:color="000000"/>
              <w:bottom w:val="single" w:sz="7" w:space="0" w:color="000000"/>
              <w:right w:val="single" w:sz="7" w:space="0" w:color="000000"/>
            </w:tcBorders>
          </w:tcPr>
          <w:p w14:paraId="79530B16" w14:textId="50FBD0A2" w:rsidR="00BE182F" w:rsidRPr="00087C15" w:rsidRDefault="00BE182F" w:rsidP="00BE1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Description of Change</w:t>
            </w:r>
          </w:p>
        </w:tc>
        <w:tc>
          <w:tcPr>
            <w:tcW w:w="2970" w:type="dxa"/>
            <w:tcBorders>
              <w:top w:val="single" w:sz="7" w:space="0" w:color="000000"/>
              <w:left w:val="single" w:sz="7" w:space="0" w:color="000000"/>
              <w:bottom w:val="single" w:sz="7" w:space="0" w:color="000000"/>
              <w:right w:val="single" w:sz="7" w:space="0" w:color="000000"/>
            </w:tcBorders>
          </w:tcPr>
          <w:p w14:paraId="01DD4C06" w14:textId="677FA84C" w:rsidR="00BE182F" w:rsidRPr="00087C15" w:rsidRDefault="00BE182F" w:rsidP="00BE1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E87B70">
              <w:rPr>
                <w:rFonts w:eastAsia="Times New Roman"/>
                <w:color w:val="auto"/>
              </w:rPr>
              <w:t>Description of Training Required and Completion Date</w:t>
            </w:r>
          </w:p>
        </w:tc>
        <w:tc>
          <w:tcPr>
            <w:tcW w:w="2880" w:type="dxa"/>
            <w:tcBorders>
              <w:top w:val="single" w:sz="7" w:space="0" w:color="000000"/>
              <w:left w:val="single" w:sz="7" w:space="0" w:color="000000"/>
              <w:bottom w:val="single" w:sz="7" w:space="0" w:color="000000"/>
              <w:right w:val="single" w:sz="7" w:space="0" w:color="000000"/>
            </w:tcBorders>
          </w:tcPr>
          <w:p w14:paraId="21BA2D91" w14:textId="27685675" w:rsidR="00BE182F" w:rsidRPr="00087C15" w:rsidRDefault="00BE182F" w:rsidP="00BE1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Comment Resolution and Closed Feedback Form Accession Number (Pre</w:t>
            </w:r>
            <w:r w:rsidRPr="00E87B70">
              <w:rPr>
                <w:rFonts w:eastAsia="Times New Roman"/>
                <w:color w:val="auto"/>
              </w:rPr>
              <w:noBreakHyphen/>
              <w:t>Decisional, Non</w:t>
            </w:r>
            <w:r w:rsidRPr="00E87B70">
              <w:rPr>
                <w:rFonts w:eastAsia="Times New Roman"/>
                <w:color w:val="auto"/>
              </w:rPr>
              <w:noBreakHyphen/>
              <w:t>Public Information)</w:t>
            </w:r>
          </w:p>
        </w:tc>
      </w:tr>
      <w:tr w:rsidR="00087C15" w:rsidRPr="00E87B70" w14:paraId="02B892AD" w14:textId="77777777" w:rsidTr="00BB0950">
        <w:trPr>
          <w:trHeight w:val="854"/>
        </w:trPr>
        <w:tc>
          <w:tcPr>
            <w:tcW w:w="1521" w:type="dxa"/>
            <w:tcBorders>
              <w:top w:val="single" w:sz="7" w:space="0" w:color="000000"/>
              <w:left w:val="single" w:sz="7" w:space="0" w:color="000000"/>
              <w:bottom w:val="single" w:sz="7" w:space="0" w:color="000000"/>
              <w:right w:val="single" w:sz="7" w:space="0" w:color="000000"/>
            </w:tcBorders>
          </w:tcPr>
          <w:p w14:paraId="716815A9" w14:textId="77777777" w:rsidR="00545E01" w:rsidRPr="00E87B70" w:rsidRDefault="00545E01"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p>
        </w:tc>
        <w:tc>
          <w:tcPr>
            <w:tcW w:w="1800" w:type="dxa"/>
            <w:tcBorders>
              <w:top w:val="single" w:sz="7" w:space="0" w:color="000000"/>
              <w:left w:val="single" w:sz="7" w:space="0" w:color="000000"/>
              <w:bottom w:val="single" w:sz="7" w:space="0" w:color="000000"/>
              <w:right w:val="single" w:sz="7" w:space="0" w:color="000000"/>
            </w:tcBorders>
          </w:tcPr>
          <w:p w14:paraId="06F4AB0E" w14:textId="77777777" w:rsidR="00545E01" w:rsidRDefault="00547C21"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ML20085H763</w:t>
            </w:r>
          </w:p>
          <w:p w14:paraId="4113F32C" w14:textId="3D2808D1" w:rsidR="007F272C" w:rsidRPr="00E87B70" w:rsidRDefault="007F272C"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Pr>
                <w:rFonts w:eastAsia="Times New Roman"/>
                <w:color w:val="auto"/>
              </w:rPr>
              <w:t>DRAFT</w:t>
            </w:r>
          </w:p>
        </w:tc>
        <w:tc>
          <w:tcPr>
            <w:tcW w:w="4680" w:type="dxa"/>
            <w:tcBorders>
              <w:top w:val="single" w:sz="7" w:space="0" w:color="000000"/>
              <w:left w:val="single" w:sz="7" w:space="0" w:color="000000"/>
              <w:bottom w:val="single" w:sz="7" w:space="0" w:color="000000"/>
              <w:right w:val="single" w:sz="7" w:space="0" w:color="000000"/>
            </w:tcBorders>
          </w:tcPr>
          <w:p w14:paraId="3564C5B6" w14:textId="4993FAA1" w:rsidR="00545E01" w:rsidRPr="00E87B70" w:rsidRDefault="00545E01"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Draft version of the TI was made public to share with industry during a public meeting held on April 6, 2020</w:t>
            </w:r>
          </w:p>
        </w:tc>
        <w:tc>
          <w:tcPr>
            <w:tcW w:w="2970" w:type="dxa"/>
            <w:tcBorders>
              <w:top w:val="single" w:sz="7" w:space="0" w:color="000000"/>
              <w:left w:val="single" w:sz="7" w:space="0" w:color="000000"/>
              <w:bottom w:val="single" w:sz="7" w:space="0" w:color="000000"/>
              <w:right w:val="single" w:sz="7" w:space="0" w:color="000000"/>
            </w:tcBorders>
          </w:tcPr>
          <w:p w14:paraId="7601B214" w14:textId="63DB2971" w:rsidR="00545E01" w:rsidRPr="00E87B70" w:rsidRDefault="00547C21"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E87B70">
              <w:rPr>
                <w:color w:val="auto"/>
              </w:rPr>
              <w:t xml:space="preserve">      </w:t>
            </w:r>
            <w:r w:rsidR="00545E01" w:rsidRPr="00E87B70">
              <w:rPr>
                <w:color w:val="auto"/>
              </w:rPr>
              <w:t>N/A</w:t>
            </w:r>
          </w:p>
        </w:tc>
        <w:tc>
          <w:tcPr>
            <w:tcW w:w="2880" w:type="dxa"/>
            <w:tcBorders>
              <w:top w:val="single" w:sz="7" w:space="0" w:color="000000"/>
              <w:left w:val="single" w:sz="7" w:space="0" w:color="000000"/>
              <w:bottom w:val="single" w:sz="7" w:space="0" w:color="000000"/>
              <w:right w:val="single" w:sz="7" w:space="0" w:color="000000"/>
            </w:tcBorders>
          </w:tcPr>
          <w:p w14:paraId="3A1996BD" w14:textId="74152273" w:rsidR="00545E01" w:rsidRPr="00E87B70" w:rsidRDefault="00547C21"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N/A</w:t>
            </w:r>
          </w:p>
        </w:tc>
      </w:tr>
      <w:tr w:rsidR="00087C15" w:rsidRPr="00E87B70" w14:paraId="1413D82D" w14:textId="77777777" w:rsidTr="00455979">
        <w:trPr>
          <w:trHeight w:val="1368"/>
        </w:trPr>
        <w:tc>
          <w:tcPr>
            <w:tcW w:w="1521" w:type="dxa"/>
            <w:tcBorders>
              <w:top w:val="single" w:sz="7" w:space="0" w:color="000000"/>
              <w:left w:val="single" w:sz="7" w:space="0" w:color="000000"/>
              <w:bottom w:val="single" w:sz="7" w:space="0" w:color="000000"/>
              <w:right w:val="single" w:sz="7" w:space="0" w:color="000000"/>
            </w:tcBorders>
          </w:tcPr>
          <w:p w14:paraId="77A841C5" w14:textId="77777777" w:rsidR="0034277C" w:rsidRPr="00E87B70" w:rsidRDefault="0034277C"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p>
        </w:tc>
        <w:tc>
          <w:tcPr>
            <w:tcW w:w="1800" w:type="dxa"/>
            <w:tcBorders>
              <w:top w:val="single" w:sz="7" w:space="0" w:color="000000"/>
              <w:left w:val="single" w:sz="7" w:space="0" w:color="000000"/>
              <w:bottom w:val="single" w:sz="7" w:space="0" w:color="000000"/>
              <w:right w:val="single" w:sz="7" w:space="0" w:color="000000"/>
            </w:tcBorders>
          </w:tcPr>
          <w:p w14:paraId="79CBC9C6" w14:textId="77777777" w:rsidR="0034277C" w:rsidRDefault="00CA3EF9"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ML19339D067</w:t>
            </w:r>
          </w:p>
          <w:p w14:paraId="5E62A3A3" w14:textId="77777777" w:rsidR="00455979" w:rsidRDefault="00455979"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Pr>
                <w:rFonts w:eastAsia="Times New Roman"/>
                <w:color w:val="auto"/>
              </w:rPr>
              <w:t>04/15/20</w:t>
            </w:r>
          </w:p>
          <w:p w14:paraId="0CF015F6" w14:textId="5E855E90" w:rsidR="00455979" w:rsidRPr="00E87B70" w:rsidRDefault="00455979"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Pr>
                <w:rFonts w:eastAsia="Times New Roman"/>
                <w:color w:val="auto"/>
              </w:rPr>
              <w:t>CN 20-021</w:t>
            </w:r>
          </w:p>
        </w:tc>
        <w:tc>
          <w:tcPr>
            <w:tcW w:w="4680" w:type="dxa"/>
            <w:tcBorders>
              <w:top w:val="single" w:sz="7" w:space="0" w:color="000000"/>
              <w:left w:val="single" w:sz="7" w:space="0" w:color="000000"/>
              <w:bottom w:val="single" w:sz="7" w:space="0" w:color="000000"/>
              <w:right w:val="single" w:sz="7" w:space="0" w:color="000000"/>
            </w:tcBorders>
          </w:tcPr>
          <w:p w14:paraId="25C3DA8C" w14:textId="742AFD53" w:rsidR="00285A3C" w:rsidRPr="00E87B70" w:rsidRDefault="000B272B"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Revision 1</w:t>
            </w:r>
            <w:r w:rsidR="00007213" w:rsidRPr="00E87B70">
              <w:rPr>
                <w:rFonts w:eastAsia="Times New Roman"/>
                <w:color w:val="auto"/>
              </w:rPr>
              <w:t xml:space="preserve"> - </w:t>
            </w:r>
            <w:r w:rsidR="00E25139" w:rsidRPr="00E87B70">
              <w:rPr>
                <w:rFonts w:eastAsia="Times New Roman"/>
                <w:color w:val="auto"/>
              </w:rPr>
              <w:t>Expanded scope to include all plants.</w:t>
            </w:r>
            <w:r w:rsidR="00007213" w:rsidRPr="00E87B70">
              <w:rPr>
                <w:rFonts w:eastAsia="Times New Roman"/>
                <w:color w:val="auto"/>
              </w:rPr>
              <w:t xml:space="preserve">  </w:t>
            </w:r>
            <w:r w:rsidR="00E25139" w:rsidRPr="00E87B70">
              <w:rPr>
                <w:rFonts w:eastAsia="Times New Roman"/>
                <w:color w:val="auto"/>
              </w:rPr>
              <w:t>Incorporated</w:t>
            </w:r>
            <w:r w:rsidR="00DE3E65" w:rsidRPr="00E87B70">
              <w:rPr>
                <w:rFonts w:eastAsia="Times New Roman"/>
                <w:color w:val="auto"/>
              </w:rPr>
              <w:t xml:space="preserve"> guidance for inspecting manual action (i.e. risk-informed) approach consistent with VII, Revision 3. </w:t>
            </w:r>
          </w:p>
          <w:p w14:paraId="7187275A" w14:textId="413B8662" w:rsidR="0034277C" w:rsidRPr="00E87B70" w:rsidRDefault="00285A3C"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 xml:space="preserve">Removed data-gathering </w:t>
            </w:r>
            <w:r w:rsidR="00F01788" w:rsidRPr="00E87B70">
              <w:rPr>
                <w:rFonts w:eastAsia="Times New Roman"/>
                <w:color w:val="auto"/>
              </w:rPr>
              <w:t>instructions</w:t>
            </w:r>
            <w:r w:rsidR="0098782D" w:rsidRPr="00E87B70">
              <w:rPr>
                <w:rFonts w:eastAsia="Times New Roman"/>
                <w:color w:val="auto"/>
              </w:rPr>
              <w:t xml:space="preserve"> (section 03.02)</w:t>
            </w:r>
            <w:r w:rsidR="00F01788" w:rsidRPr="00E87B70">
              <w:rPr>
                <w:rFonts w:eastAsia="Times New Roman"/>
                <w:color w:val="auto"/>
              </w:rPr>
              <w:t xml:space="preserve"> and </w:t>
            </w:r>
            <w:r w:rsidR="0098782D" w:rsidRPr="00E87B70">
              <w:rPr>
                <w:rFonts w:eastAsia="Times New Roman"/>
                <w:color w:val="auto"/>
              </w:rPr>
              <w:t>T</w:t>
            </w:r>
            <w:r w:rsidR="00F01788" w:rsidRPr="00E87B70">
              <w:rPr>
                <w:rFonts w:eastAsia="Times New Roman"/>
                <w:color w:val="auto"/>
              </w:rPr>
              <w:t>able</w:t>
            </w:r>
            <w:r w:rsidR="0098782D" w:rsidRPr="00E87B70">
              <w:rPr>
                <w:rFonts w:eastAsia="Times New Roman"/>
                <w:color w:val="auto"/>
              </w:rPr>
              <w:t xml:space="preserve"> </w:t>
            </w:r>
            <w:r w:rsidR="002815AC" w:rsidRPr="00E87B70">
              <w:rPr>
                <w:rFonts w:eastAsia="Times New Roman"/>
                <w:color w:val="auto"/>
              </w:rPr>
              <w:t>1 since</w:t>
            </w:r>
            <w:r w:rsidR="00364E20" w:rsidRPr="00E87B70">
              <w:rPr>
                <w:rFonts w:eastAsia="Times New Roman"/>
                <w:color w:val="auto"/>
              </w:rPr>
              <w:t xml:space="preserve"> the HQ staff completed </w:t>
            </w:r>
            <w:r w:rsidR="008E311C" w:rsidRPr="00E87B70">
              <w:rPr>
                <w:rFonts w:eastAsia="Times New Roman"/>
                <w:color w:val="auto"/>
              </w:rPr>
              <w:t xml:space="preserve">this </w:t>
            </w:r>
            <w:r w:rsidR="00C71EDA" w:rsidRPr="00E87B70">
              <w:rPr>
                <w:rFonts w:eastAsia="Times New Roman"/>
                <w:color w:val="auto"/>
              </w:rPr>
              <w:t>one-time</w:t>
            </w:r>
            <w:r w:rsidR="002C1494" w:rsidRPr="00E87B70">
              <w:rPr>
                <w:rFonts w:eastAsia="Times New Roman"/>
                <w:color w:val="auto"/>
              </w:rPr>
              <w:t xml:space="preserve"> </w:t>
            </w:r>
            <w:r w:rsidR="008E311C" w:rsidRPr="00E87B70">
              <w:rPr>
                <w:rFonts w:eastAsia="Times New Roman"/>
                <w:color w:val="auto"/>
              </w:rPr>
              <w:t>activity</w:t>
            </w:r>
            <w:r w:rsidR="00637A2D" w:rsidRPr="00E87B70">
              <w:rPr>
                <w:rFonts w:eastAsia="Times New Roman"/>
                <w:color w:val="auto"/>
              </w:rPr>
              <w:t xml:space="preserve"> for </w:t>
            </w:r>
            <w:r w:rsidR="007459D5" w:rsidRPr="00E87B70">
              <w:rPr>
                <w:rFonts w:eastAsia="Times New Roman"/>
                <w:color w:val="auto"/>
              </w:rPr>
              <w:t>VII verification effort</w:t>
            </w:r>
            <w:r w:rsidR="00F01788" w:rsidRPr="00E87B70">
              <w:rPr>
                <w:rFonts w:eastAsia="Times New Roman"/>
                <w:color w:val="auto"/>
              </w:rPr>
              <w:t>.</w:t>
            </w:r>
            <w:r w:rsidR="000B272B" w:rsidRPr="00E87B70">
              <w:rPr>
                <w:rFonts w:eastAsia="Times New Roman"/>
                <w:color w:val="auto"/>
              </w:rPr>
              <w:t xml:space="preserve"> </w:t>
            </w:r>
          </w:p>
        </w:tc>
        <w:tc>
          <w:tcPr>
            <w:tcW w:w="2970" w:type="dxa"/>
            <w:tcBorders>
              <w:top w:val="single" w:sz="7" w:space="0" w:color="000000"/>
              <w:left w:val="single" w:sz="7" w:space="0" w:color="000000"/>
              <w:bottom w:val="single" w:sz="7" w:space="0" w:color="000000"/>
              <w:right w:val="single" w:sz="7" w:space="0" w:color="000000"/>
            </w:tcBorders>
          </w:tcPr>
          <w:p w14:paraId="4AE02F3F" w14:textId="615CFC0A" w:rsidR="00BF443B" w:rsidRPr="00E87B70" w:rsidRDefault="009F78D6"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E87B70">
              <w:rPr>
                <w:color w:val="auto"/>
              </w:rPr>
              <w:t>Initial traini</w:t>
            </w:r>
            <w:r w:rsidR="00894D67" w:rsidRPr="00E87B70">
              <w:rPr>
                <w:color w:val="auto"/>
              </w:rPr>
              <w:t xml:space="preserve">ng for this TI was conducted on </w:t>
            </w:r>
            <w:r w:rsidR="00FA631E" w:rsidRPr="00E87B70">
              <w:rPr>
                <w:color w:val="auto"/>
              </w:rPr>
              <w:t xml:space="preserve">September and October 2017. </w:t>
            </w:r>
          </w:p>
          <w:p w14:paraId="68FD8F3E" w14:textId="6CA4E418" w:rsidR="0034277C" w:rsidRPr="00E87B70" w:rsidRDefault="000E14D8"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 xml:space="preserve">It is expected that this inspection </w:t>
            </w:r>
            <w:r w:rsidR="00297261" w:rsidRPr="00E87B70">
              <w:rPr>
                <w:rFonts w:eastAsia="Times New Roman"/>
                <w:color w:val="auto"/>
              </w:rPr>
              <w:t xml:space="preserve">activity </w:t>
            </w:r>
            <w:r w:rsidRPr="00E87B70">
              <w:rPr>
                <w:rFonts w:eastAsia="Times New Roman"/>
                <w:color w:val="auto"/>
              </w:rPr>
              <w:t>will be performed by the regional electrical engineering specialist or contractors who are   knowledgeable in electrical power system design and analyses for nuclear power reactors</w:t>
            </w:r>
            <w:r w:rsidR="008F699C" w:rsidRPr="00E87B70">
              <w:rPr>
                <w:rFonts w:eastAsia="Times New Roman"/>
                <w:color w:val="auto"/>
              </w:rPr>
              <w:t xml:space="preserve"> with assistance from </w:t>
            </w:r>
            <w:r w:rsidR="00BF443B" w:rsidRPr="00E87B70">
              <w:rPr>
                <w:rFonts w:eastAsia="Times New Roman"/>
                <w:color w:val="auto"/>
              </w:rPr>
              <w:t>SRA</w:t>
            </w:r>
            <w:r w:rsidR="008010D5" w:rsidRPr="00E87B70">
              <w:rPr>
                <w:rFonts w:eastAsia="Times New Roman"/>
                <w:color w:val="auto"/>
              </w:rPr>
              <w:t xml:space="preserve">, if </w:t>
            </w:r>
            <w:r w:rsidR="002815AC" w:rsidRPr="00E87B70">
              <w:rPr>
                <w:rFonts w:eastAsia="Times New Roman"/>
                <w:color w:val="auto"/>
              </w:rPr>
              <w:t>required to</w:t>
            </w:r>
            <w:r w:rsidR="00EC5452" w:rsidRPr="00E87B70">
              <w:rPr>
                <w:rFonts w:eastAsia="Times New Roman"/>
                <w:color w:val="auto"/>
              </w:rPr>
              <w:t xml:space="preserve"> </w:t>
            </w:r>
            <w:r w:rsidR="00492FD8" w:rsidRPr="00E87B70">
              <w:rPr>
                <w:rFonts w:eastAsia="Times New Roman"/>
                <w:color w:val="auto"/>
              </w:rPr>
              <w:t xml:space="preserve">perform </w:t>
            </w:r>
            <w:r w:rsidR="00EC5452" w:rsidRPr="00E87B70">
              <w:rPr>
                <w:rFonts w:eastAsia="Times New Roman"/>
                <w:color w:val="auto"/>
              </w:rPr>
              <w:t xml:space="preserve">risk </w:t>
            </w:r>
            <w:r w:rsidR="006079C6" w:rsidRPr="00E87B70">
              <w:rPr>
                <w:rFonts w:eastAsia="Times New Roman"/>
                <w:color w:val="auto"/>
              </w:rPr>
              <w:t>evaluations</w:t>
            </w:r>
            <w:r w:rsidRPr="00E87B70">
              <w:rPr>
                <w:rFonts w:eastAsia="Times New Roman"/>
                <w:color w:val="auto"/>
              </w:rPr>
              <w:t xml:space="preserve">. However, a </w:t>
            </w:r>
            <w:r w:rsidR="002E20A5" w:rsidRPr="00E87B70">
              <w:rPr>
                <w:rFonts w:eastAsia="Times New Roman"/>
                <w:color w:val="auto"/>
              </w:rPr>
              <w:t xml:space="preserve">brief training session on the risk-informed evaluation method outlined in NEI-19-02 and VII, Rev.3, Attachment 1, </w:t>
            </w:r>
            <w:r w:rsidR="0014770E" w:rsidRPr="00E87B70">
              <w:rPr>
                <w:rFonts w:eastAsia="Times New Roman"/>
                <w:color w:val="auto"/>
              </w:rPr>
              <w:t xml:space="preserve">was </w:t>
            </w:r>
            <w:r w:rsidR="002E20A5" w:rsidRPr="00E87B70">
              <w:rPr>
                <w:rFonts w:eastAsia="Times New Roman"/>
                <w:color w:val="auto"/>
              </w:rPr>
              <w:t xml:space="preserve">provided by NRR/DRA/APOB and NRR/DEX/EEOB </w:t>
            </w:r>
            <w:r w:rsidRPr="00E87B70">
              <w:rPr>
                <w:rFonts w:eastAsia="Times New Roman"/>
                <w:color w:val="auto"/>
              </w:rPr>
              <w:t xml:space="preserve">staff </w:t>
            </w:r>
            <w:r w:rsidR="0014770E" w:rsidRPr="00E87B70">
              <w:rPr>
                <w:rFonts w:eastAsia="Times New Roman"/>
                <w:color w:val="auto"/>
              </w:rPr>
              <w:t>on 3</w:t>
            </w:r>
            <w:r w:rsidRPr="00E87B70">
              <w:rPr>
                <w:rFonts w:eastAsia="Times New Roman"/>
                <w:color w:val="auto"/>
              </w:rPr>
              <w:t>/</w:t>
            </w:r>
            <w:r w:rsidR="0014770E" w:rsidRPr="00E87B70">
              <w:rPr>
                <w:rFonts w:eastAsia="Times New Roman"/>
                <w:color w:val="auto"/>
              </w:rPr>
              <w:t>6</w:t>
            </w:r>
            <w:r w:rsidRPr="00E87B70">
              <w:rPr>
                <w:rFonts w:eastAsia="Times New Roman"/>
                <w:color w:val="auto"/>
              </w:rPr>
              <w:t>/</w:t>
            </w:r>
            <w:r w:rsidR="00AA63DF" w:rsidRPr="00E87B70">
              <w:rPr>
                <w:rFonts w:eastAsia="Times New Roman"/>
                <w:color w:val="auto"/>
              </w:rPr>
              <w:t>20.</w:t>
            </w:r>
          </w:p>
        </w:tc>
        <w:tc>
          <w:tcPr>
            <w:tcW w:w="2880" w:type="dxa"/>
            <w:tcBorders>
              <w:top w:val="single" w:sz="7" w:space="0" w:color="000000"/>
              <w:left w:val="single" w:sz="7" w:space="0" w:color="000000"/>
              <w:bottom w:val="single" w:sz="7" w:space="0" w:color="000000"/>
              <w:right w:val="single" w:sz="7" w:space="0" w:color="000000"/>
            </w:tcBorders>
          </w:tcPr>
          <w:p w14:paraId="626D3EEC" w14:textId="1A35E05A" w:rsidR="0034277C" w:rsidRPr="00E87B70" w:rsidRDefault="00BE182F" w:rsidP="00EF1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ML19339D066</w:t>
            </w:r>
          </w:p>
        </w:tc>
      </w:tr>
    </w:tbl>
    <w:p w14:paraId="3A3ED387" w14:textId="1745BC1C" w:rsidR="00BB0950" w:rsidRDefault="00BB0950" w:rsidP="00BB0950">
      <w:pPr>
        <w:spacing w:after="0" w:line="240" w:lineRule="auto"/>
      </w:pPr>
    </w:p>
    <w:p w14:paraId="694E3E62" w14:textId="79BC28FD" w:rsidR="00BB0950" w:rsidRDefault="00BB0950" w:rsidP="00BB0950">
      <w:pPr>
        <w:spacing w:after="0" w:line="240" w:lineRule="auto"/>
      </w:pPr>
    </w:p>
    <w:p w14:paraId="427D679F" w14:textId="744B9762" w:rsidR="00BB0950" w:rsidRDefault="00BB0950" w:rsidP="00BB0950">
      <w:pPr>
        <w:spacing w:after="0" w:line="240" w:lineRule="auto"/>
      </w:pPr>
    </w:p>
    <w:p w14:paraId="12FB8CD4" w14:textId="57566F2A" w:rsidR="00BB0950" w:rsidRDefault="00BB0950" w:rsidP="00BB0950">
      <w:pPr>
        <w:spacing w:after="0" w:line="240" w:lineRule="auto"/>
      </w:pPr>
    </w:p>
    <w:p w14:paraId="29F38968" w14:textId="77777777" w:rsidR="00BB0950" w:rsidRDefault="00BB0950" w:rsidP="00BB0950">
      <w:pPr>
        <w:spacing w:after="0" w:line="240" w:lineRule="auto"/>
      </w:pPr>
    </w:p>
    <w:tbl>
      <w:tblPr>
        <w:tblpPr w:leftFromText="180" w:rightFromText="180" w:vertAnchor="text" w:horzAnchor="page" w:tblpX="1315" w:tblpY="169"/>
        <w:tblW w:w="13851" w:type="dxa"/>
        <w:tblLayout w:type="fixed"/>
        <w:tblCellMar>
          <w:left w:w="120" w:type="dxa"/>
          <w:right w:w="120" w:type="dxa"/>
        </w:tblCellMar>
        <w:tblLook w:val="0000" w:firstRow="0" w:lastRow="0" w:firstColumn="0" w:lastColumn="0" w:noHBand="0" w:noVBand="0"/>
      </w:tblPr>
      <w:tblGrid>
        <w:gridCol w:w="1521"/>
        <w:gridCol w:w="1800"/>
        <w:gridCol w:w="4680"/>
        <w:gridCol w:w="2970"/>
        <w:gridCol w:w="2880"/>
      </w:tblGrid>
      <w:tr w:rsidR="00BB0950" w:rsidRPr="00E87B70" w14:paraId="13CE686D" w14:textId="77777777" w:rsidTr="007A3ACA">
        <w:trPr>
          <w:trHeight w:val="1368"/>
        </w:trPr>
        <w:tc>
          <w:tcPr>
            <w:tcW w:w="1521" w:type="dxa"/>
            <w:tcBorders>
              <w:top w:val="single" w:sz="7" w:space="0" w:color="000000"/>
              <w:left w:val="single" w:sz="7" w:space="0" w:color="000000"/>
              <w:bottom w:val="single" w:sz="7" w:space="0" w:color="000000"/>
              <w:right w:val="single" w:sz="7" w:space="0" w:color="000000"/>
            </w:tcBorders>
          </w:tcPr>
          <w:p w14:paraId="3BD45F52" w14:textId="4C19368A"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7E4E1B8E" w14:textId="77777777"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eastAsia="Times New Roman"/>
                <w:color w:val="auto"/>
              </w:rPr>
            </w:pPr>
            <w:r w:rsidRPr="00E87B70">
              <w:rPr>
                <w:rFonts w:eastAsia="Times New Roman"/>
                <w:color w:val="auto"/>
              </w:rPr>
              <w:t>Accession Number</w:t>
            </w:r>
          </w:p>
          <w:p w14:paraId="1584137F" w14:textId="77777777"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eastAsia="Times New Roman"/>
                <w:color w:val="auto"/>
              </w:rPr>
            </w:pPr>
            <w:r w:rsidRPr="00E87B70">
              <w:rPr>
                <w:rFonts w:eastAsia="Times New Roman"/>
                <w:color w:val="auto"/>
              </w:rPr>
              <w:t>Issue Date</w:t>
            </w:r>
          </w:p>
          <w:p w14:paraId="5D59A953" w14:textId="06EC9AD3" w:rsidR="00BB095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Style w:val="outputtext"/>
              </w:rPr>
            </w:pPr>
            <w:r w:rsidRPr="00E87B70">
              <w:rPr>
                <w:rFonts w:eastAsia="Times New Roman"/>
                <w:color w:val="auto"/>
              </w:rPr>
              <w:t>Change Notice</w:t>
            </w:r>
          </w:p>
        </w:tc>
        <w:tc>
          <w:tcPr>
            <w:tcW w:w="4680" w:type="dxa"/>
            <w:tcBorders>
              <w:top w:val="single" w:sz="7" w:space="0" w:color="000000"/>
              <w:left w:val="single" w:sz="7" w:space="0" w:color="000000"/>
              <w:bottom w:val="single" w:sz="7" w:space="0" w:color="000000"/>
              <w:right w:val="single" w:sz="7" w:space="0" w:color="000000"/>
            </w:tcBorders>
          </w:tcPr>
          <w:p w14:paraId="53C1BB81" w14:textId="3DFC4028" w:rsidR="00BB095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Description of Change</w:t>
            </w:r>
          </w:p>
        </w:tc>
        <w:tc>
          <w:tcPr>
            <w:tcW w:w="2970" w:type="dxa"/>
            <w:tcBorders>
              <w:top w:val="single" w:sz="7" w:space="0" w:color="000000"/>
              <w:left w:val="single" w:sz="7" w:space="0" w:color="000000"/>
              <w:bottom w:val="single" w:sz="7" w:space="0" w:color="000000"/>
              <w:right w:val="single" w:sz="7" w:space="0" w:color="000000"/>
            </w:tcBorders>
          </w:tcPr>
          <w:p w14:paraId="4A432259" w14:textId="11361E84" w:rsidR="00BB095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sidRPr="00E87B70">
              <w:rPr>
                <w:rFonts w:eastAsia="Times New Roman"/>
                <w:color w:val="auto"/>
              </w:rPr>
              <w:t>Description of Training Required and Completion Date</w:t>
            </w:r>
          </w:p>
        </w:tc>
        <w:tc>
          <w:tcPr>
            <w:tcW w:w="2880" w:type="dxa"/>
            <w:tcBorders>
              <w:top w:val="single" w:sz="7" w:space="0" w:color="000000"/>
              <w:left w:val="single" w:sz="7" w:space="0" w:color="000000"/>
              <w:bottom w:val="single" w:sz="7" w:space="0" w:color="000000"/>
              <w:right w:val="single" w:sz="7" w:space="0" w:color="000000"/>
            </w:tcBorders>
          </w:tcPr>
          <w:p w14:paraId="0C898C0C" w14:textId="643D7B94" w:rsidR="00BB095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sidRPr="00E87B70">
              <w:rPr>
                <w:rFonts w:eastAsia="Times New Roman"/>
                <w:color w:val="auto"/>
              </w:rPr>
              <w:t>Comment Resolution and Closed Feedback Form Accession Number (Pre</w:t>
            </w:r>
            <w:r w:rsidRPr="00E87B70">
              <w:rPr>
                <w:rFonts w:eastAsia="Times New Roman"/>
                <w:color w:val="auto"/>
              </w:rPr>
              <w:noBreakHyphen/>
              <w:t>Decisional, Non</w:t>
            </w:r>
            <w:r w:rsidRPr="00E87B70">
              <w:rPr>
                <w:rFonts w:eastAsia="Times New Roman"/>
                <w:color w:val="auto"/>
              </w:rPr>
              <w:noBreakHyphen/>
              <w:t>Public Information)</w:t>
            </w:r>
          </w:p>
        </w:tc>
      </w:tr>
      <w:tr w:rsidR="00BB0950" w:rsidRPr="00E87B70" w14:paraId="673B47CB" w14:textId="77777777" w:rsidTr="007A3ACA">
        <w:trPr>
          <w:trHeight w:val="864"/>
        </w:trPr>
        <w:tc>
          <w:tcPr>
            <w:tcW w:w="1521" w:type="dxa"/>
            <w:tcBorders>
              <w:top w:val="single" w:sz="7" w:space="0" w:color="000000"/>
              <w:left w:val="single" w:sz="7" w:space="0" w:color="000000"/>
              <w:bottom w:val="single" w:sz="7" w:space="0" w:color="000000"/>
              <w:right w:val="single" w:sz="7" w:space="0" w:color="000000"/>
            </w:tcBorders>
          </w:tcPr>
          <w:p w14:paraId="59C92E43" w14:textId="77777777"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p>
        </w:tc>
        <w:tc>
          <w:tcPr>
            <w:tcW w:w="1800" w:type="dxa"/>
            <w:tcBorders>
              <w:top w:val="single" w:sz="7" w:space="0" w:color="000000"/>
              <w:left w:val="single" w:sz="7" w:space="0" w:color="000000"/>
              <w:bottom w:val="single" w:sz="7" w:space="0" w:color="000000"/>
              <w:right w:val="single" w:sz="7" w:space="0" w:color="000000"/>
            </w:tcBorders>
          </w:tcPr>
          <w:p w14:paraId="5BB95F0F" w14:textId="77777777" w:rsidR="00BB095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Style w:val="outputtext"/>
              </w:rPr>
            </w:pPr>
            <w:r>
              <w:rPr>
                <w:rStyle w:val="outputtext"/>
              </w:rPr>
              <w:t>ML20230A328</w:t>
            </w:r>
          </w:p>
          <w:p w14:paraId="31EAD0AE" w14:textId="7ABE6F73" w:rsidR="00BB0950" w:rsidRDefault="007A3ACA"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Style w:val="outputtext"/>
              </w:rPr>
            </w:pPr>
            <w:r>
              <w:rPr>
                <w:rStyle w:val="outputtext"/>
              </w:rPr>
              <w:t>08/18/20</w:t>
            </w:r>
          </w:p>
          <w:p w14:paraId="1600B109" w14:textId="6CD423EE"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Pr>
                <w:rStyle w:val="outputtext"/>
              </w:rPr>
              <w:t xml:space="preserve">CN </w:t>
            </w:r>
            <w:r w:rsidR="007A3ACA">
              <w:rPr>
                <w:rStyle w:val="outputtext"/>
              </w:rPr>
              <w:t>20-039</w:t>
            </w:r>
          </w:p>
        </w:tc>
        <w:tc>
          <w:tcPr>
            <w:tcW w:w="4680" w:type="dxa"/>
            <w:tcBorders>
              <w:top w:val="single" w:sz="7" w:space="0" w:color="000000"/>
              <w:left w:val="single" w:sz="7" w:space="0" w:color="000000"/>
              <w:bottom w:val="single" w:sz="7" w:space="0" w:color="000000"/>
              <w:right w:val="single" w:sz="7" w:space="0" w:color="000000"/>
            </w:tcBorders>
          </w:tcPr>
          <w:p w14:paraId="339460F1" w14:textId="0D17814B"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Pr>
                <w:rFonts w:eastAsia="Times New Roman"/>
                <w:color w:val="auto"/>
              </w:rPr>
              <w:t>Due to pandemic related inspection delays the completion and expiration dates were extended.</w:t>
            </w:r>
          </w:p>
        </w:tc>
        <w:tc>
          <w:tcPr>
            <w:tcW w:w="2970" w:type="dxa"/>
            <w:tcBorders>
              <w:top w:val="single" w:sz="7" w:space="0" w:color="000000"/>
              <w:left w:val="single" w:sz="7" w:space="0" w:color="000000"/>
              <w:bottom w:val="single" w:sz="7" w:space="0" w:color="000000"/>
              <w:right w:val="single" w:sz="7" w:space="0" w:color="000000"/>
            </w:tcBorders>
          </w:tcPr>
          <w:p w14:paraId="5E57B9A4" w14:textId="4B735AD5"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color w:val="auto"/>
              </w:rPr>
            </w:pPr>
            <w:r>
              <w:rPr>
                <w:color w:val="auto"/>
              </w:rPr>
              <w:t>None</w:t>
            </w:r>
          </w:p>
        </w:tc>
        <w:tc>
          <w:tcPr>
            <w:tcW w:w="2880" w:type="dxa"/>
            <w:tcBorders>
              <w:top w:val="single" w:sz="7" w:space="0" w:color="000000"/>
              <w:left w:val="single" w:sz="7" w:space="0" w:color="000000"/>
              <w:bottom w:val="single" w:sz="7" w:space="0" w:color="000000"/>
              <w:right w:val="single" w:sz="7" w:space="0" w:color="000000"/>
            </w:tcBorders>
          </w:tcPr>
          <w:p w14:paraId="6679BC57" w14:textId="438B5854" w:rsidR="00BB0950" w:rsidRPr="00E87B70" w:rsidRDefault="00BB0950" w:rsidP="007A3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eastAsia="Times New Roman"/>
                <w:color w:val="auto"/>
              </w:rPr>
            </w:pPr>
            <w:r>
              <w:rPr>
                <w:rFonts w:eastAsia="Times New Roman"/>
                <w:color w:val="auto"/>
              </w:rPr>
              <w:t>N/A</w:t>
            </w:r>
          </w:p>
        </w:tc>
      </w:tr>
    </w:tbl>
    <w:p w14:paraId="73D9042C" w14:textId="77777777" w:rsidR="00BD439C" w:rsidRPr="00E87B70" w:rsidRDefault="00BD439C" w:rsidP="00EF1D2D">
      <w:pPr>
        <w:numPr>
          <w:ilvl w:val="12"/>
          <w:numId w:val="0"/>
        </w:numPr>
        <w:tabs>
          <w:tab w:val="left" w:pos="274"/>
          <w:tab w:val="left" w:pos="806"/>
          <w:tab w:val="left" w:pos="1440"/>
          <w:tab w:val="left" w:pos="2074"/>
        </w:tabs>
        <w:autoSpaceDE w:val="0"/>
        <w:autoSpaceDN w:val="0"/>
        <w:adjustRightInd w:val="0"/>
        <w:spacing w:after="0" w:line="240" w:lineRule="auto"/>
        <w:rPr>
          <w:color w:val="auto"/>
          <w:sz w:val="24"/>
          <w:szCs w:val="24"/>
        </w:rPr>
      </w:pPr>
    </w:p>
    <w:sectPr w:rsidR="00BD439C" w:rsidRPr="00E87B70" w:rsidSect="00EF1D2D">
      <w:headerReference w:type="default" r:id="rId26"/>
      <w:footerReference w:type="default" r:id="rId27"/>
      <w:pgSz w:w="15840" w:h="12240" w:orient="landscape" w:code="1"/>
      <w:pgMar w:top="1440" w:right="1440" w:bottom="1440" w:left="1440" w:header="720" w:footer="720" w:gutter="0"/>
      <w:paperSrc w:first="259" w:other="26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63E46" w14:textId="77777777" w:rsidR="000B2946" w:rsidRDefault="000B2946" w:rsidP="000932F5">
      <w:pPr>
        <w:spacing w:after="0" w:line="240" w:lineRule="auto"/>
      </w:pPr>
      <w:r>
        <w:separator/>
      </w:r>
    </w:p>
    <w:p w14:paraId="373FC644" w14:textId="77777777" w:rsidR="000B2946" w:rsidRDefault="000B2946" w:rsidP="00F91C85"/>
  </w:endnote>
  <w:endnote w:type="continuationSeparator" w:id="0">
    <w:p w14:paraId="0E5F3C9F" w14:textId="77777777" w:rsidR="000B2946" w:rsidRDefault="000B2946" w:rsidP="000932F5">
      <w:pPr>
        <w:spacing w:after="0" w:line="240" w:lineRule="auto"/>
      </w:pPr>
      <w:r>
        <w:continuationSeparator/>
      </w:r>
    </w:p>
    <w:p w14:paraId="76A547B2" w14:textId="77777777" w:rsidR="000B2946" w:rsidRDefault="000B2946" w:rsidP="00F91C85"/>
  </w:endnote>
  <w:endnote w:type="continuationNotice" w:id="1">
    <w:p w14:paraId="013E3D9C" w14:textId="77777777" w:rsidR="000B2946" w:rsidRDefault="000B2946">
      <w:pPr>
        <w:spacing w:after="0" w:line="240" w:lineRule="auto"/>
      </w:pPr>
    </w:p>
    <w:p w14:paraId="4BCE4491" w14:textId="77777777" w:rsidR="000B2946" w:rsidRDefault="000B2946" w:rsidP="00F91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etter Gothic 12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 Off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819C7" w14:textId="5787470C" w:rsidR="00513C76" w:rsidRPr="00BC4DA2" w:rsidRDefault="000B2946" w:rsidP="00BD34E3">
    <w:pPr>
      <w:pStyle w:val="Footer"/>
      <w:tabs>
        <w:tab w:val="clear" w:pos="4320"/>
        <w:tab w:val="clear" w:pos="8640"/>
        <w:tab w:val="center" w:pos="4680"/>
        <w:tab w:val="right" w:pos="9360"/>
      </w:tabs>
      <w:rPr>
        <w:rFonts w:ascii="Arial" w:hAnsi="Arial"/>
        <w:color w:val="auto"/>
        <w:sz w:val="22"/>
      </w:rPr>
    </w:pPr>
    <w:sdt>
      <w:sdtPr>
        <w:id w:val="341048614"/>
        <w:docPartObj>
          <w:docPartGallery w:val="Page Numbers (Bottom of Page)"/>
          <w:docPartUnique/>
        </w:docPartObj>
      </w:sdtPr>
      <w:sdtEndPr>
        <w:rPr>
          <w:rFonts w:ascii="Arial" w:hAnsi="Arial" w:cs="Arial"/>
          <w:noProof/>
          <w:sz w:val="22"/>
          <w:szCs w:val="22"/>
        </w:rPr>
      </w:sdtEndPr>
      <w:sdtContent>
        <w:r w:rsidR="00513C76">
          <w:rPr>
            <w:rFonts w:ascii="Arial" w:hAnsi="Arial" w:cs="Arial"/>
            <w:color w:val="000000" w:themeColor="text1"/>
            <w:sz w:val="22"/>
            <w:szCs w:val="22"/>
          </w:rPr>
          <w:t xml:space="preserve">Issue Date:  </w:t>
        </w:r>
        <w:r w:rsidR="007A3ACA">
          <w:rPr>
            <w:rFonts w:ascii="Arial" w:hAnsi="Arial" w:cs="Arial"/>
            <w:color w:val="000000" w:themeColor="text1"/>
            <w:sz w:val="22"/>
            <w:szCs w:val="22"/>
          </w:rPr>
          <w:t>08/18/20</w:t>
        </w:r>
        <w:r w:rsidR="00513C76">
          <w:rPr>
            <w:rFonts w:ascii="Arial" w:hAnsi="Arial" w:cs="Arial"/>
            <w:color w:val="000000" w:themeColor="text1"/>
            <w:sz w:val="22"/>
            <w:szCs w:val="22"/>
          </w:rPr>
          <w:tab/>
        </w:r>
        <w:r w:rsidR="00513C76" w:rsidRPr="00BC4DA2">
          <w:rPr>
            <w:rFonts w:ascii="Arial" w:hAnsi="Arial"/>
            <w:sz w:val="22"/>
          </w:rPr>
          <w:fldChar w:fldCharType="begin"/>
        </w:r>
        <w:r w:rsidR="00513C76" w:rsidRPr="0028039A">
          <w:rPr>
            <w:rFonts w:ascii="Arial" w:hAnsi="Arial" w:cs="Arial"/>
            <w:sz w:val="22"/>
            <w:szCs w:val="22"/>
          </w:rPr>
          <w:instrText xml:space="preserve"> PAGE   \* MERGEFORMAT </w:instrText>
        </w:r>
        <w:r w:rsidR="00513C76" w:rsidRPr="00BC4DA2">
          <w:rPr>
            <w:rFonts w:ascii="Arial" w:hAnsi="Arial"/>
            <w:sz w:val="22"/>
          </w:rPr>
          <w:fldChar w:fldCharType="separate"/>
        </w:r>
        <w:r w:rsidR="00513C76">
          <w:rPr>
            <w:rFonts w:ascii="Arial" w:hAnsi="Arial" w:cs="Arial"/>
            <w:noProof/>
            <w:sz w:val="22"/>
            <w:szCs w:val="22"/>
          </w:rPr>
          <w:t>14</w:t>
        </w:r>
        <w:r w:rsidR="00513C76" w:rsidRPr="00BC4DA2">
          <w:rPr>
            <w:rFonts w:ascii="Arial" w:hAnsi="Arial"/>
            <w:sz w:val="22"/>
          </w:rPr>
          <w:fldChar w:fldCharType="end"/>
        </w:r>
      </w:sdtContent>
    </w:sdt>
    <w:r w:rsidR="00513C76" w:rsidRPr="00BC4DA2">
      <w:rPr>
        <w:rFonts w:ascii="Arial" w:hAnsi="Arial"/>
        <w:sz w:val="22"/>
      </w:rPr>
      <w:tab/>
    </w:r>
    <w:r w:rsidR="00513C76">
      <w:rPr>
        <w:rFonts w:ascii="Arial" w:hAnsi="Arial" w:cs="Arial"/>
        <w:noProof/>
        <w:color w:val="000000" w:themeColor="text1"/>
        <w:sz w:val="22"/>
        <w:szCs w:val="22"/>
      </w:rPr>
      <w:t xml:space="preserve">2515/194 </w:t>
    </w:r>
    <w:r w:rsidR="00513C76" w:rsidRPr="00BE182F">
      <w:rPr>
        <w:rFonts w:ascii="Arial" w:hAnsi="Arial" w:cs="Arial"/>
        <w:noProof/>
        <w:color w:val="auto"/>
        <w:sz w:val="22"/>
        <w:szCs w:val="22"/>
      </w:rPr>
      <w:t xml:space="preserve">Rev </w:t>
    </w:r>
    <w:r w:rsidR="00513C76">
      <w:rPr>
        <w:rFonts w:ascii="Arial" w:hAnsi="Arial" w:cs="Arial"/>
        <w:noProof/>
        <w:color w:val="auto"/>
        <w:sz w:val="22"/>
        <w:szCs w:val="22"/>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D64DD" w14:textId="56FA4BC1" w:rsidR="00513C76" w:rsidRPr="00BC4DA2" w:rsidRDefault="000B2946" w:rsidP="00BC4DA2">
    <w:pPr>
      <w:pStyle w:val="Footer"/>
      <w:tabs>
        <w:tab w:val="clear" w:pos="4320"/>
        <w:tab w:val="clear" w:pos="8640"/>
        <w:tab w:val="center" w:pos="4680"/>
        <w:tab w:val="right" w:pos="9360"/>
      </w:tabs>
      <w:rPr>
        <w:rFonts w:ascii="Arial" w:hAnsi="Arial"/>
        <w:color w:val="auto"/>
        <w:sz w:val="22"/>
      </w:rPr>
    </w:pPr>
    <w:sdt>
      <w:sdtPr>
        <w:rPr>
          <w:rFonts w:ascii="Arial" w:hAnsi="Arial" w:cs="Arial"/>
          <w:color w:val="000000" w:themeColor="text1"/>
          <w:sz w:val="22"/>
          <w:szCs w:val="22"/>
        </w:rPr>
        <w:id w:val="208932212"/>
        <w:docPartObj>
          <w:docPartGallery w:val="Page Numbers (Bottom of Page)"/>
          <w:docPartUnique/>
        </w:docPartObj>
      </w:sdtPr>
      <w:sdtEndPr/>
      <w:sdtContent>
        <w:r w:rsidR="00513C76" w:rsidRPr="00BD34E3">
          <w:rPr>
            <w:rFonts w:ascii="Arial" w:hAnsi="Arial" w:cs="Arial"/>
            <w:color w:val="000000" w:themeColor="text1"/>
            <w:sz w:val="22"/>
            <w:szCs w:val="22"/>
          </w:rPr>
          <w:t xml:space="preserve">Issue Date:  </w:t>
        </w:r>
        <w:del w:id="4" w:author="Cauffman, Christopher" w:date="2020-08-17T14:31:00Z">
          <w:r w:rsidR="00513C76" w:rsidDel="00F91C85">
            <w:rPr>
              <w:rFonts w:ascii="Arial" w:hAnsi="Arial" w:cs="Arial"/>
              <w:color w:val="000000" w:themeColor="text1"/>
              <w:sz w:val="22"/>
              <w:szCs w:val="22"/>
            </w:rPr>
            <w:delText>04</w:delText>
          </w:r>
        </w:del>
        <w:ins w:id="5" w:author="Cauffman, Christopher" w:date="2020-08-17T14:31:00Z">
          <w:r w:rsidR="00513C76">
            <w:rPr>
              <w:rFonts w:ascii="Arial" w:hAnsi="Arial" w:cs="Arial"/>
              <w:color w:val="000000" w:themeColor="text1"/>
              <w:sz w:val="22"/>
              <w:szCs w:val="22"/>
            </w:rPr>
            <w:t>XX</w:t>
          </w:r>
        </w:ins>
        <w:r w:rsidR="00513C76">
          <w:rPr>
            <w:rFonts w:ascii="Arial" w:hAnsi="Arial" w:cs="Arial"/>
            <w:color w:val="000000" w:themeColor="text1"/>
            <w:sz w:val="22"/>
            <w:szCs w:val="22"/>
          </w:rPr>
          <w:t>/</w:t>
        </w:r>
        <w:del w:id="6" w:author="Cauffman, Christopher" w:date="2020-08-17T14:31:00Z">
          <w:r w:rsidR="00513C76" w:rsidDel="00F91C85">
            <w:rPr>
              <w:rFonts w:ascii="Arial" w:hAnsi="Arial" w:cs="Arial"/>
              <w:color w:val="000000" w:themeColor="text1"/>
              <w:sz w:val="22"/>
              <w:szCs w:val="22"/>
            </w:rPr>
            <w:delText>15</w:delText>
          </w:r>
        </w:del>
        <w:ins w:id="7" w:author="Cauffman, Christopher" w:date="2020-08-17T14:31:00Z">
          <w:r w:rsidR="00513C76">
            <w:rPr>
              <w:rFonts w:ascii="Arial" w:hAnsi="Arial" w:cs="Arial"/>
              <w:color w:val="000000" w:themeColor="text1"/>
              <w:sz w:val="22"/>
              <w:szCs w:val="22"/>
            </w:rPr>
            <w:t>XX</w:t>
          </w:r>
        </w:ins>
        <w:r w:rsidR="00513C76">
          <w:rPr>
            <w:rFonts w:ascii="Arial" w:hAnsi="Arial" w:cs="Arial"/>
            <w:color w:val="000000" w:themeColor="text1"/>
            <w:sz w:val="22"/>
            <w:szCs w:val="22"/>
          </w:rPr>
          <w:t>/</w:t>
        </w:r>
        <w:del w:id="8" w:author="Cauffman, Christopher" w:date="2020-08-17T14:31:00Z">
          <w:r w:rsidR="00513C76" w:rsidDel="00F91C85">
            <w:rPr>
              <w:rFonts w:ascii="Arial" w:hAnsi="Arial" w:cs="Arial"/>
              <w:color w:val="000000" w:themeColor="text1"/>
              <w:sz w:val="22"/>
              <w:szCs w:val="22"/>
            </w:rPr>
            <w:delText>20</w:delText>
          </w:r>
        </w:del>
        <w:ins w:id="9" w:author="Cauffman, Christopher" w:date="2020-08-17T14:31:00Z">
          <w:r w:rsidR="00513C76">
            <w:rPr>
              <w:rFonts w:ascii="Arial" w:hAnsi="Arial" w:cs="Arial"/>
              <w:color w:val="000000" w:themeColor="text1"/>
              <w:sz w:val="22"/>
              <w:szCs w:val="22"/>
            </w:rPr>
            <w:t>XX</w:t>
          </w:r>
        </w:ins>
        <w:r w:rsidR="00513C76" w:rsidRPr="00BD34E3">
          <w:rPr>
            <w:rFonts w:ascii="Arial" w:hAnsi="Arial" w:cs="Arial"/>
            <w:color w:val="000000" w:themeColor="text1"/>
            <w:sz w:val="22"/>
            <w:szCs w:val="22"/>
          </w:rPr>
          <w:tab/>
        </w:r>
        <w:r w:rsidR="00513C76" w:rsidRPr="00BD34E3">
          <w:rPr>
            <w:rFonts w:ascii="Arial" w:hAnsi="Arial" w:cs="Arial"/>
            <w:color w:val="000000" w:themeColor="text1"/>
            <w:sz w:val="22"/>
            <w:szCs w:val="22"/>
          </w:rPr>
          <w:fldChar w:fldCharType="begin"/>
        </w:r>
        <w:r w:rsidR="00513C76" w:rsidRPr="00BD34E3">
          <w:rPr>
            <w:rFonts w:ascii="Arial" w:hAnsi="Arial" w:cs="Arial"/>
            <w:color w:val="000000" w:themeColor="text1"/>
            <w:sz w:val="22"/>
            <w:szCs w:val="22"/>
          </w:rPr>
          <w:instrText xml:space="preserve"> PAGE   \* MERGEFORMAT </w:instrText>
        </w:r>
        <w:r w:rsidR="00513C76" w:rsidRPr="00BD34E3">
          <w:rPr>
            <w:rFonts w:ascii="Arial" w:hAnsi="Arial" w:cs="Arial"/>
            <w:color w:val="000000" w:themeColor="text1"/>
            <w:sz w:val="22"/>
            <w:szCs w:val="22"/>
          </w:rPr>
          <w:fldChar w:fldCharType="separate"/>
        </w:r>
        <w:r w:rsidR="00513C76" w:rsidRPr="00BD34E3">
          <w:rPr>
            <w:rFonts w:ascii="Arial" w:hAnsi="Arial" w:cs="Arial"/>
            <w:noProof/>
            <w:color w:val="000000" w:themeColor="text1"/>
            <w:sz w:val="22"/>
            <w:szCs w:val="22"/>
          </w:rPr>
          <w:t>1</w:t>
        </w:r>
        <w:r w:rsidR="00513C76" w:rsidRPr="00BD34E3">
          <w:rPr>
            <w:rFonts w:ascii="Arial" w:hAnsi="Arial" w:cs="Arial"/>
            <w:noProof/>
            <w:color w:val="000000" w:themeColor="text1"/>
            <w:sz w:val="22"/>
            <w:szCs w:val="22"/>
          </w:rPr>
          <w:fldChar w:fldCharType="end"/>
        </w:r>
        <w:r w:rsidR="00513C76" w:rsidRPr="00BD34E3">
          <w:rPr>
            <w:rFonts w:ascii="Arial" w:hAnsi="Arial" w:cs="Arial"/>
            <w:noProof/>
            <w:color w:val="000000" w:themeColor="text1"/>
            <w:sz w:val="22"/>
            <w:szCs w:val="22"/>
          </w:rPr>
          <w:tab/>
          <w:t>2515/194</w:t>
        </w:r>
      </w:sdtContent>
    </w:sdt>
    <w:r w:rsidR="00513C76" w:rsidRPr="00BD34E3">
      <w:rPr>
        <w:rFonts w:ascii="Arial" w:hAnsi="Arial" w:cs="Arial"/>
        <w:color w:val="000000" w:themeColor="text1"/>
        <w:sz w:val="22"/>
        <w:szCs w:val="22"/>
      </w:rPr>
      <w:t xml:space="preserve"> </w:t>
    </w:r>
    <w:r w:rsidR="00513C76" w:rsidRPr="00BE182F">
      <w:rPr>
        <w:rFonts w:ascii="Arial" w:hAnsi="Arial" w:cs="Arial"/>
        <w:color w:val="auto"/>
        <w:sz w:val="22"/>
        <w:szCs w:val="22"/>
      </w:rPr>
      <w:t>Rev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9775D" w14:textId="047E230C" w:rsidR="00513C76" w:rsidRPr="00BC4DA2" w:rsidRDefault="00513C76" w:rsidP="00BE182F">
    <w:pPr>
      <w:pStyle w:val="Footer"/>
      <w:tabs>
        <w:tab w:val="clear" w:pos="4320"/>
        <w:tab w:val="clear" w:pos="8640"/>
        <w:tab w:val="center" w:pos="6480"/>
        <w:tab w:val="right" w:pos="12960"/>
      </w:tabs>
      <w:rPr>
        <w:rFonts w:ascii="Arial" w:hAnsi="Arial"/>
        <w:color w:val="auto"/>
        <w:sz w:val="22"/>
      </w:rPr>
    </w:pPr>
    <w:r w:rsidRPr="00E52BD5">
      <w:rPr>
        <w:rFonts w:ascii="Arial" w:hAnsi="Arial" w:cs="Arial"/>
        <w:color w:val="000000" w:themeColor="text1"/>
        <w:sz w:val="22"/>
        <w:szCs w:val="22"/>
      </w:rPr>
      <w:t xml:space="preserve">Issue Date:  </w:t>
    </w:r>
    <w:r w:rsidR="007A3ACA">
      <w:rPr>
        <w:rFonts w:ascii="Arial" w:hAnsi="Arial" w:cs="Arial"/>
        <w:color w:val="000000" w:themeColor="text1"/>
        <w:sz w:val="22"/>
        <w:szCs w:val="22"/>
      </w:rPr>
      <w:t>08/18/20</w:t>
    </w:r>
    <w:r w:rsidRPr="00E52BD5">
      <w:rPr>
        <w:rFonts w:ascii="Arial" w:hAnsi="Arial" w:cs="Arial"/>
        <w:color w:val="000000" w:themeColor="text1"/>
        <w:sz w:val="22"/>
        <w:szCs w:val="22"/>
      </w:rPr>
      <w:tab/>
      <w:t>Att1</w:t>
    </w:r>
    <w:r>
      <w:rPr>
        <w:rFonts w:ascii="Arial" w:hAnsi="Arial" w:cs="Arial"/>
        <w:color w:val="000000" w:themeColor="text1"/>
        <w:sz w:val="22"/>
        <w:szCs w:val="22"/>
      </w:rPr>
      <w:noBreakHyphen/>
    </w:r>
    <w:r w:rsidRPr="00E52BD5">
      <w:rPr>
        <w:rFonts w:ascii="Arial" w:hAnsi="Arial" w:cs="Arial"/>
        <w:color w:val="000000" w:themeColor="text1"/>
        <w:sz w:val="22"/>
        <w:szCs w:val="22"/>
      </w:rPr>
      <w:fldChar w:fldCharType="begin"/>
    </w:r>
    <w:r w:rsidRPr="00E52BD5">
      <w:rPr>
        <w:rFonts w:ascii="Arial" w:hAnsi="Arial" w:cs="Arial"/>
        <w:color w:val="000000" w:themeColor="text1"/>
        <w:sz w:val="22"/>
        <w:szCs w:val="22"/>
      </w:rPr>
      <w:instrText xml:space="preserve"> PAGE   \* MERGEFORMAT </w:instrText>
    </w:r>
    <w:r w:rsidRPr="00E52BD5">
      <w:rPr>
        <w:rFonts w:ascii="Arial" w:hAnsi="Arial" w:cs="Arial"/>
        <w:color w:val="000000" w:themeColor="text1"/>
        <w:sz w:val="22"/>
        <w:szCs w:val="22"/>
      </w:rPr>
      <w:fldChar w:fldCharType="separate"/>
    </w:r>
    <w:r>
      <w:rPr>
        <w:rFonts w:ascii="Arial" w:hAnsi="Arial" w:cs="Arial"/>
        <w:noProof/>
        <w:color w:val="000000" w:themeColor="text1"/>
        <w:sz w:val="22"/>
        <w:szCs w:val="22"/>
      </w:rPr>
      <w:t>1</w:t>
    </w:r>
    <w:r w:rsidRPr="00E52BD5">
      <w:rPr>
        <w:rFonts w:ascii="Arial" w:hAnsi="Arial" w:cs="Arial"/>
        <w:noProof/>
        <w:color w:val="000000" w:themeColor="text1"/>
        <w:sz w:val="22"/>
        <w:szCs w:val="22"/>
      </w:rPr>
      <w:fldChar w:fldCharType="end"/>
    </w:r>
    <w:r w:rsidRPr="00E52BD5">
      <w:rPr>
        <w:rFonts w:ascii="Arial" w:hAnsi="Arial" w:cs="Arial"/>
        <w:color w:val="000000" w:themeColor="text1"/>
        <w:sz w:val="22"/>
        <w:szCs w:val="22"/>
      </w:rPr>
      <w:tab/>
      <w:t>2515/194</w:t>
    </w:r>
    <w:r w:rsidRPr="00BE182F">
      <w:rPr>
        <w:rFonts w:ascii="Arial" w:hAnsi="Arial" w:cs="Arial"/>
        <w:color w:val="auto"/>
        <w:sz w:val="22"/>
        <w:szCs w:val="22"/>
      </w:rPr>
      <w:t xml:space="preserve"> Rev </w:t>
    </w:r>
    <w:r>
      <w:rPr>
        <w:rFonts w:ascii="Arial" w:hAnsi="Arial" w:cs="Arial"/>
        <w:color w:val="auto"/>
        <w:sz w:val="22"/>
        <w:szCs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87237" w14:textId="77777777" w:rsidR="000B2946" w:rsidRDefault="000B2946" w:rsidP="000932F5">
      <w:pPr>
        <w:spacing w:after="0" w:line="240" w:lineRule="auto"/>
      </w:pPr>
      <w:r>
        <w:separator/>
      </w:r>
    </w:p>
    <w:p w14:paraId="1F227083" w14:textId="77777777" w:rsidR="000B2946" w:rsidRDefault="000B2946" w:rsidP="00817D2C">
      <w:pPr>
        <w:spacing w:after="0" w:line="240" w:lineRule="auto"/>
      </w:pPr>
    </w:p>
  </w:footnote>
  <w:footnote w:type="continuationSeparator" w:id="0">
    <w:p w14:paraId="35E8F804" w14:textId="77777777" w:rsidR="000B2946" w:rsidRDefault="000B2946" w:rsidP="000932F5">
      <w:pPr>
        <w:spacing w:after="0" w:line="240" w:lineRule="auto"/>
      </w:pPr>
      <w:r>
        <w:continuationSeparator/>
      </w:r>
    </w:p>
    <w:p w14:paraId="457F75DD" w14:textId="77777777" w:rsidR="000B2946" w:rsidRDefault="000B2946" w:rsidP="00F91C85"/>
  </w:footnote>
  <w:footnote w:type="continuationNotice" w:id="1">
    <w:p w14:paraId="4219FD08" w14:textId="77777777" w:rsidR="000B2946" w:rsidRDefault="000B2946">
      <w:pPr>
        <w:spacing w:after="0" w:line="240" w:lineRule="auto"/>
      </w:pPr>
    </w:p>
    <w:p w14:paraId="7A0CF212" w14:textId="77777777" w:rsidR="000B2946" w:rsidRDefault="000B2946" w:rsidP="00F91C85"/>
  </w:footnote>
  <w:footnote w:id="2">
    <w:p w14:paraId="537AE651" w14:textId="77777777" w:rsidR="00513C76" w:rsidRPr="00E52BD5" w:rsidRDefault="00513C76" w:rsidP="007A3ACA">
      <w:pPr>
        <w:pStyle w:val="FootnoteText"/>
        <w:rPr>
          <w:color w:val="000000" w:themeColor="text1"/>
        </w:rPr>
      </w:pPr>
      <w:r w:rsidRPr="00E52BD5">
        <w:rPr>
          <w:rStyle w:val="FootnoteReference"/>
          <w:color w:val="000000" w:themeColor="text1"/>
        </w:rPr>
        <w:footnoteRef/>
      </w:r>
      <w:r w:rsidRPr="00E52BD5">
        <w:rPr>
          <w:color w:val="000000" w:themeColor="text1"/>
        </w:rPr>
        <w:t xml:space="preserve"> For operating modes where power is supplied from the main generator through unit auxiliary transformers, the evaluation must assume that the main generator is </w:t>
      </w:r>
      <w:proofErr w:type="gramStart"/>
      <w:r w:rsidRPr="00E52BD5">
        <w:rPr>
          <w:color w:val="000000" w:themeColor="text1"/>
        </w:rPr>
        <w:t>lost</w:t>
      </w:r>
      <w:proofErr w:type="gramEnd"/>
      <w:r w:rsidRPr="00E52BD5">
        <w:rPr>
          <w:color w:val="000000" w:themeColor="text1"/>
        </w:rPr>
        <w:t xml:space="preserve"> and loads must be transferred to the alternate source(s).</w:t>
      </w:r>
    </w:p>
  </w:footnote>
  <w:footnote w:id="3">
    <w:p w14:paraId="2CE28BF1" w14:textId="4D2DB55E" w:rsidR="00513C76" w:rsidRPr="00E52BD5" w:rsidRDefault="00513C76">
      <w:pPr>
        <w:pStyle w:val="FootnoteText"/>
        <w:rPr>
          <w:color w:val="000000" w:themeColor="text1"/>
        </w:rPr>
      </w:pPr>
      <w:r w:rsidRPr="00E52BD5">
        <w:rPr>
          <w:rStyle w:val="FootnoteReference"/>
          <w:color w:val="000000" w:themeColor="text1"/>
        </w:rPr>
        <w:footnoteRef/>
      </w:r>
      <w:r w:rsidRPr="00E52BD5">
        <w:rPr>
          <w:color w:val="000000" w:themeColor="text1"/>
        </w:rPr>
        <w:t xml:space="preserve"> Applies to TS equipment affected by the OPC and not just the TS related to off</w:t>
      </w:r>
      <w:r>
        <w:rPr>
          <w:color w:val="000000" w:themeColor="text1"/>
        </w:rPr>
        <w:noBreakHyphen/>
      </w:r>
      <w:r w:rsidRPr="00E52BD5">
        <w:rPr>
          <w:color w:val="000000" w:themeColor="text1"/>
        </w:rPr>
        <w:t>site power system.  Situations where alternate sources are removed from service if allowed by the TS must be considered.</w:t>
      </w:r>
    </w:p>
  </w:footnote>
  <w:footnote w:id="4">
    <w:p w14:paraId="0A1F6037" w14:textId="77777777" w:rsidR="00513C76" w:rsidRPr="00E52BD5" w:rsidRDefault="00513C76">
      <w:pPr>
        <w:pStyle w:val="FootnoteText"/>
        <w:rPr>
          <w:color w:val="000000" w:themeColor="text1"/>
        </w:rPr>
      </w:pPr>
      <w:r w:rsidRPr="00E52BD5">
        <w:rPr>
          <w:rStyle w:val="FootnoteReference"/>
          <w:color w:val="000000" w:themeColor="text1"/>
        </w:rPr>
        <w:footnoteRef/>
      </w:r>
      <w:r w:rsidRPr="00E52BD5">
        <w:rPr>
          <w:color w:val="000000" w:themeColor="text1"/>
        </w:rPr>
        <w:t xml:space="preserve"> Operator action may be credited in the evaluation if existing regulations and guidelines are met for the use of manual actions in the place of automatic actions.</w:t>
      </w:r>
    </w:p>
  </w:footnote>
  <w:footnote w:id="5">
    <w:p w14:paraId="70BAD247" w14:textId="1CE18F79" w:rsidR="00513C76" w:rsidRPr="00F32E59" w:rsidRDefault="00513C76">
      <w:pPr>
        <w:pStyle w:val="FootnoteText"/>
      </w:pPr>
      <w:r w:rsidRPr="00E52BD5">
        <w:rPr>
          <w:rStyle w:val="FootnoteReference"/>
          <w:color w:val="000000" w:themeColor="text1"/>
        </w:rPr>
        <w:footnoteRef/>
      </w:r>
      <w:r w:rsidRPr="00E52BD5">
        <w:rPr>
          <w:color w:val="000000" w:themeColor="text1"/>
        </w:rPr>
        <w:t xml:space="preserve"> Power supplied to spent fuel pool cooling systems must also be considered. </w:t>
      </w:r>
      <w:r>
        <w:rPr>
          <w:color w:val="000000" w:themeColor="text1"/>
        </w:rPr>
        <w:t xml:space="preserve"> </w:t>
      </w:r>
      <w:r w:rsidRPr="00E52BD5">
        <w:rPr>
          <w:color w:val="000000" w:themeColor="text1"/>
        </w:rPr>
        <w:t>The limiting conditions will be those where power is supplied from a single source or an alternate source is used that does not have open phase protection (like a main power transformer back</w:t>
      </w:r>
      <w:r>
        <w:rPr>
          <w:color w:val="000000" w:themeColor="text1"/>
        </w:rPr>
        <w:noBreakHyphen/>
      </w:r>
      <w:r w:rsidRPr="00E52BD5">
        <w:rPr>
          <w:color w:val="000000" w:themeColor="text1"/>
        </w:rPr>
        <w:t>feed source).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34F10" w14:textId="77777777" w:rsidR="00513C76" w:rsidRPr="000F347E" w:rsidRDefault="00513C76" w:rsidP="00BC4DA2">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410CE"/>
    <w:multiLevelType w:val="hybridMultilevel"/>
    <w:tmpl w:val="6DD04066"/>
    <w:lvl w:ilvl="0" w:tplc="D8DE75E6">
      <w:start w:val="1"/>
      <w:numFmt w:val="decimal"/>
      <w:lvlText w:val="%1)"/>
      <w:lvlJc w:val="left"/>
      <w:pPr>
        <w:ind w:left="714" w:hanging="444"/>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B394D10"/>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484358"/>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A94FAF"/>
    <w:multiLevelType w:val="hybridMultilevel"/>
    <w:tmpl w:val="63EA78DE"/>
    <w:lvl w:ilvl="0" w:tplc="8E108906">
      <w:start w:val="6"/>
      <w:numFmt w:val="decimal"/>
      <w:lvlText w:val="%1."/>
      <w:lvlJc w:val="left"/>
      <w:pPr>
        <w:ind w:left="90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15:restartNumberingAfterBreak="0">
    <w:nsid w:val="15726801"/>
    <w:multiLevelType w:val="hybridMultilevel"/>
    <w:tmpl w:val="076ACD4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C25CE5"/>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EC189F"/>
    <w:multiLevelType w:val="hybridMultilevel"/>
    <w:tmpl w:val="7690F77E"/>
    <w:lvl w:ilvl="0" w:tplc="04090011">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7" w15:restartNumberingAfterBreak="0">
    <w:nsid w:val="1AB25E43"/>
    <w:multiLevelType w:val="hybridMultilevel"/>
    <w:tmpl w:val="E1D2B912"/>
    <w:lvl w:ilvl="0" w:tplc="EE30304C">
      <w:start w:val="1"/>
      <w:numFmt w:val="lowerLetter"/>
      <w:lvlText w:val="%1."/>
      <w:lvlJc w:val="left"/>
      <w:pPr>
        <w:ind w:left="126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1E98539E"/>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DF084C"/>
    <w:multiLevelType w:val="hybridMultilevel"/>
    <w:tmpl w:val="454A7A7A"/>
    <w:lvl w:ilvl="0" w:tplc="2FDA3DC6">
      <w:start w:val="4"/>
      <w:numFmt w:val="decimal"/>
      <w:lvlText w:val="%1."/>
      <w:lvlJc w:val="left"/>
      <w:pPr>
        <w:ind w:left="900" w:hanging="360"/>
      </w:pPr>
      <w:rPr>
        <w:rFonts w:hint="default"/>
      </w:rPr>
    </w:lvl>
    <w:lvl w:ilvl="1" w:tplc="B7747096">
      <w:start w:val="1"/>
      <w:numFmt w:val="lowerRoman"/>
      <w:lvlText w:val="%2."/>
      <w:lvlJc w:val="left"/>
      <w:pPr>
        <w:ind w:left="1260" w:hanging="720"/>
      </w:pPr>
      <w:rPr>
        <w:rFonts w:hint="default"/>
      </w:rPr>
    </w:lvl>
    <w:lvl w:ilvl="2" w:tplc="404E3AD8">
      <w:start w:val="1"/>
      <w:numFmt w:val="lowerLetter"/>
      <w:lvlText w:val="(%3)"/>
      <w:lvlJc w:val="left"/>
      <w:pPr>
        <w:ind w:left="2130" w:hanging="690"/>
      </w:pPr>
      <w:rPr>
        <w:rFonts w:hint="default"/>
      </w:r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0" w15:restartNumberingAfterBreak="0">
    <w:nsid w:val="202A31E8"/>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E9125D"/>
    <w:multiLevelType w:val="hybridMultilevel"/>
    <w:tmpl w:val="A1F4890A"/>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5015572"/>
    <w:multiLevelType w:val="hybridMultilevel"/>
    <w:tmpl w:val="E82EEDDA"/>
    <w:lvl w:ilvl="0" w:tplc="04090019">
      <w:start w:val="1"/>
      <w:numFmt w:val="lowerLetter"/>
      <w:lvlText w:val="%1."/>
      <w:lvlJc w:val="left"/>
      <w:pPr>
        <w:ind w:left="720" w:hanging="360"/>
      </w:pPr>
      <w:rPr>
        <w:rFonts w:hint="default"/>
      </w:rPr>
    </w:lvl>
    <w:lvl w:ilvl="1" w:tplc="7B2EF3FE">
      <w:start w:val="1"/>
      <w:numFmt w:val="decimal"/>
      <w:lvlText w:val="%2."/>
      <w:lvlJc w:val="left"/>
      <w:pPr>
        <w:ind w:left="1530" w:hanging="360"/>
      </w:pPr>
      <w:rPr>
        <w:color w:val="auto"/>
      </w:rPr>
    </w:lvl>
    <w:lvl w:ilvl="2" w:tplc="0409001B">
      <w:start w:val="1"/>
      <w:numFmt w:val="lowerRoman"/>
      <w:lvlText w:val="%3."/>
      <w:lvlJc w:val="right"/>
      <w:pPr>
        <w:ind w:left="2160" w:hanging="180"/>
      </w:pPr>
    </w:lvl>
    <w:lvl w:ilvl="3" w:tplc="8F367110">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8A6134"/>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907B48"/>
    <w:multiLevelType w:val="hybridMultilevel"/>
    <w:tmpl w:val="BE400C7E"/>
    <w:lvl w:ilvl="0" w:tplc="9A40FC2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AEC62C9"/>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0D59FE"/>
    <w:multiLevelType w:val="hybridMultilevel"/>
    <w:tmpl w:val="75EA1DE0"/>
    <w:lvl w:ilvl="0" w:tplc="F95AB8B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C64155C"/>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6F26302"/>
    <w:multiLevelType w:val="multilevel"/>
    <w:tmpl w:val="0A60554C"/>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C430E5"/>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34B34B8"/>
    <w:multiLevelType w:val="hybridMultilevel"/>
    <w:tmpl w:val="877648EE"/>
    <w:lvl w:ilvl="0" w:tplc="453A1BCE">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3DC6ECF"/>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702307B"/>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126DBC"/>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C014F0B"/>
    <w:multiLevelType w:val="hybridMultilevel"/>
    <w:tmpl w:val="18389DE2"/>
    <w:lvl w:ilvl="0" w:tplc="51746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9E5188"/>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5C6083"/>
    <w:multiLevelType w:val="hybridMultilevel"/>
    <w:tmpl w:val="84FAE556"/>
    <w:lvl w:ilvl="0" w:tplc="AAA4DABC">
      <w:start w:val="1"/>
      <w:numFmt w:val="decimal"/>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6F35B1"/>
    <w:multiLevelType w:val="hybridMultilevel"/>
    <w:tmpl w:val="150CE8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2538E2"/>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990C2D"/>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49723EC"/>
    <w:multiLevelType w:val="hybridMultilevel"/>
    <w:tmpl w:val="59021EAC"/>
    <w:lvl w:ilvl="0" w:tplc="04090011">
      <w:start w:val="1"/>
      <w:numFmt w:val="decimal"/>
      <w:lvlText w:val="%1)"/>
      <w:lvlJc w:val="left"/>
      <w:pPr>
        <w:ind w:left="2700" w:hanging="360"/>
      </w:pPr>
      <w:rPr>
        <w:color w:val="auto"/>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1" w15:restartNumberingAfterBreak="0">
    <w:nsid w:val="7D0165EA"/>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6"/>
  </w:num>
  <w:num w:numId="3">
    <w:abstractNumId w:val="23"/>
  </w:num>
  <w:num w:numId="4">
    <w:abstractNumId w:val="18"/>
  </w:num>
  <w:num w:numId="5">
    <w:abstractNumId w:val="12"/>
  </w:num>
  <w:num w:numId="6">
    <w:abstractNumId w:val="10"/>
  </w:num>
  <w:num w:numId="7">
    <w:abstractNumId w:val="16"/>
  </w:num>
  <w:num w:numId="8">
    <w:abstractNumId w:val="14"/>
  </w:num>
  <w:num w:numId="9">
    <w:abstractNumId w:val="31"/>
  </w:num>
  <w:num w:numId="10">
    <w:abstractNumId w:val="1"/>
  </w:num>
  <w:num w:numId="11">
    <w:abstractNumId w:val="8"/>
  </w:num>
  <w:num w:numId="12">
    <w:abstractNumId w:val="19"/>
  </w:num>
  <w:num w:numId="13">
    <w:abstractNumId w:val="28"/>
  </w:num>
  <w:num w:numId="14">
    <w:abstractNumId w:val="5"/>
  </w:num>
  <w:num w:numId="15">
    <w:abstractNumId w:val="29"/>
  </w:num>
  <w:num w:numId="16">
    <w:abstractNumId w:val="22"/>
  </w:num>
  <w:num w:numId="17">
    <w:abstractNumId w:val="2"/>
  </w:num>
  <w:num w:numId="18">
    <w:abstractNumId w:val="25"/>
  </w:num>
  <w:num w:numId="19">
    <w:abstractNumId w:val="17"/>
  </w:num>
  <w:num w:numId="20">
    <w:abstractNumId w:val="21"/>
  </w:num>
  <w:num w:numId="21">
    <w:abstractNumId w:val="15"/>
  </w:num>
  <w:num w:numId="22">
    <w:abstractNumId w:val="24"/>
  </w:num>
  <w:num w:numId="23">
    <w:abstractNumId w:val="27"/>
  </w:num>
  <w:num w:numId="24">
    <w:abstractNumId w:val="0"/>
  </w:num>
  <w:num w:numId="25">
    <w:abstractNumId w:val="9"/>
  </w:num>
  <w:num w:numId="26">
    <w:abstractNumId w:val="20"/>
  </w:num>
  <w:num w:numId="27">
    <w:abstractNumId w:val="7"/>
  </w:num>
  <w:num w:numId="28">
    <w:abstractNumId w:val="11"/>
  </w:num>
  <w:num w:numId="29">
    <w:abstractNumId w:val="30"/>
  </w:num>
  <w:num w:numId="30">
    <w:abstractNumId w:val="3"/>
  </w:num>
  <w:num w:numId="31">
    <w:abstractNumId w:val="4"/>
  </w:num>
  <w:num w:numId="32">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itus, Brett">
    <w15:presenceInfo w15:providerId="AD" w15:userId="S::BAT2@NRC.GOV::db9aebc9-20fc-45ea-845f-298010ac9d8c"/>
  </w15:person>
  <w15:person w15:author="Cauffman, Christopher">
    <w15:presenceInfo w15:providerId="AD" w15:userId="S::CCC2@nrc.gov::f5146390-b684-43da-9571-9045c6bdd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NotTrackMoves/>
  <w:documentProtection w:edit="trackedChanges"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5C6"/>
    <w:rsid w:val="000009B9"/>
    <w:rsid w:val="00000A5E"/>
    <w:rsid w:val="00001311"/>
    <w:rsid w:val="00002089"/>
    <w:rsid w:val="00004614"/>
    <w:rsid w:val="00004C49"/>
    <w:rsid w:val="00005EDB"/>
    <w:rsid w:val="00007213"/>
    <w:rsid w:val="000075F2"/>
    <w:rsid w:val="00007CDF"/>
    <w:rsid w:val="00013006"/>
    <w:rsid w:val="00013B43"/>
    <w:rsid w:val="00013BBA"/>
    <w:rsid w:val="00015607"/>
    <w:rsid w:val="00015655"/>
    <w:rsid w:val="00015854"/>
    <w:rsid w:val="00015FBF"/>
    <w:rsid w:val="0001679A"/>
    <w:rsid w:val="00016DC9"/>
    <w:rsid w:val="00016F29"/>
    <w:rsid w:val="00017821"/>
    <w:rsid w:val="00017DC9"/>
    <w:rsid w:val="00020E0F"/>
    <w:rsid w:val="000212F2"/>
    <w:rsid w:val="00021E87"/>
    <w:rsid w:val="00022932"/>
    <w:rsid w:val="00022F77"/>
    <w:rsid w:val="00023321"/>
    <w:rsid w:val="00023A95"/>
    <w:rsid w:val="00025C7F"/>
    <w:rsid w:val="00027212"/>
    <w:rsid w:val="0002783A"/>
    <w:rsid w:val="00030250"/>
    <w:rsid w:val="0003039C"/>
    <w:rsid w:val="00031F1A"/>
    <w:rsid w:val="0003206F"/>
    <w:rsid w:val="00032175"/>
    <w:rsid w:val="000321B0"/>
    <w:rsid w:val="00032B55"/>
    <w:rsid w:val="00033638"/>
    <w:rsid w:val="00034358"/>
    <w:rsid w:val="000343DE"/>
    <w:rsid w:val="00034E95"/>
    <w:rsid w:val="00035D0A"/>
    <w:rsid w:val="00036EBF"/>
    <w:rsid w:val="00037654"/>
    <w:rsid w:val="000422BE"/>
    <w:rsid w:val="00043A00"/>
    <w:rsid w:val="00044AB5"/>
    <w:rsid w:val="000455CE"/>
    <w:rsid w:val="000464DC"/>
    <w:rsid w:val="00047E33"/>
    <w:rsid w:val="000501EC"/>
    <w:rsid w:val="0005035C"/>
    <w:rsid w:val="00051DB3"/>
    <w:rsid w:val="00052156"/>
    <w:rsid w:val="0005279C"/>
    <w:rsid w:val="00053128"/>
    <w:rsid w:val="0005395A"/>
    <w:rsid w:val="00053E93"/>
    <w:rsid w:val="00053F0B"/>
    <w:rsid w:val="000544F1"/>
    <w:rsid w:val="00054894"/>
    <w:rsid w:val="00055B2D"/>
    <w:rsid w:val="0005737D"/>
    <w:rsid w:val="000574CE"/>
    <w:rsid w:val="00057835"/>
    <w:rsid w:val="00060046"/>
    <w:rsid w:val="000609B6"/>
    <w:rsid w:val="000609F1"/>
    <w:rsid w:val="00060BE8"/>
    <w:rsid w:val="00061C70"/>
    <w:rsid w:val="00063D8D"/>
    <w:rsid w:val="00064481"/>
    <w:rsid w:val="00065F81"/>
    <w:rsid w:val="0006681A"/>
    <w:rsid w:val="00067EE3"/>
    <w:rsid w:val="000703FB"/>
    <w:rsid w:val="00070C0C"/>
    <w:rsid w:val="00072517"/>
    <w:rsid w:val="0007334A"/>
    <w:rsid w:val="000754C6"/>
    <w:rsid w:val="0007721D"/>
    <w:rsid w:val="00080BE2"/>
    <w:rsid w:val="0008468E"/>
    <w:rsid w:val="00084D4A"/>
    <w:rsid w:val="00085764"/>
    <w:rsid w:val="00085DEF"/>
    <w:rsid w:val="000861FA"/>
    <w:rsid w:val="00086448"/>
    <w:rsid w:val="00086C45"/>
    <w:rsid w:val="00087C15"/>
    <w:rsid w:val="000904A8"/>
    <w:rsid w:val="00091260"/>
    <w:rsid w:val="0009139D"/>
    <w:rsid w:val="0009168B"/>
    <w:rsid w:val="00092519"/>
    <w:rsid w:val="000926C1"/>
    <w:rsid w:val="000932F5"/>
    <w:rsid w:val="00094651"/>
    <w:rsid w:val="000947B6"/>
    <w:rsid w:val="000958A1"/>
    <w:rsid w:val="00096ECC"/>
    <w:rsid w:val="000973E3"/>
    <w:rsid w:val="0009755A"/>
    <w:rsid w:val="000A2465"/>
    <w:rsid w:val="000A2624"/>
    <w:rsid w:val="000A319C"/>
    <w:rsid w:val="000A31B1"/>
    <w:rsid w:val="000A3B0D"/>
    <w:rsid w:val="000A3DC8"/>
    <w:rsid w:val="000A46DD"/>
    <w:rsid w:val="000A64B3"/>
    <w:rsid w:val="000A6767"/>
    <w:rsid w:val="000A6FE0"/>
    <w:rsid w:val="000A7556"/>
    <w:rsid w:val="000A765B"/>
    <w:rsid w:val="000A7CD7"/>
    <w:rsid w:val="000B0A87"/>
    <w:rsid w:val="000B0B31"/>
    <w:rsid w:val="000B0B9A"/>
    <w:rsid w:val="000B0BEC"/>
    <w:rsid w:val="000B272B"/>
    <w:rsid w:val="000B2946"/>
    <w:rsid w:val="000B2948"/>
    <w:rsid w:val="000B2B4B"/>
    <w:rsid w:val="000B37B3"/>
    <w:rsid w:val="000B3A6C"/>
    <w:rsid w:val="000B46A3"/>
    <w:rsid w:val="000B5CA5"/>
    <w:rsid w:val="000B5EB1"/>
    <w:rsid w:val="000B637B"/>
    <w:rsid w:val="000B67E3"/>
    <w:rsid w:val="000B72B0"/>
    <w:rsid w:val="000B74A5"/>
    <w:rsid w:val="000B7B0E"/>
    <w:rsid w:val="000C08D6"/>
    <w:rsid w:val="000C1AB7"/>
    <w:rsid w:val="000C2040"/>
    <w:rsid w:val="000C24D8"/>
    <w:rsid w:val="000C2DF3"/>
    <w:rsid w:val="000C3084"/>
    <w:rsid w:val="000C37FA"/>
    <w:rsid w:val="000C41A1"/>
    <w:rsid w:val="000C4311"/>
    <w:rsid w:val="000C48B9"/>
    <w:rsid w:val="000C4D94"/>
    <w:rsid w:val="000C5957"/>
    <w:rsid w:val="000C66D0"/>
    <w:rsid w:val="000D133A"/>
    <w:rsid w:val="000D13D7"/>
    <w:rsid w:val="000D16C0"/>
    <w:rsid w:val="000D1800"/>
    <w:rsid w:val="000D3095"/>
    <w:rsid w:val="000D4053"/>
    <w:rsid w:val="000D4AFD"/>
    <w:rsid w:val="000D5519"/>
    <w:rsid w:val="000D68C3"/>
    <w:rsid w:val="000D690A"/>
    <w:rsid w:val="000D6D60"/>
    <w:rsid w:val="000D6EB0"/>
    <w:rsid w:val="000D7177"/>
    <w:rsid w:val="000E0262"/>
    <w:rsid w:val="000E0E89"/>
    <w:rsid w:val="000E12A2"/>
    <w:rsid w:val="000E14D8"/>
    <w:rsid w:val="000E1944"/>
    <w:rsid w:val="000E2625"/>
    <w:rsid w:val="000E385B"/>
    <w:rsid w:val="000E4A6F"/>
    <w:rsid w:val="000E5FBC"/>
    <w:rsid w:val="000E655A"/>
    <w:rsid w:val="000E7001"/>
    <w:rsid w:val="000E73CF"/>
    <w:rsid w:val="000E7D33"/>
    <w:rsid w:val="000E7EEA"/>
    <w:rsid w:val="000F063C"/>
    <w:rsid w:val="000F071D"/>
    <w:rsid w:val="000F222E"/>
    <w:rsid w:val="000F2E58"/>
    <w:rsid w:val="000F2E9A"/>
    <w:rsid w:val="000F347E"/>
    <w:rsid w:val="000F4F62"/>
    <w:rsid w:val="000F60F2"/>
    <w:rsid w:val="000F6AE6"/>
    <w:rsid w:val="00100EA2"/>
    <w:rsid w:val="00101432"/>
    <w:rsid w:val="00101687"/>
    <w:rsid w:val="0010187B"/>
    <w:rsid w:val="00101A39"/>
    <w:rsid w:val="00101B53"/>
    <w:rsid w:val="001046B3"/>
    <w:rsid w:val="0010581F"/>
    <w:rsid w:val="00105E68"/>
    <w:rsid w:val="001070F0"/>
    <w:rsid w:val="00110C81"/>
    <w:rsid w:val="00111ADA"/>
    <w:rsid w:val="00111AEA"/>
    <w:rsid w:val="00111BF7"/>
    <w:rsid w:val="00113145"/>
    <w:rsid w:val="001136A1"/>
    <w:rsid w:val="00113ADA"/>
    <w:rsid w:val="00113DE1"/>
    <w:rsid w:val="00113F9D"/>
    <w:rsid w:val="0011493D"/>
    <w:rsid w:val="00115DA6"/>
    <w:rsid w:val="00117C06"/>
    <w:rsid w:val="00120407"/>
    <w:rsid w:val="00121B16"/>
    <w:rsid w:val="00121B6C"/>
    <w:rsid w:val="001236B2"/>
    <w:rsid w:val="00123D8B"/>
    <w:rsid w:val="001243CF"/>
    <w:rsid w:val="00124AF3"/>
    <w:rsid w:val="00125070"/>
    <w:rsid w:val="001254A2"/>
    <w:rsid w:val="00125640"/>
    <w:rsid w:val="001259D8"/>
    <w:rsid w:val="00125CB2"/>
    <w:rsid w:val="00126679"/>
    <w:rsid w:val="00126705"/>
    <w:rsid w:val="00126D79"/>
    <w:rsid w:val="00127157"/>
    <w:rsid w:val="00127A51"/>
    <w:rsid w:val="00130178"/>
    <w:rsid w:val="0013085D"/>
    <w:rsid w:val="0013138C"/>
    <w:rsid w:val="001332B8"/>
    <w:rsid w:val="00133622"/>
    <w:rsid w:val="001337AE"/>
    <w:rsid w:val="00134058"/>
    <w:rsid w:val="001353EE"/>
    <w:rsid w:val="001364DC"/>
    <w:rsid w:val="00140C4A"/>
    <w:rsid w:val="00141B3A"/>
    <w:rsid w:val="00142D35"/>
    <w:rsid w:val="00143810"/>
    <w:rsid w:val="00143BBC"/>
    <w:rsid w:val="00145A4B"/>
    <w:rsid w:val="00145CB9"/>
    <w:rsid w:val="00145D10"/>
    <w:rsid w:val="001465F5"/>
    <w:rsid w:val="00147279"/>
    <w:rsid w:val="0014770E"/>
    <w:rsid w:val="00147BF0"/>
    <w:rsid w:val="00150DF4"/>
    <w:rsid w:val="00150E80"/>
    <w:rsid w:val="001523E9"/>
    <w:rsid w:val="001528D2"/>
    <w:rsid w:val="00153360"/>
    <w:rsid w:val="001535BA"/>
    <w:rsid w:val="00154387"/>
    <w:rsid w:val="001548EE"/>
    <w:rsid w:val="00155104"/>
    <w:rsid w:val="00155889"/>
    <w:rsid w:val="00155B0C"/>
    <w:rsid w:val="001563E3"/>
    <w:rsid w:val="00157050"/>
    <w:rsid w:val="00157C49"/>
    <w:rsid w:val="001600A4"/>
    <w:rsid w:val="00160864"/>
    <w:rsid w:val="00161F7F"/>
    <w:rsid w:val="00162EFE"/>
    <w:rsid w:val="0016443D"/>
    <w:rsid w:val="00165780"/>
    <w:rsid w:val="00165910"/>
    <w:rsid w:val="00165B26"/>
    <w:rsid w:val="00165B49"/>
    <w:rsid w:val="001665A1"/>
    <w:rsid w:val="00167167"/>
    <w:rsid w:val="0017088C"/>
    <w:rsid w:val="00170C55"/>
    <w:rsid w:val="001715F3"/>
    <w:rsid w:val="00171DC7"/>
    <w:rsid w:val="00172382"/>
    <w:rsid w:val="00172D8E"/>
    <w:rsid w:val="00173107"/>
    <w:rsid w:val="001736AB"/>
    <w:rsid w:val="00175AEB"/>
    <w:rsid w:val="00176C54"/>
    <w:rsid w:val="00181220"/>
    <w:rsid w:val="0018214E"/>
    <w:rsid w:val="00182C13"/>
    <w:rsid w:val="00183081"/>
    <w:rsid w:val="00183536"/>
    <w:rsid w:val="001836BE"/>
    <w:rsid w:val="0018393F"/>
    <w:rsid w:val="001841F0"/>
    <w:rsid w:val="001845B3"/>
    <w:rsid w:val="00184D8C"/>
    <w:rsid w:val="001850D3"/>
    <w:rsid w:val="00185C7A"/>
    <w:rsid w:val="0018656F"/>
    <w:rsid w:val="001865F0"/>
    <w:rsid w:val="00190C03"/>
    <w:rsid w:val="00191577"/>
    <w:rsid w:val="00191CD6"/>
    <w:rsid w:val="00192ACC"/>
    <w:rsid w:val="00194391"/>
    <w:rsid w:val="00194747"/>
    <w:rsid w:val="0019482A"/>
    <w:rsid w:val="00197D29"/>
    <w:rsid w:val="001A0101"/>
    <w:rsid w:val="001A145F"/>
    <w:rsid w:val="001A1810"/>
    <w:rsid w:val="001A1CD5"/>
    <w:rsid w:val="001A20D1"/>
    <w:rsid w:val="001A2EAC"/>
    <w:rsid w:val="001A3F22"/>
    <w:rsid w:val="001A6212"/>
    <w:rsid w:val="001A6A91"/>
    <w:rsid w:val="001A6C1A"/>
    <w:rsid w:val="001B07BD"/>
    <w:rsid w:val="001B0A74"/>
    <w:rsid w:val="001B12C8"/>
    <w:rsid w:val="001B1B10"/>
    <w:rsid w:val="001B1E32"/>
    <w:rsid w:val="001B1E54"/>
    <w:rsid w:val="001B21EE"/>
    <w:rsid w:val="001B2C51"/>
    <w:rsid w:val="001B32E2"/>
    <w:rsid w:val="001B333C"/>
    <w:rsid w:val="001B6164"/>
    <w:rsid w:val="001B61B5"/>
    <w:rsid w:val="001B647A"/>
    <w:rsid w:val="001B6E6A"/>
    <w:rsid w:val="001C00DF"/>
    <w:rsid w:val="001C1706"/>
    <w:rsid w:val="001C1EA9"/>
    <w:rsid w:val="001C24D0"/>
    <w:rsid w:val="001C2E07"/>
    <w:rsid w:val="001C405D"/>
    <w:rsid w:val="001C42CC"/>
    <w:rsid w:val="001C4772"/>
    <w:rsid w:val="001C4864"/>
    <w:rsid w:val="001C4E93"/>
    <w:rsid w:val="001C7044"/>
    <w:rsid w:val="001C7687"/>
    <w:rsid w:val="001D0809"/>
    <w:rsid w:val="001D0964"/>
    <w:rsid w:val="001D0C8A"/>
    <w:rsid w:val="001D1AE5"/>
    <w:rsid w:val="001D1DF4"/>
    <w:rsid w:val="001D2124"/>
    <w:rsid w:val="001D263C"/>
    <w:rsid w:val="001D2795"/>
    <w:rsid w:val="001D51B3"/>
    <w:rsid w:val="001D5BA7"/>
    <w:rsid w:val="001D5E42"/>
    <w:rsid w:val="001D60D3"/>
    <w:rsid w:val="001D6947"/>
    <w:rsid w:val="001D6CD0"/>
    <w:rsid w:val="001D6EB2"/>
    <w:rsid w:val="001D737E"/>
    <w:rsid w:val="001D7705"/>
    <w:rsid w:val="001E0902"/>
    <w:rsid w:val="001E09AB"/>
    <w:rsid w:val="001E24EB"/>
    <w:rsid w:val="001E2EA4"/>
    <w:rsid w:val="001E3613"/>
    <w:rsid w:val="001E3BA9"/>
    <w:rsid w:val="001E50C6"/>
    <w:rsid w:val="001E54D2"/>
    <w:rsid w:val="001E5C87"/>
    <w:rsid w:val="001E659D"/>
    <w:rsid w:val="001E6FB8"/>
    <w:rsid w:val="001E727D"/>
    <w:rsid w:val="001E75B3"/>
    <w:rsid w:val="001E7F49"/>
    <w:rsid w:val="001F040B"/>
    <w:rsid w:val="001F0447"/>
    <w:rsid w:val="001F1178"/>
    <w:rsid w:val="001F3628"/>
    <w:rsid w:val="001F4A97"/>
    <w:rsid w:val="001F4D6E"/>
    <w:rsid w:val="001F4F54"/>
    <w:rsid w:val="001F509A"/>
    <w:rsid w:val="001F5A2B"/>
    <w:rsid w:val="001F5A79"/>
    <w:rsid w:val="001F5E5A"/>
    <w:rsid w:val="001F6D5E"/>
    <w:rsid w:val="001F775D"/>
    <w:rsid w:val="00200327"/>
    <w:rsid w:val="002006FA"/>
    <w:rsid w:val="00201347"/>
    <w:rsid w:val="0020342A"/>
    <w:rsid w:val="00203EEC"/>
    <w:rsid w:val="00204D40"/>
    <w:rsid w:val="00207DC0"/>
    <w:rsid w:val="00211066"/>
    <w:rsid w:val="0021181C"/>
    <w:rsid w:val="00211C6F"/>
    <w:rsid w:val="00212A3E"/>
    <w:rsid w:val="002132D6"/>
    <w:rsid w:val="00213D1A"/>
    <w:rsid w:val="00214F42"/>
    <w:rsid w:val="0021555F"/>
    <w:rsid w:val="00215C04"/>
    <w:rsid w:val="00216E09"/>
    <w:rsid w:val="00217866"/>
    <w:rsid w:val="00220021"/>
    <w:rsid w:val="0022068F"/>
    <w:rsid w:val="002229D7"/>
    <w:rsid w:val="002237D5"/>
    <w:rsid w:val="0022399A"/>
    <w:rsid w:val="00223EF5"/>
    <w:rsid w:val="002240DD"/>
    <w:rsid w:val="002262E5"/>
    <w:rsid w:val="00226918"/>
    <w:rsid w:val="002277B3"/>
    <w:rsid w:val="00227F4C"/>
    <w:rsid w:val="00227FAE"/>
    <w:rsid w:val="002302C5"/>
    <w:rsid w:val="00230722"/>
    <w:rsid w:val="00231CCA"/>
    <w:rsid w:val="0023294A"/>
    <w:rsid w:val="00232964"/>
    <w:rsid w:val="00232B2E"/>
    <w:rsid w:val="00232D2E"/>
    <w:rsid w:val="002332F8"/>
    <w:rsid w:val="002338BB"/>
    <w:rsid w:val="00234400"/>
    <w:rsid w:val="002348F6"/>
    <w:rsid w:val="002349AC"/>
    <w:rsid w:val="00234F6F"/>
    <w:rsid w:val="002353B0"/>
    <w:rsid w:val="00235490"/>
    <w:rsid w:val="0023578B"/>
    <w:rsid w:val="00235856"/>
    <w:rsid w:val="00235887"/>
    <w:rsid w:val="00235B78"/>
    <w:rsid w:val="00236FE5"/>
    <w:rsid w:val="002374FF"/>
    <w:rsid w:val="002406C6"/>
    <w:rsid w:val="00242948"/>
    <w:rsid w:val="00243329"/>
    <w:rsid w:val="00245386"/>
    <w:rsid w:val="00245575"/>
    <w:rsid w:val="00245664"/>
    <w:rsid w:val="00245CA8"/>
    <w:rsid w:val="00246BB1"/>
    <w:rsid w:val="00246DEE"/>
    <w:rsid w:val="00250163"/>
    <w:rsid w:val="002508E4"/>
    <w:rsid w:val="002513EB"/>
    <w:rsid w:val="00251C20"/>
    <w:rsid w:val="00252882"/>
    <w:rsid w:val="002536FC"/>
    <w:rsid w:val="00253859"/>
    <w:rsid w:val="002543D2"/>
    <w:rsid w:val="00255D37"/>
    <w:rsid w:val="00256520"/>
    <w:rsid w:val="00256DB0"/>
    <w:rsid w:val="002570FF"/>
    <w:rsid w:val="00257E66"/>
    <w:rsid w:val="002601C9"/>
    <w:rsid w:val="002602EA"/>
    <w:rsid w:val="002615F7"/>
    <w:rsid w:val="0026226B"/>
    <w:rsid w:val="002644BB"/>
    <w:rsid w:val="00265861"/>
    <w:rsid w:val="00265A0E"/>
    <w:rsid w:val="00266E1E"/>
    <w:rsid w:val="00267166"/>
    <w:rsid w:val="002703DE"/>
    <w:rsid w:val="00270C23"/>
    <w:rsid w:val="00271C16"/>
    <w:rsid w:val="00272DA4"/>
    <w:rsid w:val="0027328F"/>
    <w:rsid w:val="00274045"/>
    <w:rsid w:val="0027458D"/>
    <w:rsid w:val="002747EC"/>
    <w:rsid w:val="002748AE"/>
    <w:rsid w:val="0027495E"/>
    <w:rsid w:val="00275DE9"/>
    <w:rsid w:val="002760E2"/>
    <w:rsid w:val="0027652D"/>
    <w:rsid w:val="00276C68"/>
    <w:rsid w:val="00277B04"/>
    <w:rsid w:val="0028039A"/>
    <w:rsid w:val="002809B6"/>
    <w:rsid w:val="002809F5"/>
    <w:rsid w:val="00280E83"/>
    <w:rsid w:val="002815AC"/>
    <w:rsid w:val="00282555"/>
    <w:rsid w:val="002833D6"/>
    <w:rsid w:val="00283876"/>
    <w:rsid w:val="0028413B"/>
    <w:rsid w:val="0028448E"/>
    <w:rsid w:val="002846C7"/>
    <w:rsid w:val="002848EB"/>
    <w:rsid w:val="00284E6C"/>
    <w:rsid w:val="0028552A"/>
    <w:rsid w:val="00285762"/>
    <w:rsid w:val="00285A3C"/>
    <w:rsid w:val="00286A0A"/>
    <w:rsid w:val="00287ACE"/>
    <w:rsid w:val="0029141A"/>
    <w:rsid w:val="002917CD"/>
    <w:rsid w:val="00291931"/>
    <w:rsid w:val="002926D3"/>
    <w:rsid w:val="00292B11"/>
    <w:rsid w:val="00294203"/>
    <w:rsid w:val="00294770"/>
    <w:rsid w:val="00294E41"/>
    <w:rsid w:val="00294F2B"/>
    <w:rsid w:val="00295463"/>
    <w:rsid w:val="002954D6"/>
    <w:rsid w:val="00296770"/>
    <w:rsid w:val="00296C54"/>
    <w:rsid w:val="00297261"/>
    <w:rsid w:val="00297611"/>
    <w:rsid w:val="00297D15"/>
    <w:rsid w:val="00297F34"/>
    <w:rsid w:val="002A04C9"/>
    <w:rsid w:val="002A1812"/>
    <w:rsid w:val="002A1D88"/>
    <w:rsid w:val="002A234C"/>
    <w:rsid w:val="002A2A78"/>
    <w:rsid w:val="002A4D51"/>
    <w:rsid w:val="002A5BAD"/>
    <w:rsid w:val="002A66C2"/>
    <w:rsid w:val="002A750D"/>
    <w:rsid w:val="002A76D5"/>
    <w:rsid w:val="002B037D"/>
    <w:rsid w:val="002B0AA9"/>
    <w:rsid w:val="002B1C1E"/>
    <w:rsid w:val="002B20E0"/>
    <w:rsid w:val="002B28D9"/>
    <w:rsid w:val="002B2957"/>
    <w:rsid w:val="002B609C"/>
    <w:rsid w:val="002B7707"/>
    <w:rsid w:val="002C017D"/>
    <w:rsid w:val="002C0319"/>
    <w:rsid w:val="002C0434"/>
    <w:rsid w:val="002C0520"/>
    <w:rsid w:val="002C09E0"/>
    <w:rsid w:val="002C1494"/>
    <w:rsid w:val="002C25FD"/>
    <w:rsid w:val="002C27E3"/>
    <w:rsid w:val="002C2E0B"/>
    <w:rsid w:val="002C46C3"/>
    <w:rsid w:val="002C46D1"/>
    <w:rsid w:val="002C4E5F"/>
    <w:rsid w:val="002C5FC2"/>
    <w:rsid w:val="002C5FCD"/>
    <w:rsid w:val="002C6577"/>
    <w:rsid w:val="002C6772"/>
    <w:rsid w:val="002C765A"/>
    <w:rsid w:val="002D024C"/>
    <w:rsid w:val="002D078B"/>
    <w:rsid w:val="002D07C0"/>
    <w:rsid w:val="002D0C66"/>
    <w:rsid w:val="002D0F2B"/>
    <w:rsid w:val="002D10F0"/>
    <w:rsid w:val="002D1120"/>
    <w:rsid w:val="002D2451"/>
    <w:rsid w:val="002D42F5"/>
    <w:rsid w:val="002D4DF2"/>
    <w:rsid w:val="002D5080"/>
    <w:rsid w:val="002D5463"/>
    <w:rsid w:val="002D54E2"/>
    <w:rsid w:val="002D58B0"/>
    <w:rsid w:val="002D5AAE"/>
    <w:rsid w:val="002D5B76"/>
    <w:rsid w:val="002D600C"/>
    <w:rsid w:val="002D7D42"/>
    <w:rsid w:val="002E010B"/>
    <w:rsid w:val="002E0238"/>
    <w:rsid w:val="002E181A"/>
    <w:rsid w:val="002E20A5"/>
    <w:rsid w:val="002E2CF3"/>
    <w:rsid w:val="002E384F"/>
    <w:rsid w:val="002E3FD4"/>
    <w:rsid w:val="002E4E71"/>
    <w:rsid w:val="002E5205"/>
    <w:rsid w:val="002E60EB"/>
    <w:rsid w:val="002E62F2"/>
    <w:rsid w:val="002E6452"/>
    <w:rsid w:val="002E6993"/>
    <w:rsid w:val="002E69A2"/>
    <w:rsid w:val="002E6C0C"/>
    <w:rsid w:val="002E6E7F"/>
    <w:rsid w:val="002E760C"/>
    <w:rsid w:val="002E7962"/>
    <w:rsid w:val="002E7F39"/>
    <w:rsid w:val="002F01BC"/>
    <w:rsid w:val="002F04EE"/>
    <w:rsid w:val="002F090B"/>
    <w:rsid w:val="002F1513"/>
    <w:rsid w:val="002F213F"/>
    <w:rsid w:val="002F24C4"/>
    <w:rsid w:val="002F2F54"/>
    <w:rsid w:val="002F3BC7"/>
    <w:rsid w:val="002F42EF"/>
    <w:rsid w:val="002F5928"/>
    <w:rsid w:val="002F712F"/>
    <w:rsid w:val="00301A5D"/>
    <w:rsid w:val="0030287D"/>
    <w:rsid w:val="00303DE1"/>
    <w:rsid w:val="0030441D"/>
    <w:rsid w:val="00305C05"/>
    <w:rsid w:val="00306256"/>
    <w:rsid w:val="00306E44"/>
    <w:rsid w:val="0030711E"/>
    <w:rsid w:val="003078C0"/>
    <w:rsid w:val="00310E9A"/>
    <w:rsid w:val="0031209C"/>
    <w:rsid w:val="00314498"/>
    <w:rsid w:val="00315738"/>
    <w:rsid w:val="003167B3"/>
    <w:rsid w:val="00320447"/>
    <w:rsid w:val="00321BE0"/>
    <w:rsid w:val="003231AE"/>
    <w:rsid w:val="00323B4D"/>
    <w:rsid w:val="003243D8"/>
    <w:rsid w:val="00325154"/>
    <w:rsid w:val="00325A1D"/>
    <w:rsid w:val="00325FEB"/>
    <w:rsid w:val="00326747"/>
    <w:rsid w:val="003267D3"/>
    <w:rsid w:val="003322A2"/>
    <w:rsid w:val="0033273E"/>
    <w:rsid w:val="00332B90"/>
    <w:rsid w:val="00334231"/>
    <w:rsid w:val="00335EED"/>
    <w:rsid w:val="00336046"/>
    <w:rsid w:val="003365D3"/>
    <w:rsid w:val="0034277C"/>
    <w:rsid w:val="00342E0E"/>
    <w:rsid w:val="00342E90"/>
    <w:rsid w:val="003441B5"/>
    <w:rsid w:val="003441EE"/>
    <w:rsid w:val="0034469E"/>
    <w:rsid w:val="00345F7D"/>
    <w:rsid w:val="00346668"/>
    <w:rsid w:val="00346CBF"/>
    <w:rsid w:val="003473BF"/>
    <w:rsid w:val="003478B7"/>
    <w:rsid w:val="00347DC8"/>
    <w:rsid w:val="00350291"/>
    <w:rsid w:val="0035050E"/>
    <w:rsid w:val="00353900"/>
    <w:rsid w:val="003539D4"/>
    <w:rsid w:val="00353E94"/>
    <w:rsid w:val="003562D0"/>
    <w:rsid w:val="003601A9"/>
    <w:rsid w:val="003602E0"/>
    <w:rsid w:val="00360EEA"/>
    <w:rsid w:val="003614B8"/>
    <w:rsid w:val="00361D85"/>
    <w:rsid w:val="00362940"/>
    <w:rsid w:val="003635AF"/>
    <w:rsid w:val="00364B1B"/>
    <w:rsid w:val="00364E20"/>
    <w:rsid w:val="00366AB1"/>
    <w:rsid w:val="00366E7F"/>
    <w:rsid w:val="00370681"/>
    <w:rsid w:val="00370944"/>
    <w:rsid w:val="00372707"/>
    <w:rsid w:val="00374B90"/>
    <w:rsid w:val="003754C8"/>
    <w:rsid w:val="00375846"/>
    <w:rsid w:val="00375EC3"/>
    <w:rsid w:val="0037624D"/>
    <w:rsid w:val="003763A5"/>
    <w:rsid w:val="00380A17"/>
    <w:rsid w:val="00380BFB"/>
    <w:rsid w:val="003816E5"/>
    <w:rsid w:val="00381A0B"/>
    <w:rsid w:val="00381FF2"/>
    <w:rsid w:val="00382132"/>
    <w:rsid w:val="003826F7"/>
    <w:rsid w:val="00383AE5"/>
    <w:rsid w:val="00383C45"/>
    <w:rsid w:val="00383CD9"/>
    <w:rsid w:val="00385094"/>
    <w:rsid w:val="00385583"/>
    <w:rsid w:val="003871C5"/>
    <w:rsid w:val="00390A59"/>
    <w:rsid w:val="00390EF8"/>
    <w:rsid w:val="00391954"/>
    <w:rsid w:val="00393278"/>
    <w:rsid w:val="00395384"/>
    <w:rsid w:val="00396241"/>
    <w:rsid w:val="0039797A"/>
    <w:rsid w:val="00397F0D"/>
    <w:rsid w:val="003A0392"/>
    <w:rsid w:val="003A04F5"/>
    <w:rsid w:val="003A1063"/>
    <w:rsid w:val="003A2661"/>
    <w:rsid w:val="003A2FD0"/>
    <w:rsid w:val="003A414C"/>
    <w:rsid w:val="003A4366"/>
    <w:rsid w:val="003A58A4"/>
    <w:rsid w:val="003A5E36"/>
    <w:rsid w:val="003A5FDB"/>
    <w:rsid w:val="003A626C"/>
    <w:rsid w:val="003A6E4B"/>
    <w:rsid w:val="003B1844"/>
    <w:rsid w:val="003B286B"/>
    <w:rsid w:val="003B2D57"/>
    <w:rsid w:val="003B3047"/>
    <w:rsid w:val="003B378C"/>
    <w:rsid w:val="003B426E"/>
    <w:rsid w:val="003B4BC6"/>
    <w:rsid w:val="003B57A1"/>
    <w:rsid w:val="003B5CDD"/>
    <w:rsid w:val="003B6B68"/>
    <w:rsid w:val="003B755F"/>
    <w:rsid w:val="003B7C52"/>
    <w:rsid w:val="003C3069"/>
    <w:rsid w:val="003C411C"/>
    <w:rsid w:val="003C428A"/>
    <w:rsid w:val="003C4E62"/>
    <w:rsid w:val="003C504C"/>
    <w:rsid w:val="003C54E1"/>
    <w:rsid w:val="003C583D"/>
    <w:rsid w:val="003C6425"/>
    <w:rsid w:val="003C76C8"/>
    <w:rsid w:val="003D1D7D"/>
    <w:rsid w:val="003D231E"/>
    <w:rsid w:val="003D23FD"/>
    <w:rsid w:val="003D2E9F"/>
    <w:rsid w:val="003D3A14"/>
    <w:rsid w:val="003D43AE"/>
    <w:rsid w:val="003D4E8D"/>
    <w:rsid w:val="003D658B"/>
    <w:rsid w:val="003D6C1C"/>
    <w:rsid w:val="003D7BBB"/>
    <w:rsid w:val="003D7D59"/>
    <w:rsid w:val="003E0972"/>
    <w:rsid w:val="003E2429"/>
    <w:rsid w:val="003E251C"/>
    <w:rsid w:val="003E2E4E"/>
    <w:rsid w:val="003E486C"/>
    <w:rsid w:val="003E4964"/>
    <w:rsid w:val="003E52C6"/>
    <w:rsid w:val="003E5D61"/>
    <w:rsid w:val="003E7E1F"/>
    <w:rsid w:val="003E7F3C"/>
    <w:rsid w:val="003F0640"/>
    <w:rsid w:val="003F1259"/>
    <w:rsid w:val="003F13D9"/>
    <w:rsid w:val="003F227D"/>
    <w:rsid w:val="003F231E"/>
    <w:rsid w:val="003F2906"/>
    <w:rsid w:val="003F2C80"/>
    <w:rsid w:val="003F3462"/>
    <w:rsid w:val="003F38DB"/>
    <w:rsid w:val="003F4591"/>
    <w:rsid w:val="003F4BC5"/>
    <w:rsid w:val="003F5199"/>
    <w:rsid w:val="003F5333"/>
    <w:rsid w:val="003F53DD"/>
    <w:rsid w:val="003F5894"/>
    <w:rsid w:val="004009AD"/>
    <w:rsid w:val="00400DAF"/>
    <w:rsid w:val="00400DD7"/>
    <w:rsid w:val="00401216"/>
    <w:rsid w:val="00401E63"/>
    <w:rsid w:val="00402004"/>
    <w:rsid w:val="00402475"/>
    <w:rsid w:val="00402B0F"/>
    <w:rsid w:val="004034C0"/>
    <w:rsid w:val="004039F9"/>
    <w:rsid w:val="00403CAE"/>
    <w:rsid w:val="00403EE3"/>
    <w:rsid w:val="004047F5"/>
    <w:rsid w:val="00405897"/>
    <w:rsid w:val="00405CAC"/>
    <w:rsid w:val="00406162"/>
    <w:rsid w:val="004072AB"/>
    <w:rsid w:val="004077CE"/>
    <w:rsid w:val="00407978"/>
    <w:rsid w:val="0041108D"/>
    <w:rsid w:val="00411616"/>
    <w:rsid w:val="004122C0"/>
    <w:rsid w:val="004127C3"/>
    <w:rsid w:val="004134AA"/>
    <w:rsid w:val="0041428D"/>
    <w:rsid w:val="004159F9"/>
    <w:rsid w:val="00415B7C"/>
    <w:rsid w:val="00415F6C"/>
    <w:rsid w:val="00416145"/>
    <w:rsid w:val="0041686E"/>
    <w:rsid w:val="0041699A"/>
    <w:rsid w:val="00416AB8"/>
    <w:rsid w:val="00416C43"/>
    <w:rsid w:val="00416ECF"/>
    <w:rsid w:val="004176C9"/>
    <w:rsid w:val="00417799"/>
    <w:rsid w:val="00420E59"/>
    <w:rsid w:val="00421064"/>
    <w:rsid w:val="00421520"/>
    <w:rsid w:val="00422697"/>
    <w:rsid w:val="00423143"/>
    <w:rsid w:val="00424013"/>
    <w:rsid w:val="0042426D"/>
    <w:rsid w:val="00425EEA"/>
    <w:rsid w:val="00426617"/>
    <w:rsid w:val="00426FCD"/>
    <w:rsid w:val="0043053A"/>
    <w:rsid w:val="004310ED"/>
    <w:rsid w:val="00431BDE"/>
    <w:rsid w:val="00431DCB"/>
    <w:rsid w:val="00432599"/>
    <w:rsid w:val="00434359"/>
    <w:rsid w:val="00434E02"/>
    <w:rsid w:val="00435C76"/>
    <w:rsid w:val="00437A55"/>
    <w:rsid w:val="00437DCC"/>
    <w:rsid w:val="0044032A"/>
    <w:rsid w:val="0044035E"/>
    <w:rsid w:val="004411B3"/>
    <w:rsid w:val="00443F99"/>
    <w:rsid w:val="004447B9"/>
    <w:rsid w:val="004448E8"/>
    <w:rsid w:val="00445A82"/>
    <w:rsid w:val="004461FD"/>
    <w:rsid w:val="004478E7"/>
    <w:rsid w:val="00453784"/>
    <w:rsid w:val="00454263"/>
    <w:rsid w:val="00454A92"/>
    <w:rsid w:val="004552C0"/>
    <w:rsid w:val="0045568E"/>
    <w:rsid w:val="004557F0"/>
    <w:rsid w:val="00455979"/>
    <w:rsid w:val="0045601E"/>
    <w:rsid w:val="004560B7"/>
    <w:rsid w:val="00456466"/>
    <w:rsid w:val="004567C5"/>
    <w:rsid w:val="004574C4"/>
    <w:rsid w:val="00457877"/>
    <w:rsid w:val="00457EB0"/>
    <w:rsid w:val="00457F30"/>
    <w:rsid w:val="004602AC"/>
    <w:rsid w:val="00460D01"/>
    <w:rsid w:val="00460D0D"/>
    <w:rsid w:val="00461453"/>
    <w:rsid w:val="00462142"/>
    <w:rsid w:val="0046245A"/>
    <w:rsid w:val="00462AA9"/>
    <w:rsid w:val="004638DD"/>
    <w:rsid w:val="0046572B"/>
    <w:rsid w:val="00465FD0"/>
    <w:rsid w:val="0046613D"/>
    <w:rsid w:val="004667E5"/>
    <w:rsid w:val="00466B77"/>
    <w:rsid w:val="00467007"/>
    <w:rsid w:val="00467840"/>
    <w:rsid w:val="00470250"/>
    <w:rsid w:val="004705C6"/>
    <w:rsid w:val="00470F40"/>
    <w:rsid w:val="00471549"/>
    <w:rsid w:val="00471D70"/>
    <w:rsid w:val="00471E46"/>
    <w:rsid w:val="00471EF1"/>
    <w:rsid w:val="004721E5"/>
    <w:rsid w:val="00472F90"/>
    <w:rsid w:val="00473892"/>
    <w:rsid w:val="004746ED"/>
    <w:rsid w:val="00474E68"/>
    <w:rsid w:val="004756CD"/>
    <w:rsid w:val="00475D16"/>
    <w:rsid w:val="00476B7B"/>
    <w:rsid w:val="004801D5"/>
    <w:rsid w:val="0048039A"/>
    <w:rsid w:val="00480D82"/>
    <w:rsid w:val="004814F9"/>
    <w:rsid w:val="004823E6"/>
    <w:rsid w:val="00483C6E"/>
    <w:rsid w:val="00483DA5"/>
    <w:rsid w:val="00485D82"/>
    <w:rsid w:val="00485D8A"/>
    <w:rsid w:val="00485E4B"/>
    <w:rsid w:val="00486C42"/>
    <w:rsid w:val="004876F1"/>
    <w:rsid w:val="00487C01"/>
    <w:rsid w:val="00490407"/>
    <w:rsid w:val="00490591"/>
    <w:rsid w:val="00491953"/>
    <w:rsid w:val="00491C37"/>
    <w:rsid w:val="00492331"/>
    <w:rsid w:val="00492FD8"/>
    <w:rsid w:val="0049333D"/>
    <w:rsid w:val="004944BE"/>
    <w:rsid w:val="00495058"/>
    <w:rsid w:val="00495229"/>
    <w:rsid w:val="004955A2"/>
    <w:rsid w:val="00495B72"/>
    <w:rsid w:val="00495CEF"/>
    <w:rsid w:val="00496E35"/>
    <w:rsid w:val="00497E98"/>
    <w:rsid w:val="004A05A5"/>
    <w:rsid w:val="004A2A24"/>
    <w:rsid w:val="004A2A6A"/>
    <w:rsid w:val="004A2C07"/>
    <w:rsid w:val="004A2EB1"/>
    <w:rsid w:val="004A38A9"/>
    <w:rsid w:val="004A390B"/>
    <w:rsid w:val="004A3F84"/>
    <w:rsid w:val="004A43C0"/>
    <w:rsid w:val="004A4A30"/>
    <w:rsid w:val="004A5F7E"/>
    <w:rsid w:val="004A7B7E"/>
    <w:rsid w:val="004A7C55"/>
    <w:rsid w:val="004B0941"/>
    <w:rsid w:val="004B0C83"/>
    <w:rsid w:val="004B1583"/>
    <w:rsid w:val="004B1DAA"/>
    <w:rsid w:val="004B2AF0"/>
    <w:rsid w:val="004B3A3D"/>
    <w:rsid w:val="004B65C3"/>
    <w:rsid w:val="004B6B28"/>
    <w:rsid w:val="004C0892"/>
    <w:rsid w:val="004C1321"/>
    <w:rsid w:val="004C2148"/>
    <w:rsid w:val="004C22FE"/>
    <w:rsid w:val="004C267D"/>
    <w:rsid w:val="004C3865"/>
    <w:rsid w:val="004C3A33"/>
    <w:rsid w:val="004C3C85"/>
    <w:rsid w:val="004C4AF1"/>
    <w:rsid w:val="004C5310"/>
    <w:rsid w:val="004C58F2"/>
    <w:rsid w:val="004C6445"/>
    <w:rsid w:val="004C7146"/>
    <w:rsid w:val="004C7863"/>
    <w:rsid w:val="004C78F0"/>
    <w:rsid w:val="004D03B8"/>
    <w:rsid w:val="004D0560"/>
    <w:rsid w:val="004D3F99"/>
    <w:rsid w:val="004D5A64"/>
    <w:rsid w:val="004D6675"/>
    <w:rsid w:val="004D7901"/>
    <w:rsid w:val="004D7BFB"/>
    <w:rsid w:val="004D7E54"/>
    <w:rsid w:val="004E030F"/>
    <w:rsid w:val="004E0ACA"/>
    <w:rsid w:val="004E172B"/>
    <w:rsid w:val="004E2052"/>
    <w:rsid w:val="004E207D"/>
    <w:rsid w:val="004E21D5"/>
    <w:rsid w:val="004E250E"/>
    <w:rsid w:val="004E2791"/>
    <w:rsid w:val="004E43D4"/>
    <w:rsid w:val="004E5204"/>
    <w:rsid w:val="004E5AFC"/>
    <w:rsid w:val="004E6C9D"/>
    <w:rsid w:val="004F03DB"/>
    <w:rsid w:val="004F0563"/>
    <w:rsid w:val="004F0C69"/>
    <w:rsid w:val="004F1081"/>
    <w:rsid w:val="004F12A4"/>
    <w:rsid w:val="004F22F0"/>
    <w:rsid w:val="004F2B9B"/>
    <w:rsid w:val="004F3EF0"/>
    <w:rsid w:val="004F57BA"/>
    <w:rsid w:val="004F5E45"/>
    <w:rsid w:val="004F7394"/>
    <w:rsid w:val="004F73A9"/>
    <w:rsid w:val="004F7A0D"/>
    <w:rsid w:val="004F7B35"/>
    <w:rsid w:val="00500080"/>
    <w:rsid w:val="00500388"/>
    <w:rsid w:val="0050127F"/>
    <w:rsid w:val="00501779"/>
    <w:rsid w:val="00501BE2"/>
    <w:rsid w:val="00501D9C"/>
    <w:rsid w:val="005021CD"/>
    <w:rsid w:val="00502C6A"/>
    <w:rsid w:val="00503052"/>
    <w:rsid w:val="005032EC"/>
    <w:rsid w:val="00503E7C"/>
    <w:rsid w:val="00504EAE"/>
    <w:rsid w:val="00505E0F"/>
    <w:rsid w:val="00505FB8"/>
    <w:rsid w:val="00506165"/>
    <w:rsid w:val="00506177"/>
    <w:rsid w:val="00506786"/>
    <w:rsid w:val="005069E4"/>
    <w:rsid w:val="00507E5D"/>
    <w:rsid w:val="005100AB"/>
    <w:rsid w:val="0051011A"/>
    <w:rsid w:val="00510F88"/>
    <w:rsid w:val="00511220"/>
    <w:rsid w:val="0051310E"/>
    <w:rsid w:val="00513379"/>
    <w:rsid w:val="00513C76"/>
    <w:rsid w:val="005141E6"/>
    <w:rsid w:val="00514212"/>
    <w:rsid w:val="00514891"/>
    <w:rsid w:val="00516084"/>
    <w:rsid w:val="005161A2"/>
    <w:rsid w:val="00516D6F"/>
    <w:rsid w:val="00516FD5"/>
    <w:rsid w:val="00517677"/>
    <w:rsid w:val="00520B89"/>
    <w:rsid w:val="00520BA5"/>
    <w:rsid w:val="00521447"/>
    <w:rsid w:val="00521C72"/>
    <w:rsid w:val="00522E51"/>
    <w:rsid w:val="00523333"/>
    <w:rsid w:val="005236C6"/>
    <w:rsid w:val="00526546"/>
    <w:rsid w:val="0052728D"/>
    <w:rsid w:val="00527425"/>
    <w:rsid w:val="0053292F"/>
    <w:rsid w:val="00533802"/>
    <w:rsid w:val="00533AF7"/>
    <w:rsid w:val="00534040"/>
    <w:rsid w:val="00534702"/>
    <w:rsid w:val="00534F98"/>
    <w:rsid w:val="005351C1"/>
    <w:rsid w:val="00535818"/>
    <w:rsid w:val="00535AD3"/>
    <w:rsid w:val="00535D88"/>
    <w:rsid w:val="00541CE8"/>
    <w:rsid w:val="00542167"/>
    <w:rsid w:val="005421D8"/>
    <w:rsid w:val="00543704"/>
    <w:rsid w:val="005451D0"/>
    <w:rsid w:val="00545E01"/>
    <w:rsid w:val="0054636D"/>
    <w:rsid w:val="00546799"/>
    <w:rsid w:val="00546CFA"/>
    <w:rsid w:val="005473CE"/>
    <w:rsid w:val="00547908"/>
    <w:rsid w:val="00547C21"/>
    <w:rsid w:val="00550D15"/>
    <w:rsid w:val="00550FDD"/>
    <w:rsid w:val="005517AB"/>
    <w:rsid w:val="0055253E"/>
    <w:rsid w:val="0055335D"/>
    <w:rsid w:val="00553E2E"/>
    <w:rsid w:val="00553F98"/>
    <w:rsid w:val="00554169"/>
    <w:rsid w:val="00555503"/>
    <w:rsid w:val="005557F5"/>
    <w:rsid w:val="00557768"/>
    <w:rsid w:val="00560FA8"/>
    <w:rsid w:val="0056125D"/>
    <w:rsid w:val="005616C6"/>
    <w:rsid w:val="00562893"/>
    <w:rsid w:val="005644B0"/>
    <w:rsid w:val="00565725"/>
    <w:rsid w:val="005667FB"/>
    <w:rsid w:val="00566F87"/>
    <w:rsid w:val="00567826"/>
    <w:rsid w:val="00567FCA"/>
    <w:rsid w:val="00570E6F"/>
    <w:rsid w:val="0057124C"/>
    <w:rsid w:val="00571435"/>
    <w:rsid w:val="0057253B"/>
    <w:rsid w:val="005728ED"/>
    <w:rsid w:val="00573274"/>
    <w:rsid w:val="00573399"/>
    <w:rsid w:val="00573958"/>
    <w:rsid w:val="005747EC"/>
    <w:rsid w:val="00576CBE"/>
    <w:rsid w:val="00577614"/>
    <w:rsid w:val="00580433"/>
    <w:rsid w:val="00580567"/>
    <w:rsid w:val="00581A28"/>
    <w:rsid w:val="0058278D"/>
    <w:rsid w:val="00582853"/>
    <w:rsid w:val="005837B1"/>
    <w:rsid w:val="00584925"/>
    <w:rsid w:val="00585556"/>
    <w:rsid w:val="0058555A"/>
    <w:rsid w:val="00585D35"/>
    <w:rsid w:val="00590C06"/>
    <w:rsid w:val="00591951"/>
    <w:rsid w:val="005919C3"/>
    <w:rsid w:val="0059340A"/>
    <w:rsid w:val="00594418"/>
    <w:rsid w:val="00595607"/>
    <w:rsid w:val="0059562B"/>
    <w:rsid w:val="0059597D"/>
    <w:rsid w:val="00595AAB"/>
    <w:rsid w:val="00595F39"/>
    <w:rsid w:val="0059669A"/>
    <w:rsid w:val="0059710A"/>
    <w:rsid w:val="005A03FB"/>
    <w:rsid w:val="005A0744"/>
    <w:rsid w:val="005A0D37"/>
    <w:rsid w:val="005A197E"/>
    <w:rsid w:val="005A241F"/>
    <w:rsid w:val="005A3BE1"/>
    <w:rsid w:val="005A3D7F"/>
    <w:rsid w:val="005A3E37"/>
    <w:rsid w:val="005A42B8"/>
    <w:rsid w:val="005A5941"/>
    <w:rsid w:val="005A70E2"/>
    <w:rsid w:val="005B160F"/>
    <w:rsid w:val="005B2070"/>
    <w:rsid w:val="005B20B4"/>
    <w:rsid w:val="005B2264"/>
    <w:rsid w:val="005B24E8"/>
    <w:rsid w:val="005B3480"/>
    <w:rsid w:val="005B36DA"/>
    <w:rsid w:val="005B3865"/>
    <w:rsid w:val="005B38E2"/>
    <w:rsid w:val="005B398E"/>
    <w:rsid w:val="005B4788"/>
    <w:rsid w:val="005B581A"/>
    <w:rsid w:val="005B5EEC"/>
    <w:rsid w:val="005B6309"/>
    <w:rsid w:val="005B6860"/>
    <w:rsid w:val="005B79E3"/>
    <w:rsid w:val="005C07B5"/>
    <w:rsid w:val="005C151F"/>
    <w:rsid w:val="005C2C0C"/>
    <w:rsid w:val="005C3095"/>
    <w:rsid w:val="005C3D28"/>
    <w:rsid w:val="005C4B87"/>
    <w:rsid w:val="005C4D46"/>
    <w:rsid w:val="005C6080"/>
    <w:rsid w:val="005C63B4"/>
    <w:rsid w:val="005C6B4B"/>
    <w:rsid w:val="005C71F0"/>
    <w:rsid w:val="005C7C21"/>
    <w:rsid w:val="005C7F26"/>
    <w:rsid w:val="005D0640"/>
    <w:rsid w:val="005D0C3B"/>
    <w:rsid w:val="005D0F76"/>
    <w:rsid w:val="005D1834"/>
    <w:rsid w:val="005D2829"/>
    <w:rsid w:val="005D2838"/>
    <w:rsid w:val="005D3027"/>
    <w:rsid w:val="005D315E"/>
    <w:rsid w:val="005D3297"/>
    <w:rsid w:val="005D355C"/>
    <w:rsid w:val="005D43A5"/>
    <w:rsid w:val="005D4A7C"/>
    <w:rsid w:val="005D64D9"/>
    <w:rsid w:val="005D6671"/>
    <w:rsid w:val="005D6BF5"/>
    <w:rsid w:val="005D776E"/>
    <w:rsid w:val="005D7B2D"/>
    <w:rsid w:val="005E019A"/>
    <w:rsid w:val="005E1C9F"/>
    <w:rsid w:val="005E2670"/>
    <w:rsid w:val="005E2BFB"/>
    <w:rsid w:val="005E3934"/>
    <w:rsid w:val="005E3E1E"/>
    <w:rsid w:val="005E45DB"/>
    <w:rsid w:val="005E497A"/>
    <w:rsid w:val="005E4DBE"/>
    <w:rsid w:val="005E6182"/>
    <w:rsid w:val="005E66A7"/>
    <w:rsid w:val="005E7F53"/>
    <w:rsid w:val="005F07D2"/>
    <w:rsid w:val="005F08D8"/>
    <w:rsid w:val="005F0FA8"/>
    <w:rsid w:val="005F1191"/>
    <w:rsid w:val="005F1578"/>
    <w:rsid w:val="005F2C06"/>
    <w:rsid w:val="005F38C2"/>
    <w:rsid w:val="005F4D16"/>
    <w:rsid w:val="005F4FF1"/>
    <w:rsid w:val="005F51E0"/>
    <w:rsid w:val="005F6DB1"/>
    <w:rsid w:val="005F7E70"/>
    <w:rsid w:val="0060293C"/>
    <w:rsid w:val="00602CC2"/>
    <w:rsid w:val="0060323C"/>
    <w:rsid w:val="00603EBD"/>
    <w:rsid w:val="00603FD7"/>
    <w:rsid w:val="00604294"/>
    <w:rsid w:val="00605A89"/>
    <w:rsid w:val="00606F03"/>
    <w:rsid w:val="0060726E"/>
    <w:rsid w:val="006075AA"/>
    <w:rsid w:val="00607839"/>
    <w:rsid w:val="006079C6"/>
    <w:rsid w:val="006115B3"/>
    <w:rsid w:val="00611EF0"/>
    <w:rsid w:val="00612A82"/>
    <w:rsid w:val="006133C6"/>
    <w:rsid w:val="006135AB"/>
    <w:rsid w:val="006154C4"/>
    <w:rsid w:val="006154E9"/>
    <w:rsid w:val="006156A9"/>
    <w:rsid w:val="0061709C"/>
    <w:rsid w:val="006214EF"/>
    <w:rsid w:val="0062151F"/>
    <w:rsid w:val="00622C15"/>
    <w:rsid w:val="00624109"/>
    <w:rsid w:val="0062430C"/>
    <w:rsid w:val="006246EA"/>
    <w:rsid w:val="00624C8C"/>
    <w:rsid w:val="00625769"/>
    <w:rsid w:val="00627C5C"/>
    <w:rsid w:val="00627D1C"/>
    <w:rsid w:val="00630C0E"/>
    <w:rsid w:val="00630E9E"/>
    <w:rsid w:val="00631A41"/>
    <w:rsid w:val="0063251B"/>
    <w:rsid w:val="006329BB"/>
    <w:rsid w:val="006335FE"/>
    <w:rsid w:val="00635684"/>
    <w:rsid w:val="006361E1"/>
    <w:rsid w:val="0063633D"/>
    <w:rsid w:val="00636EC0"/>
    <w:rsid w:val="00637A2D"/>
    <w:rsid w:val="00640D80"/>
    <w:rsid w:val="006412E4"/>
    <w:rsid w:val="00642556"/>
    <w:rsid w:val="00642565"/>
    <w:rsid w:val="00643188"/>
    <w:rsid w:val="006431B7"/>
    <w:rsid w:val="00643B81"/>
    <w:rsid w:val="00643CFD"/>
    <w:rsid w:val="0064523F"/>
    <w:rsid w:val="0064529E"/>
    <w:rsid w:val="00645CA8"/>
    <w:rsid w:val="006473F6"/>
    <w:rsid w:val="00647A3E"/>
    <w:rsid w:val="0065088D"/>
    <w:rsid w:val="00651B2E"/>
    <w:rsid w:val="00653CDA"/>
    <w:rsid w:val="00654979"/>
    <w:rsid w:val="00654EA5"/>
    <w:rsid w:val="0065520C"/>
    <w:rsid w:val="0065536D"/>
    <w:rsid w:val="00655A24"/>
    <w:rsid w:val="00655C34"/>
    <w:rsid w:val="00656D7E"/>
    <w:rsid w:val="006600BC"/>
    <w:rsid w:val="00660697"/>
    <w:rsid w:val="00660899"/>
    <w:rsid w:val="00660D91"/>
    <w:rsid w:val="00661270"/>
    <w:rsid w:val="006621B1"/>
    <w:rsid w:val="006623A2"/>
    <w:rsid w:val="006626B7"/>
    <w:rsid w:val="0066326D"/>
    <w:rsid w:val="0066342B"/>
    <w:rsid w:val="00664213"/>
    <w:rsid w:val="0066626C"/>
    <w:rsid w:val="006671A0"/>
    <w:rsid w:val="00667880"/>
    <w:rsid w:val="00671799"/>
    <w:rsid w:val="00671BD0"/>
    <w:rsid w:val="00671D6E"/>
    <w:rsid w:val="00672207"/>
    <w:rsid w:val="006726B2"/>
    <w:rsid w:val="0067285C"/>
    <w:rsid w:val="00672C18"/>
    <w:rsid w:val="00673AA8"/>
    <w:rsid w:val="00673E1A"/>
    <w:rsid w:val="0067424C"/>
    <w:rsid w:val="00674A7F"/>
    <w:rsid w:val="00675922"/>
    <w:rsid w:val="006759CD"/>
    <w:rsid w:val="00675C82"/>
    <w:rsid w:val="0067634A"/>
    <w:rsid w:val="006763FC"/>
    <w:rsid w:val="00676EBD"/>
    <w:rsid w:val="0068047F"/>
    <w:rsid w:val="00680658"/>
    <w:rsid w:val="006807BF"/>
    <w:rsid w:val="00682401"/>
    <w:rsid w:val="006824E4"/>
    <w:rsid w:val="006827CD"/>
    <w:rsid w:val="00684886"/>
    <w:rsid w:val="00684A0E"/>
    <w:rsid w:val="00684B70"/>
    <w:rsid w:val="0068630C"/>
    <w:rsid w:val="00686665"/>
    <w:rsid w:val="006868A6"/>
    <w:rsid w:val="006904D6"/>
    <w:rsid w:val="006905B7"/>
    <w:rsid w:val="00691046"/>
    <w:rsid w:val="00691ED5"/>
    <w:rsid w:val="00692076"/>
    <w:rsid w:val="006926C2"/>
    <w:rsid w:val="0069459B"/>
    <w:rsid w:val="006946F8"/>
    <w:rsid w:val="00695328"/>
    <w:rsid w:val="0069619B"/>
    <w:rsid w:val="00696878"/>
    <w:rsid w:val="00696E76"/>
    <w:rsid w:val="0069763A"/>
    <w:rsid w:val="006A097A"/>
    <w:rsid w:val="006A101A"/>
    <w:rsid w:val="006A1204"/>
    <w:rsid w:val="006A1655"/>
    <w:rsid w:val="006A206D"/>
    <w:rsid w:val="006A2443"/>
    <w:rsid w:val="006A343D"/>
    <w:rsid w:val="006A35C8"/>
    <w:rsid w:val="006A3DEA"/>
    <w:rsid w:val="006A43FB"/>
    <w:rsid w:val="006A48F7"/>
    <w:rsid w:val="006A56AC"/>
    <w:rsid w:val="006A65E2"/>
    <w:rsid w:val="006A66E5"/>
    <w:rsid w:val="006B0C36"/>
    <w:rsid w:val="006B1781"/>
    <w:rsid w:val="006B2A95"/>
    <w:rsid w:val="006B3A61"/>
    <w:rsid w:val="006B3FAB"/>
    <w:rsid w:val="006B45D1"/>
    <w:rsid w:val="006B4D0E"/>
    <w:rsid w:val="006B624A"/>
    <w:rsid w:val="006B657B"/>
    <w:rsid w:val="006B666A"/>
    <w:rsid w:val="006B6889"/>
    <w:rsid w:val="006B70D4"/>
    <w:rsid w:val="006B7CE6"/>
    <w:rsid w:val="006C0559"/>
    <w:rsid w:val="006C12DA"/>
    <w:rsid w:val="006C154F"/>
    <w:rsid w:val="006C2519"/>
    <w:rsid w:val="006C27AE"/>
    <w:rsid w:val="006C2EC3"/>
    <w:rsid w:val="006C341C"/>
    <w:rsid w:val="006C3B97"/>
    <w:rsid w:val="006C419B"/>
    <w:rsid w:val="006C48B5"/>
    <w:rsid w:val="006C4EDB"/>
    <w:rsid w:val="006C7841"/>
    <w:rsid w:val="006C7FEC"/>
    <w:rsid w:val="006D0791"/>
    <w:rsid w:val="006D08DE"/>
    <w:rsid w:val="006D1FF0"/>
    <w:rsid w:val="006D2367"/>
    <w:rsid w:val="006D24F2"/>
    <w:rsid w:val="006D2E10"/>
    <w:rsid w:val="006D30FC"/>
    <w:rsid w:val="006D47BF"/>
    <w:rsid w:val="006D53C1"/>
    <w:rsid w:val="006D6478"/>
    <w:rsid w:val="006D6AB0"/>
    <w:rsid w:val="006D760F"/>
    <w:rsid w:val="006E01CE"/>
    <w:rsid w:val="006E10D9"/>
    <w:rsid w:val="006E21DF"/>
    <w:rsid w:val="006E28CB"/>
    <w:rsid w:val="006E32CF"/>
    <w:rsid w:val="006E3BD0"/>
    <w:rsid w:val="006E54A9"/>
    <w:rsid w:val="006E57C9"/>
    <w:rsid w:val="006E5F6A"/>
    <w:rsid w:val="006E603B"/>
    <w:rsid w:val="006E6403"/>
    <w:rsid w:val="006E689C"/>
    <w:rsid w:val="006F1E1A"/>
    <w:rsid w:val="006F2A14"/>
    <w:rsid w:val="006F2ACB"/>
    <w:rsid w:val="006F3699"/>
    <w:rsid w:val="006F3B23"/>
    <w:rsid w:val="006F3DEB"/>
    <w:rsid w:val="006F4AA5"/>
    <w:rsid w:val="006F4D2F"/>
    <w:rsid w:val="006F4FD9"/>
    <w:rsid w:val="006F506C"/>
    <w:rsid w:val="006F5297"/>
    <w:rsid w:val="006F5F20"/>
    <w:rsid w:val="006F6280"/>
    <w:rsid w:val="006F63DE"/>
    <w:rsid w:val="006F70D6"/>
    <w:rsid w:val="006F73AD"/>
    <w:rsid w:val="006F770C"/>
    <w:rsid w:val="0070223E"/>
    <w:rsid w:val="007022F0"/>
    <w:rsid w:val="00705173"/>
    <w:rsid w:val="00705663"/>
    <w:rsid w:val="00705BF9"/>
    <w:rsid w:val="007062D8"/>
    <w:rsid w:val="00706E3D"/>
    <w:rsid w:val="007071E1"/>
    <w:rsid w:val="00707BE3"/>
    <w:rsid w:val="007105C6"/>
    <w:rsid w:val="00711661"/>
    <w:rsid w:val="007121BB"/>
    <w:rsid w:val="00712500"/>
    <w:rsid w:val="00712CCE"/>
    <w:rsid w:val="007153A3"/>
    <w:rsid w:val="007156F0"/>
    <w:rsid w:val="00715885"/>
    <w:rsid w:val="00715C0F"/>
    <w:rsid w:val="00717248"/>
    <w:rsid w:val="00717BF1"/>
    <w:rsid w:val="00720730"/>
    <w:rsid w:val="007211C5"/>
    <w:rsid w:val="00721647"/>
    <w:rsid w:val="0072225D"/>
    <w:rsid w:val="00723539"/>
    <w:rsid w:val="00723F38"/>
    <w:rsid w:val="0072461D"/>
    <w:rsid w:val="00725309"/>
    <w:rsid w:val="00725C54"/>
    <w:rsid w:val="00726625"/>
    <w:rsid w:val="007267C4"/>
    <w:rsid w:val="007269A2"/>
    <w:rsid w:val="00726B0A"/>
    <w:rsid w:val="007271B3"/>
    <w:rsid w:val="007272C0"/>
    <w:rsid w:val="007277D8"/>
    <w:rsid w:val="007279A7"/>
    <w:rsid w:val="007303D9"/>
    <w:rsid w:val="00731489"/>
    <w:rsid w:val="00732595"/>
    <w:rsid w:val="00732909"/>
    <w:rsid w:val="00733A94"/>
    <w:rsid w:val="00734556"/>
    <w:rsid w:val="00734B62"/>
    <w:rsid w:val="00735B22"/>
    <w:rsid w:val="007365AC"/>
    <w:rsid w:val="00740426"/>
    <w:rsid w:val="00740F4C"/>
    <w:rsid w:val="00741133"/>
    <w:rsid w:val="00741141"/>
    <w:rsid w:val="0074219D"/>
    <w:rsid w:val="007425D2"/>
    <w:rsid w:val="00742CC4"/>
    <w:rsid w:val="007437DD"/>
    <w:rsid w:val="00744013"/>
    <w:rsid w:val="007459D5"/>
    <w:rsid w:val="00745C5F"/>
    <w:rsid w:val="007464B3"/>
    <w:rsid w:val="007471EA"/>
    <w:rsid w:val="0074790F"/>
    <w:rsid w:val="00750447"/>
    <w:rsid w:val="007510F6"/>
    <w:rsid w:val="00751371"/>
    <w:rsid w:val="00751BF3"/>
    <w:rsid w:val="00751C22"/>
    <w:rsid w:val="00752353"/>
    <w:rsid w:val="00754C2E"/>
    <w:rsid w:val="0075542C"/>
    <w:rsid w:val="0075610A"/>
    <w:rsid w:val="00756C15"/>
    <w:rsid w:val="00757579"/>
    <w:rsid w:val="0075779D"/>
    <w:rsid w:val="00757FAB"/>
    <w:rsid w:val="00762922"/>
    <w:rsid w:val="00763E55"/>
    <w:rsid w:val="007642FF"/>
    <w:rsid w:val="007645FB"/>
    <w:rsid w:val="0076533A"/>
    <w:rsid w:val="007654D7"/>
    <w:rsid w:val="007659F5"/>
    <w:rsid w:val="007668FB"/>
    <w:rsid w:val="00766B6B"/>
    <w:rsid w:val="00767529"/>
    <w:rsid w:val="00767E11"/>
    <w:rsid w:val="00767FBD"/>
    <w:rsid w:val="007707A6"/>
    <w:rsid w:val="0077144B"/>
    <w:rsid w:val="00773BE6"/>
    <w:rsid w:val="00774037"/>
    <w:rsid w:val="00775276"/>
    <w:rsid w:val="00775304"/>
    <w:rsid w:val="00775418"/>
    <w:rsid w:val="00775CFA"/>
    <w:rsid w:val="00776155"/>
    <w:rsid w:val="00776446"/>
    <w:rsid w:val="00776AEA"/>
    <w:rsid w:val="0077704A"/>
    <w:rsid w:val="00777181"/>
    <w:rsid w:val="00777502"/>
    <w:rsid w:val="00777614"/>
    <w:rsid w:val="00777884"/>
    <w:rsid w:val="007810B4"/>
    <w:rsid w:val="0078248E"/>
    <w:rsid w:val="00782875"/>
    <w:rsid w:val="007829E6"/>
    <w:rsid w:val="00782DA6"/>
    <w:rsid w:val="00783490"/>
    <w:rsid w:val="00783505"/>
    <w:rsid w:val="00783629"/>
    <w:rsid w:val="0078446D"/>
    <w:rsid w:val="00784C3B"/>
    <w:rsid w:val="007858BE"/>
    <w:rsid w:val="007859E0"/>
    <w:rsid w:val="00785DA3"/>
    <w:rsid w:val="00786DDA"/>
    <w:rsid w:val="0078727C"/>
    <w:rsid w:val="00787C12"/>
    <w:rsid w:val="00787D5A"/>
    <w:rsid w:val="0079164E"/>
    <w:rsid w:val="00791707"/>
    <w:rsid w:val="007919EC"/>
    <w:rsid w:val="007928DB"/>
    <w:rsid w:val="00793355"/>
    <w:rsid w:val="00793E9E"/>
    <w:rsid w:val="0079404A"/>
    <w:rsid w:val="00794645"/>
    <w:rsid w:val="00794E11"/>
    <w:rsid w:val="007955C5"/>
    <w:rsid w:val="00797767"/>
    <w:rsid w:val="007A063D"/>
    <w:rsid w:val="007A2CAC"/>
    <w:rsid w:val="007A2FF1"/>
    <w:rsid w:val="007A3438"/>
    <w:rsid w:val="007A34CC"/>
    <w:rsid w:val="007A36D4"/>
    <w:rsid w:val="007A3927"/>
    <w:rsid w:val="007A3ACA"/>
    <w:rsid w:val="007A3CD5"/>
    <w:rsid w:val="007A3D2E"/>
    <w:rsid w:val="007A3F3E"/>
    <w:rsid w:val="007A430A"/>
    <w:rsid w:val="007A49F8"/>
    <w:rsid w:val="007A4BF5"/>
    <w:rsid w:val="007A4EEC"/>
    <w:rsid w:val="007A5A21"/>
    <w:rsid w:val="007A66F0"/>
    <w:rsid w:val="007A6935"/>
    <w:rsid w:val="007A7387"/>
    <w:rsid w:val="007A7549"/>
    <w:rsid w:val="007A756D"/>
    <w:rsid w:val="007A7869"/>
    <w:rsid w:val="007B00DB"/>
    <w:rsid w:val="007B08F4"/>
    <w:rsid w:val="007B0D6E"/>
    <w:rsid w:val="007B1462"/>
    <w:rsid w:val="007B17FE"/>
    <w:rsid w:val="007B2160"/>
    <w:rsid w:val="007B236C"/>
    <w:rsid w:val="007B23AD"/>
    <w:rsid w:val="007B3107"/>
    <w:rsid w:val="007B311D"/>
    <w:rsid w:val="007B316D"/>
    <w:rsid w:val="007B3CE3"/>
    <w:rsid w:val="007B3DBC"/>
    <w:rsid w:val="007B43EA"/>
    <w:rsid w:val="007B4C91"/>
    <w:rsid w:val="007B5784"/>
    <w:rsid w:val="007B5E52"/>
    <w:rsid w:val="007B6381"/>
    <w:rsid w:val="007B6E4C"/>
    <w:rsid w:val="007B7AF7"/>
    <w:rsid w:val="007C0B9B"/>
    <w:rsid w:val="007C1E53"/>
    <w:rsid w:val="007C3058"/>
    <w:rsid w:val="007C307B"/>
    <w:rsid w:val="007C3545"/>
    <w:rsid w:val="007C5300"/>
    <w:rsid w:val="007C5436"/>
    <w:rsid w:val="007C5B7A"/>
    <w:rsid w:val="007C66FF"/>
    <w:rsid w:val="007C75AC"/>
    <w:rsid w:val="007C779B"/>
    <w:rsid w:val="007C7BAF"/>
    <w:rsid w:val="007D176E"/>
    <w:rsid w:val="007D21AD"/>
    <w:rsid w:val="007D2521"/>
    <w:rsid w:val="007D33FD"/>
    <w:rsid w:val="007D40DB"/>
    <w:rsid w:val="007D4FB8"/>
    <w:rsid w:val="007D5149"/>
    <w:rsid w:val="007D6537"/>
    <w:rsid w:val="007D743C"/>
    <w:rsid w:val="007D744C"/>
    <w:rsid w:val="007E00C4"/>
    <w:rsid w:val="007E067F"/>
    <w:rsid w:val="007E09CE"/>
    <w:rsid w:val="007E0AB1"/>
    <w:rsid w:val="007E0D10"/>
    <w:rsid w:val="007E29ED"/>
    <w:rsid w:val="007E2C0E"/>
    <w:rsid w:val="007E2E40"/>
    <w:rsid w:val="007E2ED8"/>
    <w:rsid w:val="007E316A"/>
    <w:rsid w:val="007E3671"/>
    <w:rsid w:val="007E3FD2"/>
    <w:rsid w:val="007E4F7D"/>
    <w:rsid w:val="007E5627"/>
    <w:rsid w:val="007E5BE7"/>
    <w:rsid w:val="007E674E"/>
    <w:rsid w:val="007E72F6"/>
    <w:rsid w:val="007E75D7"/>
    <w:rsid w:val="007E785A"/>
    <w:rsid w:val="007E7E84"/>
    <w:rsid w:val="007F0447"/>
    <w:rsid w:val="007F0C16"/>
    <w:rsid w:val="007F1302"/>
    <w:rsid w:val="007F13A4"/>
    <w:rsid w:val="007F21E3"/>
    <w:rsid w:val="007F272C"/>
    <w:rsid w:val="007F2A54"/>
    <w:rsid w:val="007F375C"/>
    <w:rsid w:val="007F3ACF"/>
    <w:rsid w:val="007F6BDE"/>
    <w:rsid w:val="007F7B3D"/>
    <w:rsid w:val="0080008E"/>
    <w:rsid w:val="00800591"/>
    <w:rsid w:val="0080064D"/>
    <w:rsid w:val="008010D5"/>
    <w:rsid w:val="008016FB"/>
    <w:rsid w:val="00801C5B"/>
    <w:rsid w:val="00802FF3"/>
    <w:rsid w:val="00804532"/>
    <w:rsid w:val="00804E86"/>
    <w:rsid w:val="008059B7"/>
    <w:rsid w:val="00805E47"/>
    <w:rsid w:val="00806828"/>
    <w:rsid w:val="008076BC"/>
    <w:rsid w:val="008078EF"/>
    <w:rsid w:val="0081003F"/>
    <w:rsid w:val="0081096C"/>
    <w:rsid w:val="00811011"/>
    <w:rsid w:val="00811527"/>
    <w:rsid w:val="00811845"/>
    <w:rsid w:val="00811ED1"/>
    <w:rsid w:val="00812557"/>
    <w:rsid w:val="00812A5F"/>
    <w:rsid w:val="008132C1"/>
    <w:rsid w:val="00813B5D"/>
    <w:rsid w:val="00813BCE"/>
    <w:rsid w:val="00813FDB"/>
    <w:rsid w:val="00814231"/>
    <w:rsid w:val="008143CF"/>
    <w:rsid w:val="008162CE"/>
    <w:rsid w:val="00817525"/>
    <w:rsid w:val="00817D2C"/>
    <w:rsid w:val="00820CC5"/>
    <w:rsid w:val="00821E78"/>
    <w:rsid w:val="008223D6"/>
    <w:rsid w:val="00822C6C"/>
    <w:rsid w:val="008239AB"/>
    <w:rsid w:val="00823A1C"/>
    <w:rsid w:val="00823C77"/>
    <w:rsid w:val="00824142"/>
    <w:rsid w:val="00824504"/>
    <w:rsid w:val="008246B0"/>
    <w:rsid w:val="00824AB9"/>
    <w:rsid w:val="008250CF"/>
    <w:rsid w:val="0082577E"/>
    <w:rsid w:val="00825A17"/>
    <w:rsid w:val="008264B0"/>
    <w:rsid w:val="008278EA"/>
    <w:rsid w:val="00827C8E"/>
    <w:rsid w:val="008302CA"/>
    <w:rsid w:val="0083115F"/>
    <w:rsid w:val="00831AFD"/>
    <w:rsid w:val="0083253A"/>
    <w:rsid w:val="00833BFF"/>
    <w:rsid w:val="0083474D"/>
    <w:rsid w:val="00835CF3"/>
    <w:rsid w:val="00835EF4"/>
    <w:rsid w:val="00836816"/>
    <w:rsid w:val="0083721C"/>
    <w:rsid w:val="00837302"/>
    <w:rsid w:val="00837523"/>
    <w:rsid w:val="00840FAC"/>
    <w:rsid w:val="00841165"/>
    <w:rsid w:val="008419D8"/>
    <w:rsid w:val="00841D93"/>
    <w:rsid w:val="00842176"/>
    <w:rsid w:val="00842547"/>
    <w:rsid w:val="00842A3F"/>
    <w:rsid w:val="00842A59"/>
    <w:rsid w:val="00842C03"/>
    <w:rsid w:val="0084355C"/>
    <w:rsid w:val="008448C8"/>
    <w:rsid w:val="00845881"/>
    <w:rsid w:val="00845A43"/>
    <w:rsid w:val="008465AF"/>
    <w:rsid w:val="00846CB4"/>
    <w:rsid w:val="00847C9E"/>
    <w:rsid w:val="0085037B"/>
    <w:rsid w:val="00851DE2"/>
    <w:rsid w:val="00851FD3"/>
    <w:rsid w:val="0085337F"/>
    <w:rsid w:val="00853A10"/>
    <w:rsid w:val="00853D43"/>
    <w:rsid w:val="00854297"/>
    <w:rsid w:val="00854798"/>
    <w:rsid w:val="00854ED0"/>
    <w:rsid w:val="00855501"/>
    <w:rsid w:val="008609FB"/>
    <w:rsid w:val="00860E9C"/>
    <w:rsid w:val="00861471"/>
    <w:rsid w:val="008614EA"/>
    <w:rsid w:val="00861738"/>
    <w:rsid w:val="00862731"/>
    <w:rsid w:val="008635E7"/>
    <w:rsid w:val="008635FD"/>
    <w:rsid w:val="008638B9"/>
    <w:rsid w:val="00863B09"/>
    <w:rsid w:val="008646AF"/>
    <w:rsid w:val="008648C5"/>
    <w:rsid w:val="008652DB"/>
    <w:rsid w:val="0086531F"/>
    <w:rsid w:val="00867099"/>
    <w:rsid w:val="00870B74"/>
    <w:rsid w:val="00870D63"/>
    <w:rsid w:val="00870FBF"/>
    <w:rsid w:val="0087110A"/>
    <w:rsid w:val="008719F7"/>
    <w:rsid w:val="00871CEB"/>
    <w:rsid w:val="008720D4"/>
    <w:rsid w:val="008725E2"/>
    <w:rsid w:val="008727BD"/>
    <w:rsid w:val="00872AE9"/>
    <w:rsid w:val="00874FD6"/>
    <w:rsid w:val="0087559B"/>
    <w:rsid w:val="00875950"/>
    <w:rsid w:val="00875BC2"/>
    <w:rsid w:val="008763AA"/>
    <w:rsid w:val="00876595"/>
    <w:rsid w:val="008765C8"/>
    <w:rsid w:val="00876CD7"/>
    <w:rsid w:val="0087782B"/>
    <w:rsid w:val="00881BB3"/>
    <w:rsid w:val="0088299B"/>
    <w:rsid w:val="008831AA"/>
    <w:rsid w:val="00884116"/>
    <w:rsid w:val="00884660"/>
    <w:rsid w:val="00884B3E"/>
    <w:rsid w:val="00884BB6"/>
    <w:rsid w:val="0088512D"/>
    <w:rsid w:val="00885627"/>
    <w:rsid w:val="00885651"/>
    <w:rsid w:val="00885B66"/>
    <w:rsid w:val="00887246"/>
    <w:rsid w:val="0088729A"/>
    <w:rsid w:val="00887344"/>
    <w:rsid w:val="00887674"/>
    <w:rsid w:val="00890138"/>
    <w:rsid w:val="00890720"/>
    <w:rsid w:val="00890832"/>
    <w:rsid w:val="0089086E"/>
    <w:rsid w:val="00890AEA"/>
    <w:rsid w:val="0089133B"/>
    <w:rsid w:val="008920F7"/>
    <w:rsid w:val="008938BA"/>
    <w:rsid w:val="008943A4"/>
    <w:rsid w:val="00894520"/>
    <w:rsid w:val="00894674"/>
    <w:rsid w:val="00894821"/>
    <w:rsid w:val="00894B1B"/>
    <w:rsid w:val="00894CE6"/>
    <w:rsid w:val="00894D67"/>
    <w:rsid w:val="008952AA"/>
    <w:rsid w:val="0089619F"/>
    <w:rsid w:val="008A0454"/>
    <w:rsid w:val="008A0CDB"/>
    <w:rsid w:val="008A0D51"/>
    <w:rsid w:val="008A2200"/>
    <w:rsid w:val="008A2FF1"/>
    <w:rsid w:val="008A320A"/>
    <w:rsid w:val="008A4755"/>
    <w:rsid w:val="008A4AB4"/>
    <w:rsid w:val="008A54EB"/>
    <w:rsid w:val="008B00B4"/>
    <w:rsid w:val="008B1C28"/>
    <w:rsid w:val="008B1C38"/>
    <w:rsid w:val="008B2346"/>
    <w:rsid w:val="008B2973"/>
    <w:rsid w:val="008B3183"/>
    <w:rsid w:val="008B34B9"/>
    <w:rsid w:val="008B3AC8"/>
    <w:rsid w:val="008B43EF"/>
    <w:rsid w:val="008B4731"/>
    <w:rsid w:val="008B682B"/>
    <w:rsid w:val="008B6A3D"/>
    <w:rsid w:val="008C0C84"/>
    <w:rsid w:val="008C0EAB"/>
    <w:rsid w:val="008C23C6"/>
    <w:rsid w:val="008C392F"/>
    <w:rsid w:val="008C4142"/>
    <w:rsid w:val="008C4798"/>
    <w:rsid w:val="008C4EFD"/>
    <w:rsid w:val="008C6A81"/>
    <w:rsid w:val="008C7C3E"/>
    <w:rsid w:val="008D08ED"/>
    <w:rsid w:val="008D1669"/>
    <w:rsid w:val="008D3496"/>
    <w:rsid w:val="008D396F"/>
    <w:rsid w:val="008D3E53"/>
    <w:rsid w:val="008D44A4"/>
    <w:rsid w:val="008D5A48"/>
    <w:rsid w:val="008D5C26"/>
    <w:rsid w:val="008D6706"/>
    <w:rsid w:val="008D6737"/>
    <w:rsid w:val="008D6A45"/>
    <w:rsid w:val="008D7877"/>
    <w:rsid w:val="008E08EC"/>
    <w:rsid w:val="008E098B"/>
    <w:rsid w:val="008E0CCC"/>
    <w:rsid w:val="008E1DC0"/>
    <w:rsid w:val="008E311C"/>
    <w:rsid w:val="008E3FAE"/>
    <w:rsid w:val="008E4FAA"/>
    <w:rsid w:val="008E516C"/>
    <w:rsid w:val="008E57BA"/>
    <w:rsid w:val="008E5FB1"/>
    <w:rsid w:val="008E6468"/>
    <w:rsid w:val="008E6F2B"/>
    <w:rsid w:val="008E71C5"/>
    <w:rsid w:val="008E7596"/>
    <w:rsid w:val="008E7C0D"/>
    <w:rsid w:val="008F00A6"/>
    <w:rsid w:val="008F0936"/>
    <w:rsid w:val="008F0B6D"/>
    <w:rsid w:val="008F0C45"/>
    <w:rsid w:val="008F1866"/>
    <w:rsid w:val="008F1D0A"/>
    <w:rsid w:val="008F2A23"/>
    <w:rsid w:val="008F2B22"/>
    <w:rsid w:val="008F2D7C"/>
    <w:rsid w:val="008F301D"/>
    <w:rsid w:val="008F32E4"/>
    <w:rsid w:val="008F33AE"/>
    <w:rsid w:val="008F35DD"/>
    <w:rsid w:val="008F41C7"/>
    <w:rsid w:val="008F4F3E"/>
    <w:rsid w:val="008F5123"/>
    <w:rsid w:val="008F520D"/>
    <w:rsid w:val="008F5479"/>
    <w:rsid w:val="008F699C"/>
    <w:rsid w:val="008F7589"/>
    <w:rsid w:val="008F7C95"/>
    <w:rsid w:val="008F7EB7"/>
    <w:rsid w:val="00900137"/>
    <w:rsid w:val="0090051D"/>
    <w:rsid w:val="009006ED"/>
    <w:rsid w:val="009014E1"/>
    <w:rsid w:val="0090155B"/>
    <w:rsid w:val="009024F3"/>
    <w:rsid w:val="00902AA3"/>
    <w:rsid w:val="00902B90"/>
    <w:rsid w:val="00904E0D"/>
    <w:rsid w:val="00904F4F"/>
    <w:rsid w:val="00906137"/>
    <w:rsid w:val="00906843"/>
    <w:rsid w:val="00907480"/>
    <w:rsid w:val="009104EF"/>
    <w:rsid w:val="009106B3"/>
    <w:rsid w:val="00910949"/>
    <w:rsid w:val="009121D8"/>
    <w:rsid w:val="00913C52"/>
    <w:rsid w:val="009156BD"/>
    <w:rsid w:val="0091632F"/>
    <w:rsid w:val="0091703B"/>
    <w:rsid w:val="00917200"/>
    <w:rsid w:val="00917817"/>
    <w:rsid w:val="0092077A"/>
    <w:rsid w:val="00920921"/>
    <w:rsid w:val="00920A01"/>
    <w:rsid w:val="00921CA1"/>
    <w:rsid w:val="00922172"/>
    <w:rsid w:val="0092299C"/>
    <w:rsid w:val="00923141"/>
    <w:rsid w:val="00923A66"/>
    <w:rsid w:val="00923CF1"/>
    <w:rsid w:val="00923D90"/>
    <w:rsid w:val="009241AD"/>
    <w:rsid w:val="0092651D"/>
    <w:rsid w:val="00926F47"/>
    <w:rsid w:val="0092797D"/>
    <w:rsid w:val="00930310"/>
    <w:rsid w:val="00930BB3"/>
    <w:rsid w:val="00930F60"/>
    <w:rsid w:val="00931309"/>
    <w:rsid w:val="00931C7E"/>
    <w:rsid w:val="0093309C"/>
    <w:rsid w:val="009337FD"/>
    <w:rsid w:val="00933F70"/>
    <w:rsid w:val="00934209"/>
    <w:rsid w:val="00934AE6"/>
    <w:rsid w:val="00934DF7"/>
    <w:rsid w:val="00935772"/>
    <w:rsid w:val="009362D9"/>
    <w:rsid w:val="009375B3"/>
    <w:rsid w:val="00937C5B"/>
    <w:rsid w:val="00937D5F"/>
    <w:rsid w:val="00940428"/>
    <w:rsid w:val="0094076E"/>
    <w:rsid w:val="00940A15"/>
    <w:rsid w:val="00941F82"/>
    <w:rsid w:val="009423DE"/>
    <w:rsid w:val="009427A8"/>
    <w:rsid w:val="009427EA"/>
    <w:rsid w:val="00943272"/>
    <w:rsid w:val="00943B41"/>
    <w:rsid w:val="009441BF"/>
    <w:rsid w:val="00944D10"/>
    <w:rsid w:val="009453C7"/>
    <w:rsid w:val="00945499"/>
    <w:rsid w:val="00945B56"/>
    <w:rsid w:val="00946352"/>
    <w:rsid w:val="009464F8"/>
    <w:rsid w:val="0094694C"/>
    <w:rsid w:val="00947690"/>
    <w:rsid w:val="00950426"/>
    <w:rsid w:val="009509DA"/>
    <w:rsid w:val="00950B9F"/>
    <w:rsid w:val="00951BAE"/>
    <w:rsid w:val="0095240B"/>
    <w:rsid w:val="00952BDA"/>
    <w:rsid w:val="00952D8F"/>
    <w:rsid w:val="00953127"/>
    <w:rsid w:val="009540B0"/>
    <w:rsid w:val="00954237"/>
    <w:rsid w:val="00955D2A"/>
    <w:rsid w:val="009562B8"/>
    <w:rsid w:val="00956A2B"/>
    <w:rsid w:val="009571A3"/>
    <w:rsid w:val="00957736"/>
    <w:rsid w:val="00957FBD"/>
    <w:rsid w:val="00961342"/>
    <w:rsid w:val="0096164F"/>
    <w:rsid w:val="0096331B"/>
    <w:rsid w:val="0096358D"/>
    <w:rsid w:val="00963B45"/>
    <w:rsid w:val="0096437F"/>
    <w:rsid w:val="00965754"/>
    <w:rsid w:val="00965F9E"/>
    <w:rsid w:val="00966363"/>
    <w:rsid w:val="00966661"/>
    <w:rsid w:val="009666B9"/>
    <w:rsid w:val="00966AC4"/>
    <w:rsid w:val="00967B23"/>
    <w:rsid w:val="00970666"/>
    <w:rsid w:val="00971999"/>
    <w:rsid w:val="00971A13"/>
    <w:rsid w:val="009721BB"/>
    <w:rsid w:val="00972706"/>
    <w:rsid w:val="00973385"/>
    <w:rsid w:val="00973620"/>
    <w:rsid w:val="00974125"/>
    <w:rsid w:val="009750D2"/>
    <w:rsid w:val="00975225"/>
    <w:rsid w:val="0097768E"/>
    <w:rsid w:val="009816B6"/>
    <w:rsid w:val="00981A3B"/>
    <w:rsid w:val="00983818"/>
    <w:rsid w:val="009839A2"/>
    <w:rsid w:val="00984AA1"/>
    <w:rsid w:val="009856B9"/>
    <w:rsid w:val="00985FD3"/>
    <w:rsid w:val="00986017"/>
    <w:rsid w:val="0098662D"/>
    <w:rsid w:val="00986689"/>
    <w:rsid w:val="0098782D"/>
    <w:rsid w:val="00990119"/>
    <w:rsid w:val="009902E7"/>
    <w:rsid w:val="00990519"/>
    <w:rsid w:val="0099257F"/>
    <w:rsid w:val="009927B5"/>
    <w:rsid w:val="00993277"/>
    <w:rsid w:val="009934B3"/>
    <w:rsid w:val="00994E3A"/>
    <w:rsid w:val="009958B3"/>
    <w:rsid w:val="00995F4F"/>
    <w:rsid w:val="009963E3"/>
    <w:rsid w:val="00996933"/>
    <w:rsid w:val="009976AF"/>
    <w:rsid w:val="009979ED"/>
    <w:rsid w:val="009A0381"/>
    <w:rsid w:val="009A06B7"/>
    <w:rsid w:val="009A1924"/>
    <w:rsid w:val="009A20DA"/>
    <w:rsid w:val="009A26E7"/>
    <w:rsid w:val="009A2CFA"/>
    <w:rsid w:val="009A3135"/>
    <w:rsid w:val="009A51A2"/>
    <w:rsid w:val="009A5E0A"/>
    <w:rsid w:val="009A6A07"/>
    <w:rsid w:val="009A71F2"/>
    <w:rsid w:val="009A74C9"/>
    <w:rsid w:val="009B0692"/>
    <w:rsid w:val="009B1F7E"/>
    <w:rsid w:val="009B1F83"/>
    <w:rsid w:val="009B3895"/>
    <w:rsid w:val="009B3A14"/>
    <w:rsid w:val="009B3ACC"/>
    <w:rsid w:val="009B3BC6"/>
    <w:rsid w:val="009B3D4E"/>
    <w:rsid w:val="009B5245"/>
    <w:rsid w:val="009B5754"/>
    <w:rsid w:val="009B6B26"/>
    <w:rsid w:val="009B6B78"/>
    <w:rsid w:val="009B6E57"/>
    <w:rsid w:val="009C0015"/>
    <w:rsid w:val="009C105D"/>
    <w:rsid w:val="009C174A"/>
    <w:rsid w:val="009C33BE"/>
    <w:rsid w:val="009C38CA"/>
    <w:rsid w:val="009C3A93"/>
    <w:rsid w:val="009C3F46"/>
    <w:rsid w:val="009C46A6"/>
    <w:rsid w:val="009C4C32"/>
    <w:rsid w:val="009C4EA7"/>
    <w:rsid w:val="009C6014"/>
    <w:rsid w:val="009C618B"/>
    <w:rsid w:val="009C78DB"/>
    <w:rsid w:val="009D07E6"/>
    <w:rsid w:val="009D07F4"/>
    <w:rsid w:val="009D1CE2"/>
    <w:rsid w:val="009D204A"/>
    <w:rsid w:val="009D2226"/>
    <w:rsid w:val="009D25C4"/>
    <w:rsid w:val="009D49CC"/>
    <w:rsid w:val="009D563C"/>
    <w:rsid w:val="009D736F"/>
    <w:rsid w:val="009D7855"/>
    <w:rsid w:val="009E0592"/>
    <w:rsid w:val="009E15A5"/>
    <w:rsid w:val="009E283C"/>
    <w:rsid w:val="009E2AE8"/>
    <w:rsid w:val="009E327B"/>
    <w:rsid w:val="009E50BA"/>
    <w:rsid w:val="009E554E"/>
    <w:rsid w:val="009E5E13"/>
    <w:rsid w:val="009E6768"/>
    <w:rsid w:val="009F0EC7"/>
    <w:rsid w:val="009F1C49"/>
    <w:rsid w:val="009F2B7D"/>
    <w:rsid w:val="009F329F"/>
    <w:rsid w:val="009F357C"/>
    <w:rsid w:val="009F37FA"/>
    <w:rsid w:val="009F4939"/>
    <w:rsid w:val="009F4FE9"/>
    <w:rsid w:val="009F6F75"/>
    <w:rsid w:val="009F78D6"/>
    <w:rsid w:val="00A005C7"/>
    <w:rsid w:val="00A00716"/>
    <w:rsid w:val="00A01FF3"/>
    <w:rsid w:val="00A031A3"/>
    <w:rsid w:val="00A031FA"/>
    <w:rsid w:val="00A03389"/>
    <w:rsid w:val="00A04640"/>
    <w:rsid w:val="00A05617"/>
    <w:rsid w:val="00A05CB8"/>
    <w:rsid w:val="00A0702C"/>
    <w:rsid w:val="00A07061"/>
    <w:rsid w:val="00A07A65"/>
    <w:rsid w:val="00A07CFF"/>
    <w:rsid w:val="00A1008A"/>
    <w:rsid w:val="00A10A12"/>
    <w:rsid w:val="00A126F0"/>
    <w:rsid w:val="00A1329F"/>
    <w:rsid w:val="00A15632"/>
    <w:rsid w:val="00A158F1"/>
    <w:rsid w:val="00A165B1"/>
    <w:rsid w:val="00A17755"/>
    <w:rsid w:val="00A177E8"/>
    <w:rsid w:val="00A17BE5"/>
    <w:rsid w:val="00A21B6E"/>
    <w:rsid w:val="00A21D39"/>
    <w:rsid w:val="00A2339B"/>
    <w:rsid w:val="00A236B0"/>
    <w:rsid w:val="00A241CA"/>
    <w:rsid w:val="00A24935"/>
    <w:rsid w:val="00A25126"/>
    <w:rsid w:val="00A25F27"/>
    <w:rsid w:val="00A261B0"/>
    <w:rsid w:val="00A26369"/>
    <w:rsid w:val="00A26582"/>
    <w:rsid w:val="00A26749"/>
    <w:rsid w:val="00A26B53"/>
    <w:rsid w:val="00A27225"/>
    <w:rsid w:val="00A274E7"/>
    <w:rsid w:val="00A27FC3"/>
    <w:rsid w:val="00A30040"/>
    <w:rsid w:val="00A31380"/>
    <w:rsid w:val="00A31ECE"/>
    <w:rsid w:val="00A31F09"/>
    <w:rsid w:val="00A32020"/>
    <w:rsid w:val="00A3210A"/>
    <w:rsid w:val="00A321CF"/>
    <w:rsid w:val="00A32ADB"/>
    <w:rsid w:val="00A3405C"/>
    <w:rsid w:val="00A35CDF"/>
    <w:rsid w:val="00A35DF0"/>
    <w:rsid w:val="00A40C6B"/>
    <w:rsid w:val="00A40D87"/>
    <w:rsid w:val="00A40E2B"/>
    <w:rsid w:val="00A41AB0"/>
    <w:rsid w:val="00A424BE"/>
    <w:rsid w:val="00A43420"/>
    <w:rsid w:val="00A449FE"/>
    <w:rsid w:val="00A4612F"/>
    <w:rsid w:val="00A47FB7"/>
    <w:rsid w:val="00A50051"/>
    <w:rsid w:val="00A500C6"/>
    <w:rsid w:val="00A53510"/>
    <w:rsid w:val="00A5413D"/>
    <w:rsid w:val="00A54BF6"/>
    <w:rsid w:val="00A55A65"/>
    <w:rsid w:val="00A55C33"/>
    <w:rsid w:val="00A55F66"/>
    <w:rsid w:val="00A57D8F"/>
    <w:rsid w:val="00A6073C"/>
    <w:rsid w:val="00A60CD0"/>
    <w:rsid w:val="00A60F6B"/>
    <w:rsid w:val="00A62CFD"/>
    <w:rsid w:val="00A63436"/>
    <w:rsid w:val="00A6347A"/>
    <w:rsid w:val="00A63F8B"/>
    <w:rsid w:val="00A642D0"/>
    <w:rsid w:val="00A64AC3"/>
    <w:rsid w:val="00A65421"/>
    <w:rsid w:val="00A65D04"/>
    <w:rsid w:val="00A664C5"/>
    <w:rsid w:val="00A66746"/>
    <w:rsid w:val="00A6724C"/>
    <w:rsid w:val="00A6788A"/>
    <w:rsid w:val="00A67E0A"/>
    <w:rsid w:val="00A67F72"/>
    <w:rsid w:val="00A713B3"/>
    <w:rsid w:val="00A71408"/>
    <w:rsid w:val="00A721CB"/>
    <w:rsid w:val="00A72DF7"/>
    <w:rsid w:val="00A73596"/>
    <w:rsid w:val="00A739D5"/>
    <w:rsid w:val="00A73DDB"/>
    <w:rsid w:val="00A73E7A"/>
    <w:rsid w:val="00A74117"/>
    <w:rsid w:val="00A74D4E"/>
    <w:rsid w:val="00A751A0"/>
    <w:rsid w:val="00A75A3C"/>
    <w:rsid w:val="00A75F34"/>
    <w:rsid w:val="00A76460"/>
    <w:rsid w:val="00A76603"/>
    <w:rsid w:val="00A77A3D"/>
    <w:rsid w:val="00A77B15"/>
    <w:rsid w:val="00A800B3"/>
    <w:rsid w:val="00A815E8"/>
    <w:rsid w:val="00A832F1"/>
    <w:rsid w:val="00A85E69"/>
    <w:rsid w:val="00A868BA"/>
    <w:rsid w:val="00A86DE2"/>
    <w:rsid w:val="00A876B2"/>
    <w:rsid w:val="00A8788C"/>
    <w:rsid w:val="00A90682"/>
    <w:rsid w:val="00A90B3C"/>
    <w:rsid w:val="00A9142D"/>
    <w:rsid w:val="00A92B2A"/>
    <w:rsid w:val="00A9388B"/>
    <w:rsid w:val="00A940BB"/>
    <w:rsid w:val="00A9432B"/>
    <w:rsid w:val="00A94F27"/>
    <w:rsid w:val="00A95E72"/>
    <w:rsid w:val="00A9629A"/>
    <w:rsid w:val="00A9677B"/>
    <w:rsid w:val="00A97472"/>
    <w:rsid w:val="00AA08E0"/>
    <w:rsid w:val="00AA0FD8"/>
    <w:rsid w:val="00AA137F"/>
    <w:rsid w:val="00AA143A"/>
    <w:rsid w:val="00AA1ED8"/>
    <w:rsid w:val="00AA2497"/>
    <w:rsid w:val="00AA2721"/>
    <w:rsid w:val="00AA3590"/>
    <w:rsid w:val="00AA3AA4"/>
    <w:rsid w:val="00AA4575"/>
    <w:rsid w:val="00AA4B15"/>
    <w:rsid w:val="00AA5570"/>
    <w:rsid w:val="00AA6148"/>
    <w:rsid w:val="00AA63DF"/>
    <w:rsid w:val="00AA6896"/>
    <w:rsid w:val="00AA6AAE"/>
    <w:rsid w:val="00AA7940"/>
    <w:rsid w:val="00AA79E1"/>
    <w:rsid w:val="00AB01D0"/>
    <w:rsid w:val="00AB0A29"/>
    <w:rsid w:val="00AB0DB4"/>
    <w:rsid w:val="00AB1147"/>
    <w:rsid w:val="00AB1485"/>
    <w:rsid w:val="00AB1732"/>
    <w:rsid w:val="00AB2AA6"/>
    <w:rsid w:val="00AB314B"/>
    <w:rsid w:val="00AB4953"/>
    <w:rsid w:val="00AB506C"/>
    <w:rsid w:val="00AB526D"/>
    <w:rsid w:val="00AB6200"/>
    <w:rsid w:val="00AB63D1"/>
    <w:rsid w:val="00AB64AE"/>
    <w:rsid w:val="00AB6E17"/>
    <w:rsid w:val="00AB72D6"/>
    <w:rsid w:val="00AB7F5E"/>
    <w:rsid w:val="00AC019B"/>
    <w:rsid w:val="00AC03E7"/>
    <w:rsid w:val="00AC10F7"/>
    <w:rsid w:val="00AC17AA"/>
    <w:rsid w:val="00AC19F3"/>
    <w:rsid w:val="00AC296F"/>
    <w:rsid w:val="00AC2B1B"/>
    <w:rsid w:val="00AC5122"/>
    <w:rsid w:val="00AC5137"/>
    <w:rsid w:val="00AC6041"/>
    <w:rsid w:val="00AC616E"/>
    <w:rsid w:val="00AC6D11"/>
    <w:rsid w:val="00AD0052"/>
    <w:rsid w:val="00AD0887"/>
    <w:rsid w:val="00AD1213"/>
    <w:rsid w:val="00AD1E55"/>
    <w:rsid w:val="00AD2106"/>
    <w:rsid w:val="00AD242E"/>
    <w:rsid w:val="00AD25E9"/>
    <w:rsid w:val="00AD3170"/>
    <w:rsid w:val="00AD354C"/>
    <w:rsid w:val="00AD36D1"/>
    <w:rsid w:val="00AD40D2"/>
    <w:rsid w:val="00AD44DD"/>
    <w:rsid w:val="00AD4D37"/>
    <w:rsid w:val="00AD6C35"/>
    <w:rsid w:val="00AD6D49"/>
    <w:rsid w:val="00AD723B"/>
    <w:rsid w:val="00AD7786"/>
    <w:rsid w:val="00AD7B7D"/>
    <w:rsid w:val="00AE02A1"/>
    <w:rsid w:val="00AE121E"/>
    <w:rsid w:val="00AE2775"/>
    <w:rsid w:val="00AE3540"/>
    <w:rsid w:val="00AE3A99"/>
    <w:rsid w:val="00AE3B27"/>
    <w:rsid w:val="00AE42F9"/>
    <w:rsid w:val="00AE4750"/>
    <w:rsid w:val="00AE49FA"/>
    <w:rsid w:val="00AE4F5A"/>
    <w:rsid w:val="00AE579C"/>
    <w:rsid w:val="00AE5B9F"/>
    <w:rsid w:val="00AE6D7F"/>
    <w:rsid w:val="00AF23C6"/>
    <w:rsid w:val="00AF41E3"/>
    <w:rsid w:val="00AF4E75"/>
    <w:rsid w:val="00AF5C37"/>
    <w:rsid w:val="00AF7698"/>
    <w:rsid w:val="00AF7A8F"/>
    <w:rsid w:val="00AF7B27"/>
    <w:rsid w:val="00B00040"/>
    <w:rsid w:val="00B0021B"/>
    <w:rsid w:val="00B0085A"/>
    <w:rsid w:val="00B0209E"/>
    <w:rsid w:val="00B033BD"/>
    <w:rsid w:val="00B03A93"/>
    <w:rsid w:val="00B03F9D"/>
    <w:rsid w:val="00B0476E"/>
    <w:rsid w:val="00B04859"/>
    <w:rsid w:val="00B067B4"/>
    <w:rsid w:val="00B0771D"/>
    <w:rsid w:val="00B10098"/>
    <w:rsid w:val="00B1020D"/>
    <w:rsid w:val="00B10753"/>
    <w:rsid w:val="00B10F63"/>
    <w:rsid w:val="00B10F6B"/>
    <w:rsid w:val="00B11C15"/>
    <w:rsid w:val="00B138BE"/>
    <w:rsid w:val="00B140E7"/>
    <w:rsid w:val="00B1454D"/>
    <w:rsid w:val="00B15094"/>
    <w:rsid w:val="00B15AED"/>
    <w:rsid w:val="00B16294"/>
    <w:rsid w:val="00B16655"/>
    <w:rsid w:val="00B2040D"/>
    <w:rsid w:val="00B20EFB"/>
    <w:rsid w:val="00B21363"/>
    <w:rsid w:val="00B216BE"/>
    <w:rsid w:val="00B2264E"/>
    <w:rsid w:val="00B22DF4"/>
    <w:rsid w:val="00B2360D"/>
    <w:rsid w:val="00B240D6"/>
    <w:rsid w:val="00B24A52"/>
    <w:rsid w:val="00B25FE0"/>
    <w:rsid w:val="00B2798A"/>
    <w:rsid w:val="00B27A4E"/>
    <w:rsid w:val="00B27C31"/>
    <w:rsid w:val="00B300E9"/>
    <w:rsid w:val="00B3027C"/>
    <w:rsid w:val="00B30759"/>
    <w:rsid w:val="00B309BF"/>
    <w:rsid w:val="00B30F3C"/>
    <w:rsid w:val="00B318EE"/>
    <w:rsid w:val="00B32162"/>
    <w:rsid w:val="00B32873"/>
    <w:rsid w:val="00B33004"/>
    <w:rsid w:val="00B33244"/>
    <w:rsid w:val="00B3458C"/>
    <w:rsid w:val="00B3561D"/>
    <w:rsid w:val="00B358AE"/>
    <w:rsid w:val="00B36311"/>
    <w:rsid w:val="00B369E0"/>
    <w:rsid w:val="00B372AE"/>
    <w:rsid w:val="00B40021"/>
    <w:rsid w:val="00B4006A"/>
    <w:rsid w:val="00B40DA8"/>
    <w:rsid w:val="00B41633"/>
    <w:rsid w:val="00B4255B"/>
    <w:rsid w:val="00B434A9"/>
    <w:rsid w:val="00B450DD"/>
    <w:rsid w:val="00B4532B"/>
    <w:rsid w:val="00B45CEB"/>
    <w:rsid w:val="00B460D7"/>
    <w:rsid w:val="00B46821"/>
    <w:rsid w:val="00B46B7C"/>
    <w:rsid w:val="00B47110"/>
    <w:rsid w:val="00B47DA8"/>
    <w:rsid w:val="00B50925"/>
    <w:rsid w:val="00B5093B"/>
    <w:rsid w:val="00B51438"/>
    <w:rsid w:val="00B51AFD"/>
    <w:rsid w:val="00B52BA5"/>
    <w:rsid w:val="00B52EF3"/>
    <w:rsid w:val="00B545DF"/>
    <w:rsid w:val="00B54F84"/>
    <w:rsid w:val="00B55FD1"/>
    <w:rsid w:val="00B562A7"/>
    <w:rsid w:val="00B569C6"/>
    <w:rsid w:val="00B56B6A"/>
    <w:rsid w:val="00B60CE4"/>
    <w:rsid w:val="00B6149C"/>
    <w:rsid w:val="00B616D4"/>
    <w:rsid w:val="00B61D10"/>
    <w:rsid w:val="00B63F01"/>
    <w:rsid w:val="00B65359"/>
    <w:rsid w:val="00B67257"/>
    <w:rsid w:val="00B67313"/>
    <w:rsid w:val="00B70D7A"/>
    <w:rsid w:val="00B71A7A"/>
    <w:rsid w:val="00B720FF"/>
    <w:rsid w:val="00B72F65"/>
    <w:rsid w:val="00B73407"/>
    <w:rsid w:val="00B73CE7"/>
    <w:rsid w:val="00B740F0"/>
    <w:rsid w:val="00B74521"/>
    <w:rsid w:val="00B75BBB"/>
    <w:rsid w:val="00B7623F"/>
    <w:rsid w:val="00B77DE3"/>
    <w:rsid w:val="00B807AF"/>
    <w:rsid w:val="00B80B47"/>
    <w:rsid w:val="00B80C91"/>
    <w:rsid w:val="00B81F35"/>
    <w:rsid w:val="00B82491"/>
    <w:rsid w:val="00B841AA"/>
    <w:rsid w:val="00B843F3"/>
    <w:rsid w:val="00B86456"/>
    <w:rsid w:val="00B86664"/>
    <w:rsid w:val="00B8681F"/>
    <w:rsid w:val="00B86FAE"/>
    <w:rsid w:val="00B87C74"/>
    <w:rsid w:val="00B87E8D"/>
    <w:rsid w:val="00B9034A"/>
    <w:rsid w:val="00B90F96"/>
    <w:rsid w:val="00B90FB5"/>
    <w:rsid w:val="00B91453"/>
    <w:rsid w:val="00B92F7E"/>
    <w:rsid w:val="00B9323E"/>
    <w:rsid w:val="00B95035"/>
    <w:rsid w:val="00B958BE"/>
    <w:rsid w:val="00B96302"/>
    <w:rsid w:val="00B96575"/>
    <w:rsid w:val="00B96935"/>
    <w:rsid w:val="00B97CD5"/>
    <w:rsid w:val="00B97FAD"/>
    <w:rsid w:val="00BA0033"/>
    <w:rsid w:val="00BA122B"/>
    <w:rsid w:val="00BA1E7C"/>
    <w:rsid w:val="00BA2322"/>
    <w:rsid w:val="00BA3305"/>
    <w:rsid w:val="00BA3A91"/>
    <w:rsid w:val="00BA3ADE"/>
    <w:rsid w:val="00BA4136"/>
    <w:rsid w:val="00BA4CF1"/>
    <w:rsid w:val="00BA5A5D"/>
    <w:rsid w:val="00BA5BD2"/>
    <w:rsid w:val="00BA5ED2"/>
    <w:rsid w:val="00BA6664"/>
    <w:rsid w:val="00BA6963"/>
    <w:rsid w:val="00BA6F4A"/>
    <w:rsid w:val="00BA751B"/>
    <w:rsid w:val="00BB0852"/>
    <w:rsid w:val="00BB0950"/>
    <w:rsid w:val="00BB0AA2"/>
    <w:rsid w:val="00BB0D7F"/>
    <w:rsid w:val="00BB1193"/>
    <w:rsid w:val="00BB1A1A"/>
    <w:rsid w:val="00BB2CA7"/>
    <w:rsid w:val="00BB458D"/>
    <w:rsid w:val="00BB4D28"/>
    <w:rsid w:val="00BB6412"/>
    <w:rsid w:val="00BB6F8F"/>
    <w:rsid w:val="00BC0146"/>
    <w:rsid w:val="00BC06CE"/>
    <w:rsid w:val="00BC180B"/>
    <w:rsid w:val="00BC2018"/>
    <w:rsid w:val="00BC2EDD"/>
    <w:rsid w:val="00BC4604"/>
    <w:rsid w:val="00BC4752"/>
    <w:rsid w:val="00BC4DA2"/>
    <w:rsid w:val="00BC50CC"/>
    <w:rsid w:val="00BC55A6"/>
    <w:rsid w:val="00BC56C3"/>
    <w:rsid w:val="00BC56DD"/>
    <w:rsid w:val="00BC5DE2"/>
    <w:rsid w:val="00BC606D"/>
    <w:rsid w:val="00BC6086"/>
    <w:rsid w:val="00BC743C"/>
    <w:rsid w:val="00BC78A8"/>
    <w:rsid w:val="00BD0AFD"/>
    <w:rsid w:val="00BD10BD"/>
    <w:rsid w:val="00BD1704"/>
    <w:rsid w:val="00BD17CA"/>
    <w:rsid w:val="00BD34E3"/>
    <w:rsid w:val="00BD3AFF"/>
    <w:rsid w:val="00BD439C"/>
    <w:rsid w:val="00BD44B9"/>
    <w:rsid w:val="00BD4AAB"/>
    <w:rsid w:val="00BD4BDB"/>
    <w:rsid w:val="00BD66C1"/>
    <w:rsid w:val="00BE0128"/>
    <w:rsid w:val="00BE0C86"/>
    <w:rsid w:val="00BE182F"/>
    <w:rsid w:val="00BE1A1B"/>
    <w:rsid w:val="00BE2288"/>
    <w:rsid w:val="00BE2441"/>
    <w:rsid w:val="00BE2924"/>
    <w:rsid w:val="00BE3A85"/>
    <w:rsid w:val="00BE421B"/>
    <w:rsid w:val="00BE4804"/>
    <w:rsid w:val="00BE4AD8"/>
    <w:rsid w:val="00BE4C1F"/>
    <w:rsid w:val="00BE574B"/>
    <w:rsid w:val="00BE58DF"/>
    <w:rsid w:val="00BE6231"/>
    <w:rsid w:val="00BF0858"/>
    <w:rsid w:val="00BF0A00"/>
    <w:rsid w:val="00BF0FC3"/>
    <w:rsid w:val="00BF18D3"/>
    <w:rsid w:val="00BF1BBB"/>
    <w:rsid w:val="00BF1F2F"/>
    <w:rsid w:val="00BF37F2"/>
    <w:rsid w:val="00BF39B1"/>
    <w:rsid w:val="00BF3C1B"/>
    <w:rsid w:val="00BF4117"/>
    <w:rsid w:val="00BF4270"/>
    <w:rsid w:val="00BF443B"/>
    <w:rsid w:val="00BF462C"/>
    <w:rsid w:val="00BF6094"/>
    <w:rsid w:val="00BF69DB"/>
    <w:rsid w:val="00BF6E17"/>
    <w:rsid w:val="00BF6E9F"/>
    <w:rsid w:val="00BF7137"/>
    <w:rsid w:val="00BF76A3"/>
    <w:rsid w:val="00C0103E"/>
    <w:rsid w:val="00C011F5"/>
    <w:rsid w:val="00C02050"/>
    <w:rsid w:val="00C02322"/>
    <w:rsid w:val="00C029E1"/>
    <w:rsid w:val="00C02DB8"/>
    <w:rsid w:val="00C04758"/>
    <w:rsid w:val="00C04ED5"/>
    <w:rsid w:val="00C05043"/>
    <w:rsid w:val="00C05059"/>
    <w:rsid w:val="00C050CB"/>
    <w:rsid w:val="00C0583B"/>
    <w:rsid w:val="00C05897"/>
    <w:rsid w:val="00C05CD2"/>
    <w:rsid w:val="00C05F6C"/>
    <w:rsid w:val="00C07B0D"/>
    <w:rsid w:val="00C104EA"/>
    <w:rsid w:val="00C105E4"/>
    <w:rsid w:val="00C10E30"/>
    <w:rsid w:val="00C1242B"/>
    <w:rsid w:val="00C12CE6"/>
    <w:rsid w:val="00C13EBF"/>
    <w:rsid w:val="00C13F5C"/>
    <w:rsid w:val="00C14CA4"/>
    <w:rsid w:val="00C156E5"/>
    <w:rsid w:val="00C168F6"/>
    <w:rsid w:val="00C1718A"/>
    <w:rsid w:val="00C200D8"/>
    <w:rsid w:val="00C20499"/>
    <w:rsid w:val="00C20979"/>
    <w:rsid w:val="00C20A22"/>
    <w:rsid w:val="00C21275"/>
    <w:rsid w:val="00C242D9"/>
    <w:rsid w:val="00C24559"/>
    <w:rsid w:val="00C25C3A"/>
    <w:rsid w:val="00C25C84"/>
    <w:rsid w:val="00C2725D"/>
    <w:rsid w:val="00C27761"/>
    <w:rsid w:val="00C27858"/>
    <w:rsid w:val="00C2797A"/>
    <w:rsid w:val="00C30747"/>
    <w:rsid w:val="00C317A2"/>
    <w:rsid w:val="00C3204B"/>
    <w:rsid w:val="00C326B4"/>
    <w:rsid w:val="00C330A7"/>
    <w:rsid w:val="00C331C5"/>
    <w:rsid w:val="00C3346B"/>
    <w:rsid w:val="00C33624"/>
    <w:rsid w:val="00C33901"/>
    <w:rsid w:val="00C33A67"/>
    <w:rsid w:val="00C34130"/>
    <w:rsid w:val="00C345F5"/>
    <w:rsid w:val="00C352BD"/>
    <w:rsid w:val="00C3581C"/>
    <w:rsid w:val="00C36868"/>
    <w:rsid w:val="00C36E32"/>
    <w:rsid w:val="00C36E8D"/>
    <w:rsid w:val="00C376C6"/>
    <w:rsid w:val="00C4105C"/>
    <w:rsid w:val="00C416E7"/>
    <w:rsid w:val="00C42ABB"/>
    <w:rsid w:val="00C42B31"/>
    <w:rsid w:val="00C42FD2"/>
    <w:rsid w:val="00C43302"/>
    <w:rsid w:val="00C44603"/>
    <w:rsid w:val="00C44E5B"/>
    <w:rsid w:val="00C44FFC"/>
    <w:rsid w:val="00C452EE"/>
    <w:rsid w:val="00C45594"/>
    <w:rsid w:val="00C47A95"/>
    <w:rsid w:val="00C50635"/>
    <w:rsid w:val="00C5075B"/>
    <w:rsid w:val="00C50812"/>
    <w:rsid w:val="00C50FDF"/>
    <w:rsid w:val="00C514A2"/>
    <w:rsid w:val="00C536B7"/>
    <w:rsid w:val="00C5399C"/>
    <w:rsid w:val="00C53D0A"/>
    <w:rsid w:val="00C53D65"/>
    <w:rsid w:val="00C5447D"/>
    <w:rsid w:val="00C546C8"/>
    <w:rsid w:val="00C5535B"/>
    <w:rsid w:val="00C55465"/>
    <w:rsid w:val="00C55E14"/>
    <w:rsid w:val="00C55FB9"/>
    <w:rsid w:val="00C56549"/>
    <w:rsid w:val="00C56B98"/>
    <w:rsid w:val="00C610A0"/>
    <w:rsid w:val="00C611D1"/>
    <w:rsid w:val="00C6152C"/>
    <w:rsid w:val="00C61B7E"/>
    <w:rsid w:val="00C62B9C"/>
    <w:rsid w:val="00C63EBE"/>
    <w:rsid w:val="00C64E4E"/>
    <w:rsid w:val="00C65541"/>
    <w:rsid w:val="00C669CC"/>
    <w:rsid w:val="00C66C34"/>
    <w:rsid w:val="00C67B6E"/>
    <w:rsid w:val="00C67F8F"/>
    <w:rsid w:val="00C70BC2"/>
    <w:rsid w:val="00C714F9"/>
    <w:rsid w:val="00C716FA"/>
    <w:rsid w:val="00C718F2"/>
    <w:rsid w:val="00C71EDA"/>
    <w:rsid w:val="00C72602"/>
    <w:rsid w:val="00C72A07"/>
    <w:rsid w:val="00C72EA1"/>
    <w:rsid w:val="00C730D0"/>
    <w:rsid w:val="00C7438D"/>
    <w:rsid w:val="00C743A0"/>
    <w:rsid w:val="00C74AF2"/>
    <w:rsid w:val="00C74C66"/>
    <w:rsid w:val="00C74E74"/>
    <w:rsid w:val="00C76819"/>
    <w:rsid w:val="00C769E7"/>
    <w:rsid w:val="00C8034F"/>
    <w:rsid w:val="00C80F6F"/>
    <w:rsid w:val="00C81CED"/>
    <w:rsid w:val="00C81F5F"/>
    <w:rsid w:val="00C84A09"/>
    <w:rsid w:val="00C85305"/>
    <w:rsid w:val="00C856C2"/>
    <w:rsid w:val="00C862EA"/>
    <w:rsid w:val="00C86CED"/>
    <w:rsid w:val="00C870EF"/>
    <w:rsid w:val="00C87BAC"/>
    <w:rsid w:val="00C90EE1"/>
    <w:rsid w:val="00C924C6"/>
    <w:rsid w:val="00C92643"/>
    <w:rsid w:val="00C92B5C"/>
    <w:rsid w:val="00C92E8F"/>
    <w:rsid w:val="00C931E9"/>
    <w:rsid w:val="00C947AA"/>
    <w:rsid w:val="00C94D4B"/>
    <w:rsid w:val="00C954CB"/>
    <w:rsid w:val="00C95575"/>
    <w:rsid w:val="00C958E1"/>
    <w:rsid w:val="00C96A32"/>
    <w:rsid w:val="00C96BA1"/>
    <w:rsid w:val="00C9740D"/>
    <w:rsid w:val="00C97DEA"/>
    <w:rsid w:val="00CA0813"/>
    <w:rsid w:val="00CA118E"/>
    <w:rsid w:val="00CA2B04"/>
    <w:rsid w:val="00CA30EA"/>
    <w:rsid w:val="00CA393C"/>
    <w:rsid w:val="00CA3EF9"/>
    <w:rsid w:val="00CA45B2"/>
    <w:rsid w:val="00CA4851"/>
    <w:rsid w:val="00CA5C0E"/>
    <w:rsid w:val="00CA5ED6"/>
    <w:rsid w:val="00CA63E0"/>
    <w:rsid w:val="00CA6C9F"/>
    <w:rsid w:val="00CA793D"/>
    <w:rsid w:val="00CB0386"/>
    <w:rsid w:val="00CB0E60"/>
    <w:rsid w:val="00CB19E3"/>
    <w:rsid w:val="00CB2A61"/>
    <w:rsid w:val="00CB384D"/>
    <w:rsid w:val="00CB3998"/>
    <w:rsid w:val="00CB4D5B"/>
    <w:rsid w:val="00CB4DB0"/>
    <w:rsid w:val="00CB5456"/>
    <w:rsid w:val="00CB5DAE"/>
    <w:rsid w:val="00CB5E5E"/>
    <w:rsid w:val="00CB5EF1"/>
    <w:rsid w:val="00CB63C0"/>
    <w:rsid w:val="00CB6546"/>
    <w:rsid w:val="00CB6D6E"/>
    <w:rsid w:val="00CB70AA"/>
    <w:rsid w:val="00CB7682"/>
    <w:rsid w:val="00CB7BA1"/>
    <w:rsid w:val="00CC1167"/>
    <w:rsid w:val="00CC1995"/>
    <w:rsid w:val="00CC2070"/>
    <w:rsid w:val="00CC2125"/>
    <w:rsid w:val="00CC2C9C"/>
    <w:rsid w:val="00CC3397"/>
    <w:rsid w:val="00CC33B5"/>
    <w:rsid w:val="00CC4974"/>
    <w:rsid w:val="00CC4D71"/>
    <w:rsid w:val="00CC75A3"/>
    <w:rsid w:val="00CD0065"/>
    <w:rsid w:val="00CD00A3"/>
    <w:rsid w:val="00CD0A11"/>
    <w:rsid w:val="00CD194B"/>
    <w:rsid w:val="00CD298F"/>
    <w:rsid w:val="00CD2B93"/>
    <w:rsid w:val="00CD3540"/>
    <w:rsid w:val="00CD53A7"/>
    <w:rsid w:val="00CD5C89"/>
    <w:rsid w:val="00CD5EF6"/>
    <w:rsid w:val="00CD6CE0"/>
    <w:rsid w:val="00CD7646"/>
    <w:rsid w:val="00CD7D8D"/>
    <w:rsid w:val="00CE09BE"/>
    <w:rsid w:val="00CE12B1"/>
    <w:rsid w:val="00CE1598"/>
    <w:rsid w:val="00CE18A4"/>
    <w:rsid w:val="00CE1F2F"/>
    <w:rsid w:val="00CE3223"/>
    <w:rsid w:val="00CE3639"/>
    <w:rsid w:val="00CE384C"/>
    <w:rsid w:val="00CE454D"/>
    <w:rsid w:val="00CE469C"/>
    <w:rsid w:val="00CE4779"/>
    <w:rsid w:val="00CE5914"/>
    <w:rsid w:val="00CE60F5"/>
    <w:rsid w:val="00CE6395"/>
    <w:rsid w:val="00CE6A9F"/>
    <w:rsid w:val="00CE6F1F"/>
    <w:rsid w:val="00CE756B"/>
    <w:rsid w:val="00CE7EAE"/>
    <w:rsid w:val="00CF161B"/>
    <w:rsid w:val="00CF2940"/>
    <w:rsid w:val="00CF2A4F"/>
    <w:rsid w:val="00CF31EC"/>
    <w:rsid w:val="00CF3347"/>
    <w:rsid w:val="00CF34A9"/>
    <w:rsid w:val="00CF34BF"/>
    <w:rsid w:val="00CF3E86"/>
    <w:rsid w:val="00CF4D78"/>
    <w:rsid w:val="00CF5877"/>
    <w:rsid w:val="00CF6075"/>
    <w:rsid w:val="00CF7570"/>
    <w:rsid w:val="00CF777D"/>
    <w:rsid w:val="00D00017"/>
    <w:rsid w:val="00D01397"/>
    <w:rsid w:val="00D01DFE"/>
    <w:rsid w:val="00D02997"/>
    <w:rsid w:val="00D02EB8"/>
    <w:rsid w:val="00D02ED2"/>
    <w:rsid w:val="00D03915"/>
    <w:rsid w:val="00D04912"/>
    <w:rsid w:val="00D05B35"/>
    <w:rsid w:val="00D05D3B"/>
    <w:rsid w:val="00D0692D"/>
    <w:rsid w:val="00D06BEF"/>
    <w:rsid w:val="00D07254"/>
    <w:rsid w:val="00D0744B"/>
    <w:rsid w:val="00D0747C"/>
    <w:rsid w:val="00D108FE"/>
    <w:rsid w:val="00D109F3"/>
    <w:rsid w:val="00D10EF5"/>
    <w:rsid w:val="00D1142D"/>
    <w:rsid w:val="00D119B9"/>
    <w:rsid w:val="00D11B5E"/>
    <w:rsid w:val="00D11EFD"/>
    <w:rsid w:val="00D125C0"/>
    <w:rsid w:val="00D12B2C"/>
    <w:rsid w:val="00D12E1F"/>
    <w:rsid w:val="00D1327D"/>
    <w:rsid w:val="00D13D13"/>
    <w:rsid w:val="00D14493"/>
    <w:rsid w:val="00D1451B"/>
    <w:rsid w:val="00D14C88"/>
    <w:rsid w:val="00D17CD6"/>
    <w:rsid w:val="00D17F21"/>
    <w:rsid w:val="00D2026C"/>
    <w:rsid w:val="00D208A8"/>
    <w:rsid w:val="00D22F28"/>
    <w:rsid w:val="00D23528"/>
    <w:rsid w:val="00D23FEE"/>
    <w:rsid w:val="00D24999"/>
    <w:rsid w:val="00D24DFA"/>
    <w:rsid w:val="00D25823"/>
    <w:rsid w:val="00D278F4"/>
    <w:rsid w:val="00D3150D"/>
    <w:rsid w:val="00D3217F"/>
    <w:rsid w:val="00D3288F"/>
    <w:rsid w:val="00D33DA7"/>
    <w:rsid w:val="00D33E5D"/>
    <w:rsid w:val="00D34397"/>
    <w:rsid w:val="00D35B97"/>
    <w:rsid w:val="00D36239"/>
    <w:rsid w:val="00D3698B"/>
    <w:rsid w:val="00D377C8"/>
    <w:rsid w:val="00D41863"/>
    <w:rsid w:val="00D41F92"/>
    <w:rsid w:val="00D4207C"/>
    <w:rsid w:val="00D42BAB"/>
    <w:rsid w:val="00D43A94"/>
    <w:rsid w:val="00D44C43"/>
    <w:rsid w:val="00D45B60"/>
    <w:rsid w:val="00D51A33"/>
    <w:rsid w:val="00D5296A"/>
    <w:rsid w:val="00D52ABB"/>
    <w:rsid w:val="00D52E5B"/>
    <w:rsid w:val="00D54103"/>
    <w:rsid w:val="00D54860"/>
    <w:rsid w:val="00D56055"/>
    <w:rsid w:val="00D56147"/>
    <w:rsid w:val="00D60698"/>
    <w:rsid w:val="00D6121E"/>
    <w:rsid w:val="00D612B7"/>
    <w:rsid w:val="00D62565"/>
    <w:rsid w:val="00D62AA2"/>
    <w:rsid w:val="00D63857"/>
    <w:rsid w:val="00D661DB"/>
    <w:rsid w:val="00D669E9"/>
    <w:rsid w:val="00D70236"/>
    <w:rsid w:val="00D704A0"/>
    <w:rsid w:val="00D72C1A"/>
    <w:rsid w:val="00D7497D"/>
    <w:rsid w:val="00D755C5"/>
    <w:rsid w:val="00D75687"/>
    <w:rsid w:val="00D7717E"/>
    <w:rsid w:val="00D772BC"/>
    <w:rsid w:val="00D7754E"/>
    <w:rsid w:val="00D8032D"/>
    <w:rsid w:val="00D8094B"/>
    <w:rsid w:val="00D80C7C"/>
    <w:rsid w:val="00D81840"/>
    <w:rsid w:val="00D830E8"/>
    <w:rsid w:val="00D83F70"/>
    <w:rsid w:val="00D842F7"/>
    <w:rsid w:val="00D8624A"/>
    <w:rsid w:val="00D87307"/>
    <w:rsid w:val="00D87658"/>
    <w:rsid w:val="00D87A1C"/>
    <w:rsid w:val="00D920DD"/>
    <w:rsid w:val="00D9238A"/>
    <w:rsid w:val="00D934FA"/>
    <w:rsid w:val="00D93DF0"/>
    <w:rsid w:val="00D94D0F"/>
    <w:rsid w:val="00D95020"/>
    <w:rsid w:val="00D957EC"/>
    <w:rsid w:val="00D95F4D"/>
    <w:rsid w:val="00D967DE"/>
    <w:rsid w:val="00D96899"/>
    <w:rsid w:val="00D96A26"/>
    <w:rsid w:val="00D96A80"/>
    <w:rsid w:val="00D977D7"/>
    <w:rsid w:val="00D97D3A"/>
    <w:rsid w:val="00DA02F7"/>
    <w:rsid w:val="00DA0D95"/>
    <w:rsid w:val="00DA1224"/>
    <w:rsid w:val="00DA2154"/>
    <w:rsid w:val="00DA230B"/>
    <w:rsid w:val="00DA2878"/>
    <w:rsid w:val="00DA2A4C"/>
    <w:rsid w:val="00DA3A64"/>
    <w:rsid w:val="00DA4F65"/>
    <w:rsid w:val="00DA571F"/>
    <w:rsid w:val="00DA6372"/>
    <w:rsid w:val="00DA7992"/>
    <w:rsid w:val="00DB0316"/>
    <w:rsid w:val="00DB0B56"/>
    <w:rsid w:val="00DB128A"/>
    <w:rsid w:val="00DB1E14"/>
    <w:rsid w:val="00DB2362"/>
    <w:rsid w:val="00DB286B"/>
    <w:rsid w:val="00DB299C"/>
    <w:rsid w:val="00DB46ED"/>
    <w:rsid w:val="00DB5712"/>
    <w:rsid w:val="00DB646E"/>
    <w:rsid w:val="00DB649C"/>
    <w:rsid w:val="00DB6D9B"/>
    <w:rsid w:val="00DB7AE0"/>
    <w:rsid w:val="00DC0D22"/>
    <w:rsid w:val="00DC1278"/>
    <w:rsid w:val="00DC16AC"/>
    <w:rsid w:val="00DC1F01"/>
    <w:rsid w:val="00DC2A72"/>
    <w:rsid w:val="00DC52CD"/>
    <w:rsid w:val="00DC5EEA"/>
    <w:rsid w:val="00DD012C"/>
    <w:rsid w:val="00DD0CA6"/>
    <w:rsid w:val="00DD16DF"/>
    <w:rsid w:val="00DD1819"/>
    <w:rsid w:val="00DD1F3B"/>
    <w:rsid w:val="00DD3394"/>
    <w:rsid w:val="00DD3915"/>
    <w:rsid w:val="00DD4BE6"/>
    <w:rsid w:val="00DD5374"/>
    <w:rsid w:val="00DD59F4"/>
    <w:rsid w:val="00DD5CD6"/>
    <w:rsid w:val="00DD6AC7"/>
    <w:rsid w:val="00DD6F1D"/>
    <w:rsid w:val="00DD7216"/>
    <w:rsid w:val="00DE0506"/>
    <w:rsid w:val="00DE0550"/>
    <w:rsid w:val="00DE05C6"/>
    <w:rsid w:val="00DE12AE"/>
    <w:rsid w:val="00DE171E"/>
    <w:rsid w:val="00DE2423"/>
    <w:rsid w:val="00DE39C3"/>
    <w:rsid w:val="00DE3E65"/>
    <w:rsid w:val="00DE6E1E"/>
    <w:rsid w:val="00DE7056"/>
    <w:rsid w:val="00DF009F"/>
    <w:rsid w:val="00DF1080"/>
    <w:rsid w:val="00DF29C3"/>
    <w:rsid w:val="00DF2DB3"/>
    <w:rsid w:val="00DF2F37"/>
    <w:rsid w:val="00DF335D"/>
    <w:rsid w:val="00DF37D2"/>
    <w:rsid w:val="00DF39F4"/>
    <w:rsid w:val="00DF4870"/>
    <w:rsid w:val="00DF4CCB"/>
    <w:rsid w:val="00DF5705"/>
    <w:rsid w:val="00DF6574"/>
    <w:rsid w:val="00DF66B0"/>
    <w:rsid w:val="00DF79FF"/>
    <w:rsid w:val="00E01423"/>
    <w:rsid w:val="00E01F41"/>
    <w:rsid w:val="00E01FA9"/>
    <w:rsid w:val="00E024D8"/>
    <w:rsid w:val="00E034AA"/>
    <w:rsid w:val="00E0395F"/>
    <w:rsid w:val="00E03FB0"/>
    <w:rsid w:val="00E0412A"/>
    <w:rsid w:val="00E041D0"/>
    <w:rsid w:val="00E041FC"/>
    <w:rsid w:val="00E04B6E"/>
    <w:rsid w:val="00E055D8"/>
    <w:rsid w:val="00E05FF8"/>
    <w:rsid w:val="00E06819"/>
    <w:rsid w:val="00E0737C"/>
    <w:rsid w:val="00E075B0"/>
    <w:rsid w:val="00E07714"/>
    <w:rsid w:val="00E07B8D"/>
    <w:rsid w:val="00E10E47"/>
    <w:rsid w:val="00E11420"/>
    <w:rsid w:val="00E11E73"/>
    <w:rsid w:val="00E125B3"/>
    <w:rsid w:val="00E13483"/>
    <w:rsid w:val="00E134E2"/>
    <w:rsid w:val="00E138D5"/>
    <w:rsid w:val="00E13C41"/>
    <w:rsid w:val="00E13D0A"/>
    <w:rsid w:val="00E13E2A"/>
    <w:rsid w:val="00E143B7"/>
    <w:rsid w:val="00E14717"/>
    <w:rsid w:val="00E16630"/>
    <w:rsid w:val="00E16787"/>
    <w:rsid w:val="00E17850"/>
    <w:rsid w:val="00E179CE"/>
    <w:rsid w:val="00E17EA5"/>
    <w:rsid w:val="00E20813"/>
    <w:rsid w:val="00E22997"/>
    <w:rsid w:val="00E23169"/>
    <w:rsid w:val="00E234E3"/>
    <w:rsid w:val="00E2372F"/>
    <w:rsid w:val="00E25139"/>
    <w:rsid w:val="00E258BD"/>
    <w:rsid w:val="00E25FFE"/>
    <w:rsid w:val="00E26AFC"/>
    <w:rsid w:val="00E27158"/>
    <w:rsid w:val="00E27CC9"/>
    <w:rsid w:val="00E30C5D"/>
    <w:rsid w:val="00E30E26"/>
    <w:rsid w:val="00E31334"/>
    <w:rsid w:val="00E3133A"/>
    <w:rsid w:val="00E31C87"/>
    <w:rsid w:val="00E31F4A"/>
    <w:rsid w:val="00E321F7"/>
    <w:rsid w:val="00E32454"/>
    <w:rsid w:val="00E325F6"/>
    <w:rsid w:val="00E3263C"/>
    <w:rsid w:val="00E327F6"/>
    <w:rsid w:val="00E36273"/>
    <w:rsid w:val="00E362FA"/>
    <w:rsid w:val="00E366B9"/>
    <w:rsid w:val="00E36B5B"/>
    <w:rsid w:val="00E36BD8"/>
    <w:rsid w:val="00E379AF"/>
    <w:rsid w:val="00E41242"/>
    <w:rsid w:val="00E427CC"/>
    <w:rsid w:val="00E42D1E"/>
    <w:rsid w:val="00E43BE9"/>
    <w:rsid w:val="00E43D09"/>
    <w:rsid w:val="00E44042"/>
    <w:rsid w:val="00E46D93"/>
    <w:rsid w:val="00E47F43"/>
    <w:rsid w:val="00E5248E"/>
    <w:rsid w:val="00E52655"/>
    <w:rsid w:val="00E52B89"/>
    <w:rsid w:val="00E52BD5"/>
    <w:rsid w:val="00E53486"/>
    <w:rsid w:val="00E539D8"/>
    <w:rsid w:val="00E54952"/>
    <w:rsid w:val="00E54E61"/>
    <w:rsid w:val="00E5659F"/>
    <w:rsid w:val="00E56660"/>
    <w:rsid w:val="00E6011B"/>
    <w:rsid w:val="00E61A4E"/>
    <w:rsid w:val="00E61BC7"/>
    <w:rsid w:val="00E62899"/>
    <w:rsid w:val="00E6295C"/>
    <w:rsid w:val="00E63A41"/>
    <w:rsid w:val="00E64B5D"/>
    <w:rsid w:val="00E64DBE"/>
    <w:rsid w:val="00E654BF"/>
    <w:rsid w:val="00E656E4"/>
    <w:rsid w:val="00E66431"/>
    <w:rsid w:val="00E66541"/>
    <w:rsid w:val="00E67263"/>
    <w:rsid w:val="00E67F69"/>
    <w:rsid w:val="00E7018E"/>
    <w:rsid w:val="00E7038A"/>
    <w:rsid w:val="00E72579"/>
    <w:rsid w:val="00E72729"/>
    <w:rsid w:val="00E739C5"/>
    <w:rsid w:val="00E74740"/>
    <w:rsid w:val="00E765DA"/>
    <w:rsid w:val="00E76F01"/>
    <w:rsid w:val="00E776AA"/>
    <w:rsid w:val="00E8042B"/>
    <w:rsid w:val="00E8049C"/>
    <w:rsid w:val="00E816CE"/>
    <w:rsid w:val="00E825C1"/>
    <w:rsid w:val="00E82AE7"/>
    <w:rsid w:val="00E83CF2"/>
    <w:rsid w:val="00E83D65"/>
    <w:rsid w:val="00E85A0D"/>
    <w:rsid w:val="00E874A0"/>
    <w:rsid w:val="00E87B70"/>
    <w:rsid w:val="00E87B90"/>
    <w:rsid w:val="00E901D0"/>
    <w:rsid w:val="00E91393"/>
    <w:rsid w:val="00E9141E"/>
    <w:rsid w:val="00E93378"/>
    <w:rsid w:val="00E94523"/>
    <w:rsid w:val="00E94B08"/>
    <w:rsid w:val="00E94FB1"/>
    <w:rsid w:val="00E95877"/>
    <w:rsid w:val="00E9654F"/>
    <w:rsid w:val="00E96747"/>
    <w:rsid w:val="00EA1917"/>
    <w:rsid w:val="00EA194C"/>
    <w:rsid w:val="00EA24BC"/>
    <w:rsid w:val="00EA24DC"/>
    <w:rsid w:val="00EA3746"/>
    <w:rsid w:val="00EA374E"/>
    <w:rsid w:val="00EA37B2"/>
    <w:rsid w:val="00EA3D30"/>
    <w:rsid w:val="00EA4BA4"/>
    <w:rsid w:val="00EA4F07"/>
    <w:rsid w:val="00EA59A3"/>
    <w:rsid w:val="00EA6FB9"/>
    <w:rsid w:val="00EA7E6B"/>
    <w:rsid w:val="00EB06DD"/>
    <w:rsid w:val="00EB131D"/>
    <w:rsid w:val="00EB141C"/>
    <w:rsid w:val="00EB2868"/>
    <w:rsid w:val="00EB3722"/>
    <w:rsid w:val="00EB4DA2"/>
    <w:rsid w:val="00EB4E7B"/>
    <w:rsid w:val="00EB4EE0"/>
    <w:rsid w:val="00EB50B9"/>
    <w:rsid w:val="00EB5D22"/>
    <w:rsid w:val="00EB5FA1"/>
    <w:rsid w:val="00EB5FD1"/>
    <w:rsid w:val="00EB71CC"/>
    <w:rsid w:val="00EC053A"/>
    <w:rsid w:val="00EC0617"/>
    <w:rsid w:val="00EC0BB3"/>
    <w:rsid w:val="00EC1381"/>
    <w:rsid w:val="00EC13F7"/>
    <w:rsid w:val="00EC1C72"/>
    <w:rsid w:val="00EC1CEF"/>
    <w:rsid w:val="00EC2272"/>
    <w:rsid w:val="00EC2AA5"/>
    <w:rsid w:val="00EC2CE7"/>
    <w:rsid w:val="00EC2D1A"/>
    <w:rsid w:val="00EC2E6C"/>
    <w:rsid w:val="00EC3924"/>
    <w:rsid w:val="00EC3CE1"/>
    <w:rsid w:val="00EC3E55"/>
    <w:rsid w:val="00EC5452"/>
    <w:rsid w:val="00EC56A2"/>
    <w:rsid w:val="00EC596C"/>
    <w:rsid w:val="00EC59C2"/>
    <w:rsid w:val="00EC697A"/>
    <w:rsid w:val="00EC69EC"/>
    <w:rsid w:val="00ED03CE"/>
    <w:rsid w:val="00ED07D2"/>
    <w:rsid w:val="00ED081E"/>
    <w:rsid w:val="00ED0D4E"/>
    <w:rsid w:val="00ED0FB0"/>
    <w:rsid w:val="00ED2CE2"/>
    <w:rsid w:val="00ED3396"/>
    <w:rsid w:val="00ED33E9"/>
    <w:rsid w:val="00ED3A75"/>
    <w:rsid w:val="00ED3AE2"/>
    <w:rsid w:val="00ED40AE"/>
    <w:rsid w:val="00ED4290"/>
    <w:rsid w:val="00ED4FF2"/>
    <w:rsid w:val="00ED5364"/>
    <w:rsid w:val="00ED5A1C"/>
    <w:rsid w:val="00ED687E"/>
    <w:rsid w:val="00ED7A7F"/>
    <w:rsid w:val="00EE0036"/>
    <w:rsid w:val="00EE1918"/>
    <w:rsid w:val="00EE1C52"/>
    <w:rsid w:val="00EE2A2E"/>
    <w:rsid w:val="00EE2D1A"/>
    <w:rsid w:val="00EE356C"/>
    <w:rsid w:val="00EE3A5A"/>
    <w:rsid w:val="00EE3C88"/>
    <w:rsid w:val="00EE421B"/>
    <w:rsid w:val="00EE5AD3"/>
    <w:rsid w:val="00EE6010"/>
    <w:rsid w:val="00EE6072"/>
    <w:rsid w:val="00EE6CF2"/>
    <w:rsid w:val="00EE6DE7"/>
    <w:rsid w:val="00EE74D8"/>
    <w:rsid w:val="00EE7F67"/>
    <w:rsid w:val="00EF0271"/>
    <w:rsid w:val="00EF07B3"/>
    <w:rsid w:val="00EF137A"/>
    <w:rsid w:val="00EF14A6"/>
    <w:rsid w:val="00EF182C"/>
    <w:rsid w:val="00EF1D2D"/>
    <w:rsid w:val="00EF21AD"/>
    <w:rsid w:val="00EF41B1"/>
    <w:rsid w:val="00EF50DD"/>
    <w:rsid w:val="00EF6330"/>
    <w:rsid w:val="00EF73E5"/>
    <w:rsid w:val="00EF76A3"/>
    <w:rsid w:val="00F00B3E"/>
    <w:rsid w:val="00F01788"/>
    <w:rsid w:val="00F019BB"/>
    <w:rsid w:val="00F0401F"/>
    <w:rsid w:val="00F043C1"/>
    <w:rsid w:val="00F04C05"/>
    <w:rsid w:val="00F0546A"/>
    <w:rsid w:val="00F05CDB"/>
    <w:rsid w:val="00F068F6"/>
    <w:rsid w:val="00F07A5B"/>
    <w:rsid w:val="00F07BD1"/>
    <w:rsid w:val="00F11169"/>
    <w:rsid w:val="00F11C5F"/>
    <w:rsid w:val="00F11EC6"/>
    <w:rsid w:val="00F13C76"/>
    <w:rsid w:val="00F14218"/>
    <w:rsid w:val="00F167E7"/>
    <w:rsid w:val="00F21408"/>
    <w:rsid w:val="00F21751"/>
    <w:rsid w:val="00F21F98"/>
    <w:rsid w:val="00F229D5"/>
    <w:rsid w:val="00F233C8"/>
    <w:rsid w:val="00F23468"/>
    <w:rsid w:val="00F247F8"/>
    <w:rsid w:val="00F24B08"/>
    <w:rsid w:val="00F2513B"/>
    <w:rsid w:val="00F252F5"/>
    <w:rsid w:val="00F263EA"/>
    <w:rsid w:val="00F26E74"/>
    <w:rsid w:val="00F3160F"/>
    <w:rsid w:val="00F31B1C"/>
    <w:rsid w:val="00F31E61"/>
    <w:rsid w:val="00F32B76"/>
    <w:rsid w:val="00F32E59"/>
    <w:rsid w:val="00F3686F"/>
    <w:rsid w:val="00F37014"/>
    <w:rsid w:val="00F40111"/>
    <w:rsid w:val="00F4130B"/>
    <w:rsid w:val="00F41B19"/>
    <w:rsid w:val="00F41EDD"/>
    <w:rsid w:val="00F43664"/>
    <w:rsid w:val="00F43C12"/>
    <w:rsid w:val="00F4408C"/>
    <w:rsid w:val="00F4417F"/>
    <w:rsid w:val="00F448B4"/>
    <w:rsid w:val="00F45FA2"/>
    <w:rsid w:val="00F46A6B"/>
    <w:rsid w:val="00F47F49"/>
    <w:rsid w:val="00F50E82"/>
    <w:rsid w:val="00F51A2D"/>
    <w:rsid w:val="00F51EA9"/>
    <w:rsid w:val="00F5217E"/>
    <w:rsid w:val="00F52441"/>
    <w:rsid w:val="00F53ACE"/>
    <w:rsid w:val="00F53DBD"/>
    <w:rsid w:val="00F5440A"/>
    <w:rsid w:val="00F544DE"/>
    <w:rsid w:val="00F549C4"/>
    <w:rsid w:val="00F54FBF"/>
    <w:rsid w:val="00F56579"/>
    <w:rsid w:val="00F56EE6"/>
    <w:rsid w:val="00F575E1"/>
    <w:rsid w:val="00F61931"/>
    <w:rsid w:val="00F61ACD"/>
    <w:rsid w:val="00F62722"/>
    <w:rsid w:val="00F62AD4"/>
    <w:rsid w:val="00F6322B"/>
    <w:rsid w:val="00F63688"/>
    <w:rsid w:val="00F6403A"/>
    <w:rsid w:val="00F64BDF"/>
    <w:rsid w:val="00F65108"/>
    <w:rsid w:val="00F65BA7"/>
    <w:rsid w:val="00F65CF4"/>
    <w:rsid w:val="00F65DCD"/>
    <w:rsid w:val="00F66541"/>
    <w:rsid w:val="00F66605"/>
    <w:rsid w:val="00F66CF3"/>
    <w:rsid w:val="00F66DA0"/>
    <w:rsid w:val="00F6745A"/>
    <w:rsid w:val="00F7019B"/>
    <w:rsid w:val="00F7028C"/>
    <w:rsid w:val="00F70EAE"/>
    <w:rsid w:val="00F717F3"/>
    <w:rsid w:val="00F71963"/>
    <w:rsid w:val="00F72413"/>
    <w:rsid w:val="00F727C2"/>
    <w:rsid w:val="00F74C20"/>
    <w:rsid w:val="00F752C3"/>
    <w:rsid w:val="00F75AC8"/>
    <w:rsid w:val="00F76762"/>
    <w:rsid w:val="00F7733C"/>
    <w:rsid w:val="00F8041B"/>
    <w:rsid w:val="00F83114"/>
    <w:rsid w:val="00F84F5B"/>
    <w:rsid w:val="00F86FCD"/>
    <w:rsid w:val="00F90C98"/>
    <w:rsid w:val="00F915F4"/>
    <w:rsid w:val="00F917B8"/>
    <w:rsid w:val="00F91C85"/>
    <w:rsid w:val="00F9350C"/>
    <w:rsid w:val="00F936F9"/>
    <w:rsid w:val="00F94D49"/>
    <w:rsid w:val="00F94FE0"/>
    <w:rsid w:val="00F95FE8"/>
    <w:rsid w:val="00F96337"/>
    <w:rsid w:val="00F967F6"/>
    <w:rsid w:val="00F96C50"/>
    <w:rsid w:val="00F97520"/>
    <w:rsid w:val="00F979F7"/>
    <w:rsid w:val="00F97A45"/>
    <w:rsid w:val="00F97FC3"/>
    <w:rsid w:val="00FA035E"/>
    <w:rsid w:val="00FA19EC"/>
    <w:rsid w:val="00FA2D08"/>
    <w:rsid w:val="00FA32F7"/>
    <w:rsid w:val="00FA33E0"/>
    <w:rsid w:val="00FA4829"/>
    <w:rsid w:val="00FA4BBC"/>
    <w:rsid w:val="00FA4DCB"/>
    <w:rsid w:val="00FA5B2C"/>
    <w:rsid w:val="00FA5E55"/>
    <w:rsid w:val="00FA631E"/>
    <w:rsid w:val="00FA6C81"/>
    <w:rsid w:val="00FA71E2"/>
    <w:rsid w:val="00FA7A4E"/>
    <w:rsid w:val="00FA7AB6"/>
    <w:rsid w:val="00FB2626"/>
    <w:rsid w:val="00FB2EF9"/>
    <w:rsid w:val="00FB413A"/>
    <w:rsid w:val="00FB650F"/>
    <w:rsid w:val="00FB65E9"/>
    <w:rsid w:val="00FB6699"/>
    <w:rsid w:val="00FB7056"/>
    <w:rsid w:val="00FB7430"/>
    <w:rsid w:val="00FC0EBC"/>
    <w:rsid w:val="00FC113D"/>
    <w:rsid w:val="00FC1B43"/>
    <w:rsid w:val="00FC2B91"/>
    <w:rsid w:val="00FC49D5"/>
    <w:rsid w:val="00FC4C4C"/>
    <w:rsid w:val="00FC5A68"/>
    <w:rsid w:val="00FC64CE"/>
    <w:rsid w:val="00FC684C"/>
    <w:rsid w:val="00FC68D7"/>
    <w:rsid w:val="00FC75DF"/>
    <w:rsid w:val="00FC7F15"/>
    <w:rsid w:val="00FD0892"/>
    <w:rsid w:val="00FD0CF9"/>
    <w:rsid w:val="00FD11CC"/>
    <w:rsid w:val="00FD1CD8"/>
    <w:rsid w:val="00FD37F1"/>
    <w:rsid w:val="00FD3E0D"/>
    <w:rsid w:val="00FD3F91"/>
    <w:rsid w:val="00FD44B2"/>
    <w:rsid w:val="00FD4B4F"/>
    <w:rsid w:val="00FD4C67"/>
    <w:rsid w:val="00FD4C6B"/>
    <w:rsid w:val="00FD4E80"/>
    <w:rsid w:val="00FD5288"/>
    <w:rsid w:val="00FD5AA4"/>
    <w:rsid w:val="00FD5C4B"/>
    <w:rsid w:val="00FD6298"/>
    <w:rsid w:val="00FD6A60"/>
    <w:rsid w:val="00FD7733"/>
    <w:rsid w:val="00FD7807"/>
    <w:rsid w:val="00FD7B9C"/>
    <w:rsid w:val="00FE08C1"/>
    <w:rsid w:val="00FE12FA"/>
    <w:rsid w:val="00FE1559"/>
    <w:rsid w:val="00FE1786"/>
    <w:rsid w:val="00FE18DA"/>
    <w:rsid w:val="00FE1FCB"/>
    <w:rsid w:val="00FE55A5"/>
    <w:rsid w:val="00FE6BF5"/>
    <w:rsid w:val="00FE79D1"/>
    <w:rsid w:val="00FF0136"/>
    <w:rsid w:val="00FF01CF"/>
    <w:rsid w:val="00FF155B"/>
    <w:rsid w:val="00FF1B6F"/>
    <w:rsid w:val="00FF31EC"/>
    <w:rsid w:val="00FF497A"/>
    <w:rsid w:val="00FF49E2"/>
    <w:rsid w:val="00FF4E78"/>
    <w:rsid w:val="00FF4EAC"/>
    <w:rsid w:val="00FF515E"/>
    <w:rsid w:val="00FF539B"/>
    <w:rsid w:val="00FF7563"/>
    <w:rsid w:val="00FF76ED"/>
    <w:rsid w:val="00FF791C"/>
    <w:rsid w:val="00FF79F7"/>
    <w:rsid w:val="00FF7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8FA7F"/>
  <w15:docId w15:val="{83A518CA-B195-4F8E-873D-CC45E23C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212121"/>
        <w:sz w:val="22"/>
        <w:szCs w:val="22"/>
        <w:lang w:val="en-US"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105C6"/>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rsid w:val="00D377C8"/>
    <w:rPr>
      <w:color w:val="0000FF"/>
      <w:u w:val="single"/>
    </w:rPr>
  </w:style>
  <w:style w:type="paragraph" w:styleId="ListParagraph">
    <w:name w:val="List Paragraph"/>
    <w:basedOn w:val="Normal"/>
    <w:uiPriority w:val="34"/>
    <w:qFormat/>
    <w:rsid w:val="004D7E54"/>
    <w:pPr>
      <w:spacing w:after="0"/>
      <w:ind w:left="720"/>
      <w:contextualSpacing/>
    </w:pPr>
    <w:rPr>
      <w:rFonts w:eastAsia="Calibri"/>
    </w:rPr>
  </w:style>
  <w:style w:type="table" w:styleId="TableGrid">
    <w:name w:val="Table Grid"/>
    <w:basedOn w:val="TableNormal"/>
    <w:uiPriority w:val="59"/>
    <w:rsid w:val="004F57B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B00040"/>
    <w:pPr>
      <w:spacing w:after="0" w:line="240" w:lineRule="auto"/>
    </w:pPr>
    <w:rPr>
      <w:rFonts w:eastAsia="Calibri"/>
      <w:sz w:val="20"/>
      <w:szCs w:val="20"/>
    </w:rPr>
  </w:style>
  <w:style w:type="character" w:customStyle="1" w:styleId="FootnoteTextChar">
    <w:name w:val="Footnote Text Char"/>
    <w:basedOn w:val="DefaultParagraphFont"/>
    <w:link w:val="FootnoteText"/>
    <w:rsid w:val="00B00040"/>
    <w:rPr>
      <w:rFonts w:eastAsia="Calibri"/>
      <w:sz w:val="20"/>
      <w:szCs w:val="20"/>
    </w:rPr>
  </w:style>
  <w:style w:type="character" w:styleId="FootnoteReference">
    <w:name w:val="footnote reference"/>
    <w:basedOn w:val="DefaultParagraphFont"/>
    <w:unhideWhenUsed/>
    <w:rsid w:val="00F07A5B"/>
    <w:rPr>
      <w:vertAlign w:val="superscript"/>
    </w:rPr>
  </w:style>
  <w:style w:type="paragraph" w:styleId="BalloonText">
    <w:name w:val="Balloon Text"/>
    <w:basedOn w:val="Normal"/>
    <w:link w:val="BalloonTextChar"/>
    <w:uiPriority w:val="99"/>
    <w:semiHidden/>
    <w:unhideWhenUsed/>
    <w:rsid w:val="00FE1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559"/>
    <w:rPr>
      <w:rFonts w:ascii="Tahoma" w:hAnsi="Tahoma" w:cs="Tahoma"/>
      <w:sz w:val="16"/>
      <w:szCs w:val="16"/>
    </w:rPr>
  </w:style>
  <w:style w:type="character" w:styleId="CommentReference">
    <w:name w:val="annotation reference"/>
    <w:basedOn w:val="DefaultParagraphFont"/>
    <w:uiPriority w:val="99"/>
    <w:semiHidden/>
    <w:unhideWhenUsed/>
    <w:rsid w:val="00D957EC"/>
    <w:rPr>
      <w:sz w:val="16"/>
      <w:szCs w:val="16"/>
    </w:rPr>
  </w:style>
  <w:style w:type="paragraph" w:styleId="CommentText">
    <w:name w:val="annotation text"/>
    <w:basedOn w:val="Normal"/>
    <w:link w:val="CommentTextChar"/>
    <w:uiPriority w:val="99"/>
    <w:semiHidden/>
    <w:unhideWhenUsed/>
    <w:rsid w:val="00D957EC"/>
    <w:pPr>
      <w:spacing w:line="240" w:lineRule="auto"/>
    </w:pPr>
    <w:rPr>
      <w:sz w:val="20"/>
      <w:szCs w:val="20"/>
    </w:rPr>
  </w:style>
  <w:style w:type="character" w:customStyle="1" w:styleId="CommentTextChar">
    <w:name w:val="Comment Text Char"/>
    <w:basedOn w:val="DefaultParagraphFont"/>
    <w:link w:val="CommentText"/>
    <w:uiPriority w:val="99"/>
    <w:semiHidden/>
    <w:rsid w:val="00D957EC"/>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D957EC"/>
    <w:rPr>
      <w:b/>
      <w:bCs/>
    </w:rPr>
  </w:style>
  <w:style w:type="character" w:customStyle="1" w:styleId="CommentSubjectChar">
    <w:name w:val="Comment Subject Char"/>
    <w:basedOn w:val="CommentTextChar"/>
    <w:link w:val="CommentSubject"/>
    <w:uiPriority w:val="99"/>
    <w:semiHidden/>
    <w:rsid w:val="00D957EC"/>
    <w:rPr>
      <w:rFonts w:asciiTheme="minorHAnsi" w:hAnsiTheme="minorHAnsi" w:cstheme="minorBidi"/>
      <w:b/>
      <w:bCs/>
      <w:sz w:val="20"/>
      <w:szCs w:val="20"/>
    </w:rPr>
  </w:style>
  <w:style w:type="character" w:customStyle="1" w:styleId="outputtext">
    <w:name w:val="outputtext"/>
    <w:basedOn w:val="DefaultParagraphFont"/>
    <w:rsid w:val="00625769"/>
  </w:style>
  <w:style w:type="character" w:customStyle="1" w:styleId="A0">
    <w:name w:val="A0"/>
    <w:uiPriority w:val="99"/>
    <w:rsid w:val="00625769"/>
    <w:rPr>
      <w:rFonts w:cs="DIN Offc"/>
      <w:color w:val="495888"/>
      <w:sz w:val="34"/>
      <w:szCs w:val="34"/>
    </w:rPr>
  </w:style>
  <w:style w:type="character" w:styleId="FollowedHyperlink">
    <w:name w:val="FollowedHyperlink"/>
    <w:basedOn w:val="DefaultParagraphFont"/>
    <w:uiPriority w:val="99"/>
    <w:semiHidden/>
    <w:unhideWhenUsed/>
    <w:rsid w:val="00625769"/>
    <w:rPr>
      <w:color w:val="800080" w:themeColor="followedHyperlink"/>
      <w:u w:val="single"/>
    </w:rPr>
  </w:style>
  <w:style w:type="character" w:styleId="PlaceholderText">
    <w:name w:val="Placeholder Text"/>
    <w:basedOn w:val="DefaultParagraphFont"/>
    <w:uiPriority w:val="99"/>
    <w:semiHidden/>
    <w:rsid w:val="00EC596C"/>
    <w:rPr>
      <w:color w:val="808080"/>
    </w:rPr>
  </w:style>
  <w:style w:type="paragraph" w:styleId="NoSpacing">
    <w:name w:val="No Spacing"/>
    <w:uiPriority w:val="1"/>
    <w:qFormat/>
    <w:rsid w:val="00946352"/>
    <w:pPr>
      <w:spacing w:line="240" w:lineRule="auto"/>
    </w:pPr>
  </w:style>
  <w:style w:type="table" w:styleId="LightGrid-Accent1">
    <w:name w:val="Light Grid Accent 1"/>
    <w:basedOn w:val="TableNormal"/>
    <w:uiPriority w:val="62"/>
    <w:rsid w:val="0094635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6">
    <w:name w:val="Light List Accent 6"/>
    <w:basedOn w:val="TableNormal"/>
    <w:uiPriority w:val="61"/>
    <w:rsid w:val="0094635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Revision">
    <w:name w:val="Revision"/>
    <w:hidden/>
    <w:uiPriority w:val="99"/>
    <w:semiHidden/>
    <w:rsid w:val="004A38A9"/>
    <w:pPr>
      <w:spacing w:line="240" w:lineRule="auto"/>
    </w:pPr>
  </w:style>
  <w:style w:type="paragraph" w:styleId="EndnoteText">
    <w:name w:val="endnote text"/>
    <w:basedOn w:val="Normal"/>
    <w:link w:val="EndnoteTextChar"/>
    <w:uiPriority w:val="99"/>
    <w:semiHidden/>
    <w:unhideWhenUsed/>
    <w:rsid w:val="0060293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293C"/>
    <w:rPr>
      <w:sz w:val="20"/>
      <w:szCs w:val="20"/>
    </w:rPr>
  </w:style>
  <w:style w:type="character" w:styleId="EndnoteReference">
    <w:name w:val="endnote reference"/>
    <w:basedOn w:val="DefaultParagraphFont"/>
    <w:uiPriority w:val="99"/>
    <w:semiHidden/>
    <w:unhideWhenUsed/>
    <w:rsid w:val="0060293C"/>
    <w:rPr>
      <w:vertAlign w:val="superscript"/>
    </w:rPr>
  </w:style>
  <w:style w:type="character" w:customStyle="1" w:styleId="confirmationmessagetext2">
    <w:name w:val="confirmationmessagetext2"/>
    <w:basedOn w:val="DefaultParagraphFont"/>
    <w:rsid w:val="006412E4"/>
  </w:style>
  <w:style w:type="character" w:customStyle="1" w:styleId="UnresolvedMention1">
    <w:name w:val="Unresolved Mention1"/>
    <w:basedOn w:val="DefaultParagraphFont"/>
    <w:uiPriority w:val="99"/>
    <w:semiHidden/>
    <w:unhideWhenUsed/>
    <w:rsid w:val="007859E0"/>
    <w:rPr>
      <w:color w:val="808080"/>
      <w:shd w:val="clear" w:color="auto" w:fill="E6E6E6"/>
    </w:rPr>
  </w:style>
  <w:style w:type="paragraph" w:styleId="BodyText">
    <w:name w:val="Body Text"/>
    <w:basedOn w:val="Normal"/>
    <w:link w:val="BodyTextChar"/>
    <w:uiPriority w:val="99"/>
    <w:semiHidden/>
    <w:unhideWhenUsed/>
    <w:rsid w:val="0003206F"/>
    <w:pPr>
      <w:spacing w:after="120"/>
    </w:pPr>
  </w:style>
  <w:style w:type="character" w:customStyle="1" w:styleId="BodyTextChar">
    <w:name w:val="Body Text Char"/>
    <w:basedOn w:val="DefaultParagraphFont"/>
    <w:link w:val="BodyText"/>
    <w:uiPriority w:val="99"/>
    <w:semiHidden/>
    <w:rsid w:val="00032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723802">
      <w:bodyDiv w:val="1"/>
      <w:marLeft w:val="0"/>
      <w:marRight w:val="0"/>
      <w:marTop w:val="0"/>
      <w:marBottom w:val="0"/>
      <w:divBdr>
        <w:top w:val="none" w:sz="0" w:space="0" w:color="auto"/>
        <w:left w:val="none" w:sz="0" w:space="0" w:color="auto"/>
        <w:bottom w:val="none" w:sz="0" w:space="0" w:color="auto"/>
        <w:right w:val="none" w:sz="0" w:space="0" w:color="auto"/>
      </w:divBdr>
    </w:div>
    <w:div w:id="553003917">
      <w:bodyDiv w:val="1"/>
      <w:marLeft w:val="0"/>
      <w:marRight w:val="0"/>
      <w:marTop w:val="0"/>
      <w:marBottom w:val="0"/>
      <w:divBdr>
        <w:top w:val="none" w:sz="0" w:space="0" w:color="auto"/>
        <w:left w:val="none" w:sz="0" w:space="0" w:color="auto"/>
        <w:bottom w:val="none" w:sz="0" w:space="0" w:color="auto"/>
        <w:right w:val="none" w:sz="0" w:space="0" w:color="auto"/>
      </w:divBdr>
    </w:div>
    <w:div w:id="1065296630">
      <w:bodyDiv w:val="1"/>
      <w:marLeft w:val="0"/>
      <w:marRight w:val="0"/>
      <w:marTop w:val="0"/>
      <w:marBottom w:val="0"/>
      <w:divBdr>
        <w:top w:val="none" w:sz="0" w:space="0" w:color="auto"/>
        <w:left w:val="none" w:sz="0" w:space="0" w:color="auto"/>
        <w:bottom w:val="none" w:sz="0" w:space="0" w:color="auto"/>
        <w:right w:val="none" w:sz="0" w:space="0" w:color="auto"/>
      </w:divBdr>
    </w:div>
    <w:div w:id="1104496230">
      <w:bodyDiv w:val="1"/>
      <w:marLeft w:val="0"/>
      <w:marRight w:val="0"/>
      <w:marTop w:val="0"/>
      <w:marBottom w:val="0"/>
      <w:divBdr>
        <w:top w:val="none" w:sz="0" w:space="0" w:color="auto"/>
        <w:left w:val="none" w:sz="0" w:space="0" w:color="auto"/>
        <w:bottom w:val="none" w:sz="0" w:space="0" w:color="auto"/>
        <w:right w:val="none" w:sz="0" w:space="0" w:color="auto"/>
      </w:divBdr>
    </w:div>
    <w:div w:id="1224560188">
      <w:bodyDiv w:val="1"/>
      <w:marLeft w:val="0"/>
      <w:marRight w:val="0"/>
      <w:marTop w:val="0"/>
      <w:marBottom w:val="0"/>
      <w:divBdr>
        <w:top w:val="none" w:sz="0" w:space="0" w:color="auto"/>
        <w:left w:val="none" w:sz="0" w:space="0" w:color="auto"/>
        <w:bottom w:val="none" w:sz="0" w:space="0" w:color="auto"/>
        <w:right w:val="none" w:sz="0" w:space="0" w:color="auto"/>
      </w:divBdr>
      <w:divsChild>
        <w:div w:id="158691268">
          <w:marLeft w:val="1440"/>
          <w:marRight w:val="0"/>
          <w:marTop w:val="115"/>
          <w:marBottom w:val="0"/>
          <w:divBdr>
            <w:top w:val="none" w:sz="0" w:space="0" w:color="auto"/>
            <w:left w:val="none" w:sz="0" w:space="0" w:color="auto"/>
            <w:bottom w:val="none" w:sz="0" w:space="0" w:color="auto"/>
            <w:right w:val="none" w:sz="0" w:space="0" w:color="auto"/>
          </w:divBdr>
        </w:div>
        <w:div w:id="162168038">
          <w:marLeft w:val="1440"/>
          <w:marRight w:val="0"/>
          <w:marTop w:val="115"/>
          <w:marBottom w:val="0"/>
          <w:divBdr>
            <w:top w:val="none" w:sz="0" w:space="0" w:color="auto"/>
            <w:left w:val="none" w:sz="0" w:space="0" w:color="auto"/>
            <w:bottom w:val="none" w:sz="0" w:space="0" w:color="auto"/>
            <w:right w:val="none" w:sz="0" w:space="0" w:color="auto"/>
          </w:divBdr>
        </w:div>
        <w:div w:id="590625599">
          <w:marLeft w:val="1440"/>
          <w:marRight w:val="0"/>
          <w:marTop w:val="115"/>
          <w:marBottom w:val="0"/>
          <w:divBdr>
            <w:top w:val="none" w:sz="0" w:space="0" w:color="auto"/>
            <w:left w:val="none" w:sz="0" w:space="0" w:color="auto"/>
            <w:bottom w:val="none" w:sz="0" w:space="0" w:color="auto"/>
            <w:right w:val="none" w:sz="0" w:space="0" w:color="auto"/>
          </w:divBdr>
        </w:div>
        <w:div w:id="915286483">
          <w:marLeft w:val="547"/>
          <w:marRight w:val="0"/>
          <w:marTop w:val="115"/>
          <w:marBottom w:val="0"/>
          <w:divBdr>
            <w:top w:val="none" w:sz="0" w:space="0" w:color="auto"/>
            <w:left w:val="none" w:sz="0" w:space="0" w:color="auto"/>
            <w:bottom w:val="none" w:sz="0" w:space="0" w:color="auto"/>
            <w:right w:val="none" w:sz="0" w:space="0" w:color="auto"/>
          </w:divBdr>
        </w:div>
      </w:divsChild>
    </w:div>
    <w:div w:id="1880118840">
      <w:bodyDiv w:val="1"/>
      <w:marLeft w:val="0"/>
      <w:marRight w:val="0"/>
      <w:marTop w:val="0"/>
      <w:marBottom w:val="0"/>
      <w:divBdr>
        <w:top w:val="none" w:sz="0" w:space="0" w:color="auto"/>
        <w:left w:val="none" w:sz="0" w:space="0" w:color="auto"/>
        <w:bottom w:val="none" w:sz="0" w:space="0" w:color="auto"/>
        <w:right w:val="none" w:sz="0" w:space="0" w:color="auto"/>
      </w:divBdr>
    </w:div>
    <w:div w:id="188436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damswebsearch2.nrc.gov/webSearch2/main.jsp?AccessionNumber=ML13333A147" TargetMode="External"/><Relationship Id="rId18" Type="http://schemas.openxmlformats.org/officeDocument/2006/relationships/hyperlink" Target="https://adamswebsearch2.nrc.gov/webSearch2/main.jsp?AccessionNumber=ML12074A115"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adamswebsearch2.nrc.gov/webSearch2/main.jsp?AccessionNumber=ML17068A297" TargetMode="External"/><Relationship Id="rId7" Type="http://schemas.openxmlformats.org/officeDocument/2006/relationships/settings" Target="settings.xml"/><Relationship Id="rId12" Type="http://schemas.openxmlformats.org/officeDocument/2006/relationships/hyperlink" Target="https://www.iaea.org/publications/11026/impact-of-open-phase-conditions-on-electrical-power-systems-of-nuclear-power-plants" TargetMode="External"/><Relationship Id="rId17" Type="http://schemas.openxmlformats.org/officeDocument/2006/relationships/hyperlink" Target="https://adamswebsearch2.nrc.gov/webSearch2/main.jsp?AccessionNumber=ML12048017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damsxt.nrc.gov/AdamsXT/packagecontent/packageContent.faces?id=%7b5E8FA215-9F4B-4E05-BFAA-05D91CA945F4%7d&amp;objectStoreName=MainLibrary&amp;wId=1501507168268" TargetMode="External"/><Relationship Id="rId20" Type="http://schemas.openxmlformats.org/officeDocument/2006/relationships/hyperlink" Target="https://adamswebsearch2.nrc.gov/webSearch2/main.jsp?AccessionNumber=ML15219A327"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adamsxt.nrc.gov/AdamsXT/content/downloadContent.faces?objectStoreName=MainLibrary&amp;ForceBrowserDownloadMgrPrompt=false&amp;vsId=%7b09FED136-AD22-470E-AD83-6618A84AB938%7d" TargetMode="External"/><Relationship Id="rId23" Type="http://schemas.openxmlformats.org/officeDocument/2006/relationships/hyperlink" Target="file:///C:\Users\MDB5\AppData\Local\Microsoft\Windows\Temporary%20Internet%20Files\Content.Outlook\GRJ73JWK\Christopher.Cauffman@nrc.gov"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damswebsearch2.nrc.gov/webSearch2/main.jsp?AccessionNumber=ML13052A7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damswebsearch2.nrc.gov/webSearch2/main.jsp?AccessionNumber=ML13340A329" TargetMode="External"/><Relationship Id="rId22" Type="http://schemas.openxmlformats.org/officeDocument/2006/relationships/hyperlink" Target="https://adamsxt.nrc.gov/AdamsXT/content/downloadContent.faces?objectStoreName=MainLibrary&amp;ForceBrowserDownloadMgrPrompt=false&amp;vsId=%7b8755C7E3-3BCE-C0F6-B9E9-6B4C7FD00000%7d"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0" ma:contentTypeDescription="Create a new document." ma:contentTypeScope="" ma:versionID="be606b973fecd60c6dbe168f63c82dcf">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de1f5e8247150270b10bef40e442264d"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1:_ip_UnifiedCompliancePolicyProperties" minOccurs="0"/>
                <xsd:element ref="ns1:_ip_UnifiedCompliancePolicyUIAc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3C6B9-67BB-4038-8842-F2308AA92CD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B43E060-9612-45C7-98AF-CD622272C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671AD-0032-4A66-BC78-2E5F4E2C99E6}">
  <ds:schemaRefs>
    <ds:schemaRef ds:uri="http://schemas.microsoft.com/sharepoint/v3/contenttype/forms"/>
  </ds:schemaRefs>
</ds:datastoreItem>
</file>

<file path=customXml/itemProps4.xml><?xml version="1.0" encoding="utf-8"?>
<ds:datastoreItem xmlns:ds="http://schemas.openxmlformats.org/officeDocument/2006/customXml" ds:itemID="{100406E8-B652-432D-9634-34F2BA3AB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5854</Words>
  <Characters>33370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TJK1</dc:creator>
  <cp:keywords/>
  <dc:description/>
  <cp:lastModifiedBy>Curran, Bridget</cp:lastModifiedBy>
  <cp:revision>2</cp:revision>
  <cp:lastPrinted>2020-04-15T17:14:00Z</cp:lastPrinted>
  <dcterms:created xsi:type="dcterms:W3CDTF">2020-08-18T18:56:00Z</dcterms:created>
  <dcterms:modified xsi:type="dcterms:W3CDTF">2020-08-18T18:56:00Z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