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77C" w:rsidRPr="00D62D74" w:rsidRDefault="008E50C9" w:rsidP="008E50C9">
      <w:pPr>
        <w:widowControl/>
        <w:jc w:val="center"/>
        <w:outlineLvl w:val="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IMC</w:t>
      </w:r>
      <w:r w:rsidR="00D62D74" w:rsidRPr="00D62D74"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0612 </w:t>
      </w:r>
      <w:r w:rsidR="00154863" w:rsidRPr="00D62D74">
        <w:rPr>
          <w:rFonts w:ascii="Arial" w:hAnsi="Arial" w:cs="Arial"/>
          <w:sz w:val="22"/>
          <w:szCs w:val="22"/>
        </w:rPr>
        <w:t>E</w:t>
      </w:r>
      <w:r w:rsidRPr="00D62D74">
        <w:rPr>
          <w:rFonts w:ascii="Arial" w:hAnsi="Arial" w:cs="Arial"/>
          <w:sz w:val="22"/>
          <w:szCs w:val="22"/>
        </w:rPr>
        <w:t>xhibit</w:t>
      </w:r>
      <w:r w:rsidR="00D62D74" w:rsidRPr="00D62D74">
        <w:rPr>
          <w:rFonts w:ascii="Arial" w:hAnsi="Arial" w:cs="Arial"/>
          <w:sz w:val="22"/>
          <w:szCs w:val="22"/>
        </w:rPr>
        <w:t> </w:t>
      </w:r>
      <w:r w:rsidR="00154863" w:rsidRPr="00D62D74">
        <w:rPr>
          <w:rFonts w:ascii="Arial" w:hAnsi="Arial" w:cs="Arial"/>
          <w:sz w:val="22"/>
          <w:szCs w:val="22"/>
        </w:rPr>
        <w:t>1</w:t>
      </w:r>
      <w:r w:rsidRPr="00D62D74">
        <w:rPr>
          <w:rFonts w:ascii="Arial" w:hAnsi="Arial" w:cs="Arial"/>
          <w:sz w:val="22"/>
          <w:szCs w:val="22"/>
        </w:rPr>
        <w:t xml:space="preserve"> </w:t>
      </w:r>
      <w:r w:rsidR="007A5190" w:rsidRPr="00D62D74">
        <w:rPr>
          <w:rFonts w:ascii="Arial" w:hAnsi="Arial" w:cs="Arial"/>
          <w:sz w:val="22"/>
          <w:szCs w:val="22"/>
        </w:rPr>
        <w:t>–</w:t>
      </w:r>
      <w:r w:rsidRPr="00D62D74">
        <w:rPr>
          <w:rFonts w:ascii="Arial" w:hAnsi="Arial" w:cs="Arial"/>
          <w:sz w:val="22"/>
          <w:szCs w:val="22"/>
        </w:rPr>
        <w:t xml:space="preserve"> </w:t>
      </w:r>
      <w:r w:rsidR="0075077C" w:rsidRPr="00D62D74">
        <w:rPr>
          <w:rFonts w:ascii="Arial" w:hAnsi="Arial" w:cs="Arial"/>
          <w:sz w:val="22"/>
          <w:szCs w:val="22"/>
        </w:rPr>
        <w:t>S</w:t>
      </w:r>
      <w:r w:rsidRPr="00D62D74">
        <w:rPr>
          <w:rFonts w:ascii="Arial" w:hAnsi="Arial" w:cs="Arial"/>
          <w:sz w:val="22"/>
          <w:szCs w:val="22"/>
        </w:rPr>
        <w:t>tandard</w:t>
      </w:r>
      <w:r w:rsidR="0075077C" w:rsidRPr="00D62D74">
        <w:rPr>
          <w:rFonts w:ascii="Arial" w:hAnsi="Arial" w:cs="Arial"/>
          <w:sz w:val="22"/>
          <w:szCs w:val="22"/>
        </w:rPr>
        <w:t xml:space="preserve"> R</w:t>
      </w:r>
      <w:r w:rsidRPr="00D62D74">
        <w:rPr>
          <w:rFonts w:ascii="Arial" w:hAnsi="Arial" w:cs="Arial"/>
          <w:sz w:val="22"/>
          <w:szCs w:val="22"/>
        </w:rPr>
        <w:t xml:space="preserve">eactor </w:t>
      </w:r>
      <w:r w:rsidR="0075077C" w:rsidRPr="00D62D74">
        <w:rPr>
          <w:rFonts w:ascii="Arial" w:hAnsi="Arial" w:cs="Arial"/>
          <w:sz w:val="22"/>
          <w:szCs w:val="22"/>
        </w:rPr>
        <w:t>I</w:t>
      </w:r>
      <w:r w:rsidRPr="00D62D74">
        <w:rPr>
          <w:rFonts w:ascii="Arial" w:hAnsi="Arial" w:cs="Arial"/>
          <w:sz w:val="22"/>
          <w:szCs w:val="22"/>
        </w:rPr>
        <w:t>nspection</w:t>
      </w:r>
      <w:r w:rsidR="0075077C" w:rsidRPr="00D62D74">
        <w:rPr>
          <w:rFonts w:ascii="Arial" w:hAnsi="Arial" w:cs="Arial"/>
          <w:sz w:val="22"/>
          <w:szCs w:val="22"/>
        </w:rPr>
        <w:t xml:space="preserve"> R</w:t>
      </w:r>
      <w:r w:rsidRPr="00D62D74">
        <w:rPr>
          <w:rFonts w:ascii="Arial" w:hAnsi="Arial" w:cs="Arial"/>
          <w:sz w:val="22"/>
          <w:szCs w:val="22"/>
        </w:rPr>
        <w:t>eport</w:t>
      </w:r>
      <w:r w:rsidR="0075077C" w:rsidRPr="00D62D74">
        <w:rPr>
          <w:rFonts w:ascii="Arial" w:hAnsi="Arial" w:cs="Arial"/>
          <w:sz w:val="22"/>
          <w:szCs w:val="22"/>
        </w:rPr>
        <w:t xml:space="preserve"> O</w:t>
      </w:r>
      <w:r w:rsidRPr="00D62D74">
        <w:rPr>
          <w:rFonts w:ascii="Arial" w:hAnsi="Arial" w:cs="Arial"/>
          <w:sz w:val="22"/>
          <w:szCs w:val="22"/>
        </w:rPr>
        <w:t>utline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outlineLvl w:val="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Cover Letter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>1</w:t>
      </w:r>
      <w:ins w:id="0" w:author="ccc2" w:date="2012-05-16T09:50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="003F743D" w:rsidRPr="00D62D74">
        <w:rPr>
          <w:rFonts w:ascii="Arial" w:hAnsi="Arial" w:cs="Arial"/>
          <w:sz w:val="22"/>
          <w:szCs w:val="22"/>
        </w:rPr>
        <w:t>.01)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Cover Page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1" w:author="ccc2" w:date="2012-02-28T07:36:00Z">
        <w:r w:rsidR="006B4DD7" w:rsidRPr="00D62D74">
          <w:rPr>
            <w:rFonts w:ascii="Arial" w:hAnsi="Arial" w:cs="Arial"/>
            <w:sz w:val="22"/>
            <w:szCs w:val="22"/>
          </w:rPr>
          <w:t>1</w:t>
        </w:r>
      </w:ins>
      <w:ins w:id="2" w:author="ccc2" w:date="2012-05-16T09:50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="003F743D" w:rsidRPr="00D62D74">
        <w:rPr>
          <w:rFonts w:ascii="Arial" w:hAnsi="Arial" w:cs="Arial"/>
          <w:sz w:val="22"/>
          <w:szCs w:val="22"/>
        </w:rPr>
        <w:t>.02)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 xml:space="preserve">Table of Contents </w:t>
      </w:r>
      <w:r w:rsidR="003F743D" w:rsidRPr="00D62D74">
        <w:rPr>
          <w:rFonts w:ascii="Arial" w:hAnsi="Arial" w:cs="Arial"/>
          <w:sz w:val="22"/>
          <w:szCs w:val="22"/>
        </w:rPr>
        <w:t>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3" w:author="ccc2" w:date="2012-02-28T07:36:00Z">
        <w:r w:rsidR="006B4DD7" w:rsidRPr="00D62D74">
          <w:rPr>
            <w:rFonts w:ascii="Arial" w:hAnsi="Arial" w:cs="Arial"/>
            <w:sz w:val="22"/>
            <w:szCs w:val="22"/>
          </w:rPr>
          <w:t>1</w:t>
        </w:r>
      </w:ins>
      <w:ins w:id="4" w:author="ccc2" w:date="2012-05-16T09:50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="003F743D" w:rsidRPr="00D62D74">
        <w:rPr>
          <w:rFonts w:ascii="Arial" w:hAnsi="Arial" w:cs="Arial"/>
          <w:sz w:val="22"/>
          <w:szCs w:val="22"/>
        </w:rPr>
        <w:t>.03)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Summary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5" w:author="ccc2" w:date="2012-02-28T07:36:00Z">
        <w:r w:rsidR="006B4DD7" w:rsidRPr="00D62D74">
          <w:rPr>
            <w:rFonts w:ascii="Arial" w:hAnsi="Arial" w:cs="Arial"/>
            <w:sz w:val="22"/>
            <w:szCs w:val="22"/>
          </w:rPr>
          <w:t>1</w:t>
        </w:r>
      </w:ins>
      <w:ins w:id="6" w:author="ccc2" w:date="2012-05-16T09:50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="003F743D" w:rsidRPr="00D62D74">
        <w:rPr>
          <w:rFonts w:ascii="Arial" w:hAnsi="Arial" w:cs="Arial"/>
          <w:sz w:val="22"/>
          <w:szCs w:val="22"/>
        </w:rPr>
        <w:t>.04)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Plant Status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7" w:author="ccc2" w:date="2012-02-28T07:36:00Z">
        <w:r w:rsidR="006B4DD7" w:rsidRPr="00D62D74">
          <w:rPr>
            <w:rFonts w:ascii="Arial" w:hAnsi="Arial" w:cs="Arial"/>
            <w:sz w:val="22"/>
            <w:szCs w:val="22"/>
          </w:rPr>
          <w:t>1</w:t>
        </w:r>
      </w:ins>
      <w:ins w:id="8" w:author="ccc2" w:date="2012-05-16T09:50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="003F743D" w:rsidRPr="00D62D74">
        <w:rPr>
          <w:rFonts w:ascii="Arial" w:hAnsi="Arial" w:cs="Arial"/>
          <w:sz w:val="22"/>
          <w:szCs w:val="22"/>
        </w:rPr>
        <w:t>.05)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Report Details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9" w:author="ccc2" w:date="2012-02-28T07:36:00Z">
        <w:r w:rsidR="006B4DD7" w:rsidRPr="00D62D74">
          <w:rPr>
            <w:rFonts w:ascii="Arial" w:hAnsi="Arial" w:cs="Arial"/>
            <w:sz w:val="22"/>
            <w:szCs w:val="22"/>
          </w:rPr>
          <w:t>1</w:t>
        </w:r>
      </w:ins>
      <w:ins w:id="10" w:author="ccc2" w:date="2012-05-16T09:51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="003F743D" w:rsidRPr="00D62D74">
        <w:rPr>
          <w:rFonts w:ascii="Arial" w:hAnsi="Arial" w:cs="Arial"/>
          <w:sz w:val="22"/>
          <w:szCs w:val="22"/>
        </w:rPr>
        <w:t>.06)</w:t>
      </w:r>
      <w:r w:rsidR="008E50C9" w:rsidRPr="00D62D74">
        <w:rPr>
          <w:rFonts w:ascii="Arial" w:hAnsi="Arial" w:cs="Arial"/>
          <w:sz w:val="22"/>
          <w:szCs w:val="22"/>
        </w:rPr>
        <w:t xml:space="preserve"> – Outline provided below</w:t>
      </w:r>
    </w:p>
    <w:p w:rsidR="008E50C9" w:rsidRPr="00D62D74" w:rsidRDefault="008E50C9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Exit Meeting Summary (IMC</w:t>
      </w:r>
      <w:r w:rsidR="0031587C"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11" w:author="ccc2" w:date="2012-02-28T07:36:00Z">
        <w:r w:rsidR="006B4DD7" w:rsidRPr="00D62D74">
          <w:rPr>
            <w:rFonts w:ascii="Arial" w:hAnsi="Arial" w:cs="Arial"/>
            <w:sz w:val="22"/>
            <w:szCs w:val="22"/>
          </w:rPr>
          <w:t>1</w:t>
        </w:r>
      </w:ins>
      <w:ins w:id="12" w:author="ccc2" w:date="2012-05-16T09:51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Pr="00D62D74">
        <w:rPr>
          <w:rFonts w:ascii="Arial" w:hAnsi="Arial" w:cs="Arial"/>
          <w:sz w:val="22"/>
          <w:szCs w:val="22"/>
        </w:rPr>
        <w:t>.0</w:t>
      </w:r>
      <w:r w:rsidR="008F7A17" w:rsidRPr="00D62D74">
        <w:rPr>
          <w:rFonts w:ascii="Arial" w:hAnsi="Arial" w:cs="Arial"/>
          <w:sz w:val="22"/>
          <w:szCs w:val="22"/>
        </w:rPr>
        <w:t>7</w:t>
      </w:r>
      <w:r w:rsidRPr="00D62D74">
        <w:rPr>
          <w:rFonts w:ascii="Arial" w:hAnsi="Arial" w:cs="Arial"/>
          <w:sz w:val="22"/>
          <w:szCs w:val="22"/>
        </w:rPr>
        <w:t>) – Include</w:t>
      </w:r>
      <w:r w:rsidR="008F7A17" w:rsidRPr="00D62D74">
        <w:rPr>
          <w:rFonts w:ascii="Arial" w:hAnsi="Arial" w:cs="Arial"/>
          <w:sz w:val="22"/>
          <w:szCs w:val="22"/>
        </w:rPr>
        <w:t>d</w:t>
      </w:r>
      <w:r w:rsidRPr="00D62D74">
        <w:rPr>
          <w:rFonts w:ascii="Arial" w:hAnsi="Arial" w:cs="Arial"/>
          <w:sz w:val="22"/>
          <w:szCs w:val="22"/>
        </w:rPr>
        <w:t xml:space="preserve"> in Section</w:t>
      </w:r>
      <w:r w:rsidR="004A6880">
        <w:rPr>
          <w:rFonts w:ascii="Arial" w:hAnsi="Arial" w:cs="Arial"/>
          <w:sz w:val="22"/>
          <w:szCs w:val="22"/>
        </w:rPr>
        <w:t> </w:t>
      </w:r>
      <w:ins w:id="13" w:author="ccc2" w:date="2012-02-23T07:36:00Z">
        <w:r w:rsidR="00351408" w:rsidRPr="00D62D74">
          <w:rPr>
            <w:rFonts w:ascii="Arial" w:hAnsi="Arial" w:cs="Arial"/>
            <w:sz w:val="22"/>
            <w:szCs w:val="22"/>
          </w:rPr>
          <w:t>4OA6</w:t>
        </w:r>
      </w:ins>
    </w:p>
    <w:p w:rsidR="003F743D" w:rsidRPr="00D62D74" w:rsidRDefault="008F7A17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Report Attachments (IMC</w:t>
      </w:r>
      <w:r w:rsidR="0031587C"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14" w:author="ccc2" w:date="2012-02-28T07:37:00Z">
        <w:r w:rsidR="006B4DD7" w:rsidRPr="00D62D74">
          <w:rPr>
            <w:rFonts w:ascii="Arial" w:hAnsi="Arial" w:cs="Arial"/>
            <w:sz w:val="22"/>
            <w:szCs w:val="22"/>
          </w:rPr>
          <w:t>1</w:t>
        </w:r>
      </w:ins>
      <w:ins w:id="15" w:author="ccc2" w:date="2012-05-16T09:51:00Z">
        <w:r w:rsidR="00C04687">
          <w:rPr>
            <w:rFonts w:ascii="Arial" w:hAnsi="Arial" w:cs="Arial"/>
            <w:sz w:val="22"/>
            <w:szCs w:val="22"/>
          </w:rPr>
          <w:t>6</w:t>
        </w:r>
      </w:ins>
      <w:r w:rsidRPr="00D62D74">
        <w:rPr>
          <w:rFonts w:ascii="Arial" w:hAnsi="Arial" w:cs="Arial"/>
          <w:sz w:val="22"/>
          <w:szCs w:val="22"/>
        </w:rPr>
        <w:t>.08)</w:t>
      </w:r>
    </w:p>
    <w:p w:rsidR="008F7A17" w:rsidRPr="00D62D74" w:rsidRDefault="008F7A17" w:rsidP="00F118BA">
      <w:pPr>
        <w:widowControl/>
        <w:rPr>
          <w:rFonts w:ascii="Arial" w:hAnsi="Arial" w:cs="Arial"/>
          <w:sz w:val="22"/>
          <w:szCs w:val="22"/>
        </w:rPr>
      </w:pPr>
    </w:p>
    <w:p w:rsidR="00F558A3" w:rsidRPr="00D62D74" w:rsidRDefault="001A1817" w:rsidP="00F118BA">
      <w:pPr>
        <w:widowControl/>
        <w:rPr>
          <w:rFonts w:ascii="Arial" w:hAnsi="Arial" w:cs="Arial"/>
          <w:sz w:val="22"/>
          <w:szCs w:val="22"/>
          <w:u w:val="single"/>
        </w:rPr>
      </w:pPr>
      <w:r w:rsidRPr="00D62D74">
        <w:rPr>
          <w:rFonts w:ascii="Arial" w:hAnsi="Arial" w:cs="Arial"/>
          <w:sz w:val="22"/>
          <w:szCs w:val="22"/>
          <w:u w:val="single"/>
        </w:rPr>
        <w:t>AREA</w:t>
      </w:r>
    </w:p>
    <w:p w:rsidR="00F558A3" w:rsidRPr="00D62D74" w:rsidRDefault="00F558A3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Cornerstones:</w:t>
      </w:r>
    </w:p>
    <w:p w:rsidR="00F558A3" w:rsidRPr="00D62D74" w:rsidRDefault="00F558A3" w:rsidP="00F118BA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7D6160" w:rsidRPr="00D62D74" w:rsidTr="001A1817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62D74">
              <w:rPr>
                <w:rFonts w:ascii="Arial" w:hAnsi="Arial" w:cs="Arial"/>
                <w:sz w:val="22"/>
                <w:szCs w:val="22"/>
                <w:u w:val="single"/>
              </w:rPr>
              <w:t>Section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558A3" w:rsidRPr="00C823AB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823AB">
              <w:rPr>
                <w:rFonts w:ascii="Arial" w:hAnsi="Arial" w:cs="Arial"/>
                <w:sz w:val="22"/>
                <w:szCs w:val="22"/>
                <w:u w:val="single"/>
              </w:rPr>
              <w:t>Title (Inspection Procedure)</w:t>
            </w:r>
          </w:p>
        </w:tc>
      </w:tr>
    </w:tbl>
    <w:p w:rsidR="00F558A3" w:rsidRPr="00D62D74" w:rsidRDefault="00F558A3" w:rsidP="00F558A3">
      <w:pPr>
        <w:pStyle w:val="ListParagraph"/>
        <w:widowControl/>
        <w:ind w:left="0"/>
        <w:outlineLvl w:val="0"/>
        <w:rPr>
          <w:rFonts w:ascii="Arial" w:hAnsi="Arial" w:cs="Arial"/>
          <w:bCs/>
          <w:sz w:val="22"/>
          <w:szCs w:val="22"/>
        </w:rPr>
      </w:pPr>
    </w:p>
    <w:p w:rsidR="00F558A3" w:rsidRPr="00D62D74" w:rsidRDefault="00F558A3" w:rsidP="00F558A3">
      <w:pPr>
        <w:pStyle w:val="ListParagraph"/>
        <w:widowControl/>
        <w:ind w:left="0"/>
        <w:outlineLvl w:val="0"/>
        <w:rPr>
          <w:rFonts w:ascii="Arial" w:hAnsi="Arial" w:cs="Arial"/>
          <w:sz w:val="22"/>
          <w:szCs w:val="22"/>
          <w:u w:val="single"/>
        </w:rPr>
      </w:pPr>
      <w:r w:rsidRPr="00D62D74">
        <w:rPr>
          <w:rFonts w:ascii="Arial" w:hAnsi="Arial" w:cs="Arial"/>
          <w:bCs/>
          <w:sz w:val="22"/>
          <w:szCs w:val="22"/>
          <w:u w:val="single"/>
        </w:rPr>
        <w:t>REACTOR SAFETY</w:t>
      </w:r>
    </w:p>
    <w:p w:rsidR="00F558A3" w:rsidRPr="00D62D74" w:rsidRDefault="00F558A3" w:rsidP="00F558A3">
      <w:pPr>
        <w:widowControl/>
        <w:rPr>
          <w:rFonts w:ascii="Arial" w:hAnsi="Arial" w:cs="Arial"/>
          <w:bCs/>
          <w:sz w:val="22"/>
          <w:szCs w:val="22"/>
        </w:rPr>
      </w:pPr>
      <w:r w:rsidRPr="00D62D74">
        <w:rPr>
          <w:rFonts w:ascii="Arial" w:hAnsi="Arial" w:cs="Arial"/>
          <w:bCs/>
          <w:sz w:val="22"/>
          <w:szCs w:val="22"/>
        </w:rPr>
        <w:t xml:space="preserve">Cornerstones: Initiating Events, Mitigating Systems, </w:t>
      </w:r>
      <w:r w:rsidR="00417FD6" w:rsidRPr="00D62D74">
        <w:rPr>
          <w:rFonts w:ascii="Arial" w:hAnsi="Arial" w:cs="Arial"/>
          <w:bCs/>
          <w:sz w:val="22"/>
          <w:szCs w:val="22"/>
        </w:rPr>
        <w:t xml:space="preserve">and </w:t>
      </w:r>
      <w:r w:rsidRPr="00D62D74">
        <w:rPr>
          <w:rFonts w:ascii="Arial" w:hAnsi="Arial" w:cs="Arial"/>
          <w:bCs/>
          <w:sz w:val="22"/>
          <w:szCs w:val="22"/>
        </w:rPr>
        <w:t>Barrier Integrity</w:t>
      </w:r>
    </w:p>
    <w:p w:rsidR="00F558A3" w:rsidRPr="00D62D74" w:rsidRDefault="00F558A3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70"/>
        <w:gridCol w:w="7597"/>
      </w:tblGrid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Adverse Weather Protection (71111.01)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1R03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1R04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Equipment Alignment (71111.04)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1R05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A337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Fire Protection (71111.05)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1R06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Flood Protection Measures (71111.06)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1R07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Heat Sink Performance (71111.07)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1R08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2D74">
              <w:rPr>
                <w:rFonts w:ascii="Arial" w:hAnsi="Arial" w:cs="Arial"/>
                <w:sz w:val="22"/>
                <w:szCs w:val="22"/>
              </w:rPr>
              <w:t>Inservice</w:t>
            </w:r>
            <w:proofErr w:type="spellEnd"/>
            <w:r w:rsidRPr="00D62D74">
              <w:rPr>
                <w:rFonts w:ascii="Arial" w:hAnsi="Arial" w:cs="Arial"/>
                <w:sz w:val="22"/>
                <w:szCs w:val="22"/>
              </w:rPr>
              <w:t xml:space="preserve"> Inspection Activities (71111.08)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1R09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1R10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Licensed Operator Requalification Program (71111.11)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Maintenance Effectiveness (71111.12)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1R13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Maintenance Risk Assessments and Emergent Work Control (71111.13)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1R14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1R15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Operability Determinations and Functionality Assessments (71111.15)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1R16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1R17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Evaluations of Changes, Tests, or Experiments and Permanent Plant Modifications (71111.17)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1R18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Plant Modifications (71111.18)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1R19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Post Maintenance Testing (71111.19</w:t>
            </w:r>
            <w:r w:rsidR="00E14C1C" w:rsidRPr="00D62D7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1R20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Refueling and Other Outage Activities (71111.20)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1R21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Component Design Bases Inspection (71111.21)</w:t>
            </w:r>
          </w:p>
        </w:tc>
      </w:tr>
      <w:tr w:rsidR="00E14C1C" w:rsidRPr="00AD60EC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lastRenderedPageBreak/>
              <w:t>1R22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Surveillance Testing (71111.22)</w:t>
            </w:r>
          </w:p>
        </w:tc>
      </w:tr>
    </w:tbl>
    <w:p w:rsidR="006B4DD7" w:rsidRPr="00AD60EC" w:rsidRDefault="006B4DD7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</w:rPr>
      </w:pPr>
    </w:p>
    <w:p w:rsidR="00417FD6" w:rsidRPr="00AD60EC" w:rsidRDefault="00417FD6" w:rsidP="00417FD6">
      <w:pPr>
        <w:widowControl/>
        <w:rPr>
          <w:rFonts w:ascii="Arial" w:hAnsi="Arial" w:cs="Arial"/>
          <w:bCs/>
          <w:sz w:val="22"/>
          <w:szCs w:val="22"/>
        </w:rPr>
      </w:pPr>
      <w:r w:rsidRPr="00AD60EC">
        <w:rPr>
          <w:rFonts w:ascii="Arial" w:hAnsi="Arial" w:cs="Arial"/>
          <w:bCs/>
          <w:sz w:val="22"/>
          <w:szCs w:val="22"/>
        </w:rPr>
        <w:t>Cornerstone: Emergency Preparedness</w:t>
      </w:r>
    </w:p>
    <w:p w:rsidR="00F558A3" w:rsidRPr="00AD60EC" w:rsidRDefault="00F558A3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Exercise Evaluation (71114.01)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Alert and Notification System Testing (71114.02)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Emergency Preparedness Organization Staffing and Augmentation System (71114.03)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Emergency Action Level and Emergency Plan Changes (71114.04)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Correction of Emergency Preparedness Weaknesses (71114.05)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Drill Evaluation (71114.06)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Emergency Preparedness Component, of the Force-On-Force (FOF) Exercise Evaluation (71114.07)</w:t>
            </w:r>
          </w:p>
        </w:tc>
      </w:tr>
    </w:tbl>
    <w:p w:rsidR="0075077C" w:rsidRPr="00AD60EC" w:rsidRDefault="0075077C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p w:rsidR="0075077C" w:rsidRPr="00AD60EC" w:rsidRDefault="0075077C" w:rsidP="00F558A3">
      <w:pPr>
        <w:widowControl/>
        <w:tabs>
          <w:tab w:val="left" w:pos="1170"/>
          <w:tab w:val="left" w:pos="6480"/>
        </w:tabs>
        <w:outlineLvl w:val="0"/>
        <w:rPr>
          <w:rFonts w:ascii="Arial" w:hAnsi="Arial" w:cs="Arial"/>
          <w:sz w:val="22"/>
          <w:szCs w:val="22"/>
          <w:u w:val="single"/>
        </w:rPr>
      </w:pPr>
      <w:r w:rsidRPr="00AD60EC">
        <w:rPr>
          <w:rFonts w:ascii="Arial" w:hAnsi="Arial" w:cs="Arial"/>
          <w:bCs/>
          <w:sz w:val="22"/>
          <w:szCs w:val="22"/>
          <w:u w:val="single"/>
        </w:rPr>
        <w:t>RADIATION SAFETY</w:t>
      </w:r>
    </w:p>
    <w:p w:rsidR="00E14C1C" w:rsidRPr="00AD60EC" w:rsidRDefault="00E14C1C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b/>
          <w:sz w:val="22"/>
          <w:szCs w:val="22"/>
        </w:rPr>
      </w:pPr>
      <w:r w:rsidRPr="00AD60EC">
        <w:rPr>
          <w:rFonts w:ascii="Arial" w:hAnsi="Arial" w:cs="Arial"/>
          <w:bCs/>
          <w:sz w:val="22"/>
          <w:szCs w:val="22"/>
        </w:rPr>
        <w:t xml:space="preserve">Cornerstones: </w:t>
      </w:r>
      <w:r w:rsidRPr="00AD60EC">
        <w:rPr>
          <w:rFonts w:ascii="Arial" w:hAnsi="Arial" w:cs="Arial"/>
          <w:sz w:val="22"/>
          <w:szCs w:val="22"/>
        </w:rPr>
        <w:t xml:space="preserve">Public </w:t>
      </w:r>
      <w:r w:rsidR="00FC2FA2" w:rsidRPr="00AD60EC">
        <w:rPr>
          <w:rFonts w:ascii="Arial" w:hAnsi="Arial" w:cs="Arial"/>
          <w:sz w:val="22"/>
          <w:szCs w:val="22"/>
        </w:rPr>
        <w:t xml:space="preserve">Radiation Safety </w:t>
      </w:r>
      <w:r w:rsidRPr="00AD60EC">
        <w:rPr>
          <w:rFonts w:ascii="Arial" w:hAnsi="Arial" w:cs="Arial"/>
          <w:sz w:val="22"/>
          <w:szCs w:val="22"/>
        </w:rPr>
        <w:t>and Occupational</w:t>
      </w:r>
      <w:r w:rsidR="00FC2FA2" w:rsidRPr="00AD60EC">
        <w:rPr>
          <w:rFonts w:ascii="Arial" w:hAnsi="Arial" w:cs="Arial"/>
          <w:sz w:val="22"/>
          <w:szCs w:val="22"/>
        </w:rPr>
        <w:t xml:space="preserve"> Radiation Safety</w:t>
      </w:r>
    </w:p>
    <w:p w:rsidR="00E14C1C" w:rsidRPr="00AD60EC" w:rsidRDefault="00E14C1C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Radiological Hazard Assessment and Exposure Controls (71124.01)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Occupational ALARA Planning and Controls (71124.02)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In-Plant Airborne Radioactivity Control and Mitigation (71124.03)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Occupational Dose Assessment (71124.04)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Radiation Monitoring Instrumentation (71124.05)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Radioactive Gaseous and Liquid Effluent Treatment (71124.06)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Radiological Environmental Monitoring Program (71124.07)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2RS8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Radioactive Solid Waste Processing and Radioactive Material Handling, Storage, and Transportation (71124.08)</w:t>
            </w:r>
          </w:p>
        </w:tc>
      </w:tr>
    </w:tbl>
    <w:p w:rsidR="006B4DD7" w:rsidRDefault="006B4DD7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118BA" w:rsidRPr="00D62D74" w:rsidRDefault="00834082" w:rsidP="00F558A3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  <w:u w:val="single"/>
        </w:rPr>
      </w:pPr>
      <w:r w:rsidRPr="00D62D74">
        <w:rPr>
          <w:rFonts w:ascii="Arial" w:hAnsi="Arial" w:cs="Arial"/>
          <w:sz w:val="22"/>
          <w:szCs w:val="22"/>
          <w:u w:val="single"/>
        </w:rPr>
        <w:lastRenderedPageBreak/>
        <w:t>SAFEGUARDS</w:t>
      </w:r>
      <w:r w:rsidR="003E49B6" w:rsidRPr="00D62D74">
        <w:rPr>
          <w:rStyle w:val="FootnoteReference"/>
          <w:rFonts w:ascii="Arial" w:hAnsi="Arial" w:cs="Arial"/>
          <w:sz w:val="22"/>
          <w:szCs w:val="22"/>
          <w:u w:val="single"/>
          <w:vertAlign w:val="superscript"/>
        </w:rPr>
        <w:footnoteReference w:id="1"/>
      </w:r>
    </w:p>
    <w:p w:rsidR="00FC2FA2" w:rsidRPr="00D62D74" w:rsidRDefault="00FC2FA2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bCs/>
          <w:sz w:val="22"/>
          <w:szCs w:val="22"/>
        </w:rPr>
        <w:t xml:space="preserve">Cornerstone: </w:t>
      </w:r>
      <w:r w:rsidRPr="00D62D74">
        <w:rPr>
          <w:rFonts w:ascii="Arial" w:hAnsi="Arial" w:cs="Arial"/>
          <w:sz w:val="22"/>
          <w:szCs w:val="22"/>
        </w:rPr>
        <w:t>Security</w:t>
      </w:r>
    </w:p>
    <w:p w:rsidR="00FC2FA2" w:rsidRPr="00D62D74" w:rsidRDefault="00FC2FA2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Access Authorization (71130.01)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Access Control (71130.02)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Contingency Response - Force-on-Force Testing (71130.03)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Equipment Performance, Testing, and Maintenance (71130.04)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Protective Strategy Evaluation (71130.05)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Protection of Safeguards Information (71130.06)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Security Training (71130.07)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3S08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Fitness for Duty Program (71130.08)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3S09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5C703F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3S10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Material Control &amp; Accounting (MC&amp;A) (71130.11)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Review of Power Reactor Target Sets (71130.14)</w:t>
            </w:r>
          </w:p>
        </w:tc>
      </w:tr>
    </w:tbl>
    <w:p w:rsidR="00F118BA" w:rsidRPr="00D62D74" w:rsidRDefault="00F118BA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tabs>
          <w:tab w:val="left" w:pos="1170"/>
          <w:tab w:val="left" w:pos="6480"/>
        </w:tabs>
        <w:outlineLvl w:val="0"/>
        <w:rPr>
          <w:rFonts w:ascii="Arial" w:hAnsi="Arial" w:cs="Arial"/>
          <w:bCs/>
          <w:sz w:val="22"/>
          <w:szCs w:val="22"/>
          <w:u w:val="single"/>
        </w:rPr>
      </w:pPr>
      <w:r w:rsidRPr="00D62D74">
        <w:rPr>
          <w:rFonts w:ascii="Arial" w:hAnsi="Arial" w:cs="Arial"/>
          <w:bCs/>
          <w:sz w:val="22"/>
          <w:szCs w:val="22"/>
          <w:u w:val="single"/>
        </w:rPr>
        <w:t>OTHER ACTIVITIES</w:t>
      </w:r>
    </w:p>
    <w:p w:rsidR="0075077C" w:rsidRPr="00D62D74" w:rsidRDefault="00F558A3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Cornerstone</w:t>
      </w:r>
      <w:r w:rsidR="003E49B6" w:rsidRPr="00D62D74">
        <w:rPr>
          <w:rFonts w:ascii="Arial" w:hAnsi="Arial" w:cs="Arial"/>
          <w:sz w:val="22"/>
          <w:szCs w:val="22"/>
        </w:rPr>
        <w:t>s</w:t>
      </w:r>
      <w:r w:rsidRPr="00D62D74">
        <w:rPr>
          <w:rFonts w:ascii="Arial" w:hAnsi="Arial" w:cs="Arial"/>
          <w:sz w:val="22"/>
          <w:szCs w:val="22"/>
        </w:rPr>
        <w:t xml:space="preserve">: </w:t>
      </w:r>
      <w:r w:rsidR="003E49B6" w:rsidRPr="00D62D74">
        <w:rPr>
          <w:rFonts w:ascii="Arial" w:hAnsi="Arial" w:cs="Arial"/>
          <w:bCs/>
          <w:sz w:val="22"/>
          <w:szCs w:val="22"/>
        </w:rPr>
        <w:t xml:space="preserve">Initiating Events, Mitigating Systems, Barrier Integrity, Emergency Preparedness, </w:t>
      </w:r>
      <w:r w:rsidR="003E49B6" w:rsidRPr="00D62D74">
        <w:rPr>
          <w:rFonts w:ascii="Arial" w:hAnsi="Arial" w:cs="Arial"/>
          <w:sz w:val="22"/>
          <w:szCs w:val="22"/>
        </w:rPr>
        <w:t>Public Radiation Safety, Occupational Radiation Safety, and Security</w:t>
      </w:r>
    </w:p>
    <w:p w:rsidR="00F558A3" w:rsidRPr="00D62D74" w:rsidRDefault="00F558A3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Performance Indicator Verification (71151)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Problem Identification and Resolution (71152)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2D74">
              <w:rPr>
                <w:rFonts w:ascii="Arial" w:hAnsi="Arial" w:cs="Arial"/>
                <w:sz w:val="22"/>
                <w:szCs w:val="22"/>
              </w:rPr>
              <w:t>Followup</w:t>
            </w:r>
            <w:proofErr w:type="spellEnd"/>
            <w:r w:rsidRPr="00D62D74">
              <w:rPr>
                <w:rFonts w:ascii="Arial" w:hAnsi="Arial" w:cs="Arial"/>
                <w:sz w:val="22"/>
                <w:szCs w:val="22"/>
              </w:rPr>
              <w:t xml:space="preserve"> of Events and Notices of Enforcement Discretion (71153)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AD3623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ins w:id="18" w:author="ccc2" w:date="2012-02-27T16:19:00Z">
              <w:r>
                <w:rPr>
                  <w:rFonts w:ascii="Arial" w:hAnsi="Arial" w:cs="Arial"/>
                  <w:sz w:val="22"/>
                  <w:szCs w:val="22"/>
                </w:rPr>
                <w:t>Supplemental Inspection</w:t>
              </w:r>
            </w:ins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Other Activities</w:t>
            </w:r>
            <w:r w:rsidRPr="00D62D74">
              <w:rPr>
                <w:rStyle w:val="FootnoteReference"/>
                <w:rFonts w:ascii="Arial" w:hAnsi="Arial" w:cs="Arial"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Meetings, Including Exit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Licensee-Identified Violations</w:t>
            </w:r>
          </w:p>
        </w:tc>
      </w:tr>
    </w:tbl>
    <w:p w:rsidR="00D45AF1" w:rsidRPr="00D62D74" w:rsidRDefault="00D45AF1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</w:p>
    <w:p w:rsidR="0075077C" w:rsidRPr="00D62D74" w:rsidRDefault="0075077C" w:rsidP="001848D6">
      <w:pPr>
        <w:widowControl/>
        <w:tabs>
          <w:tab w:val="center" w:pos="4680"/>
        </w:tabs>
        <w:jc w:val="center"/>
        <w:outlineLvl w:val="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END</w:t>
      </w:r>
    </w:p>
    <w:p w:rsidR="00BC4BFB" w:rsidRPr="00D62D74" w:rsidRDefault="00BC4BFB" w:rsidP="00F118BA">
      <w:pPr>
        <w:widowControl/>
        <w:tabs>
          <w:tab w:val="center" w:pos="4680"/>
        </w:tabs>
        <w:outlineLvl w:val="0"/>
        <w:rPr>
          <w:rFonts w:ascii="Arial" w:hAnsi="Arial" w:cs="Arial"/>
          <w:sz w:val="22"/>
          <w:szCs w:val="22"/>
        </w:rPr>
        <w:sectPr w:rsidR="00BC4BFB" w:rsidRPr="00D62D74" w:rsidSect="00AD60EC">
          <w:footerReference w:type="even" r:id="rId9"/>
          <w:footerReference w:type="default" r:id="rId10"/>
          <w:type w:val="continuous"/>
          <w:pgSz w:w="12240" w:h="15840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BC4BFB" w:rsidRPr="00D62D74" w:rsidRDefault="007A5190" w:rsidP="00F118BA">
      <w:pPr>
        <w:widowControl/>
        <w:jc w:val="center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lastRenderedPageBreak/>
        <w:t>A</w:t>
      </w:r>
      <w:r w:rsidR="00D62D74">
        <w:rPr>
          <w:rFonts w:ascii="Arial" w:hAnsi="Arial" w:cs="Arial"/>
          <w:sz w:val="22"/>
          <w:szCs w:val="22"/>
        </w:rPr>
        <w:t>ttachment </w:t>
      </w:r>
      <w:r w:rsidR="00BC4BFB" w:rsidRPr="00D62D74">
        <w:rPr>
          <w:rFonts w:ascii="Arial" w:hAnsi="Arial" w:cs="Arial"/>
          <w:sz w:val="22"/>
          <w:szCs w:val="22"/>
        </w:rPr>
        <w:t xml:space="preserve">1 – Revision </w:t>
      </w:r>
      <w:r w:rsidR="00D020E4" w:rsidRPr="00D62D74">
        <w:rPr>
          <w:rFonts w:ascii="Arial" w:hAnsi="Arial" w:cs="Arial"/>
          <w:sz w:val="22"/>
          <w:szCs w:val="22"/>
        </w:rPr>
        <w:t>H</w:t>
      </w:r>
      <w:r w:rsidR="00BC4BFB" w:rsidRPr="00D62D74">
        <w:rPr>
          <w:rFonts w:ascii="Arial" w:hAnsi="Arial" w:cs="Arial"/>
          <w:sz w:val="22"/>
          <w:szCs w:val="22"/>
        </w:rPr>
        <w:t>istory for IMC</w:t>
      </w:r>
      <w:r w:rsidR="00D62D74">
        <w:rPr>
          <w:rFonts w:ascii="Arial" w:hAnsi="Arial" w:cs="Arial"/>
          <w:sz w:val="22"/>
          <w:szCs w:val="22"/>
        </w:rPr>
        <w:t> </w:t>
      </w:r>
      <w:r w:rsidR="00BC4BFB" w:rsidRPr="00D62D74">
        <w:rPr>
          <w:rFonts w:ascii="Arial" w:hAnsi="Arial" w:cs="Arial"/>
          <w:sz w:val="22"/>
          <w:szCs w:val="22"/>
        </w:rPr>
        <w:t>0612 Exhibit</w:t>
      </w:r>
      <w:r w:rsidR="00D62D74">
        <w:rPr>
          <w:rFonts w:ascii="Arial" w:hAnsi="Arial" w:cs="Arial"/>
          <w:sz w:val="22"/>
          <w:szCs w:val="22"/>
        </w:rPr>
        <w:t> </w:t>
      </w:r>
      <w:r w:rsidR="00BC4BFB" w:rsidRPr="00D62D74">
        <w:rPr>
          <w:rFonts w:ascii="Arial" w:hAnsi="Arial" w:cs="Arial"/>
          <w:sz w:val="22"/>
          <w:szCs w:val="22"/>
        </w:rPr>
        <w:t>1</w:t>
      </w:r>
    </w:p>
    <w:p w:rsidR="00BC4BFB" w:rsidRPr="00D62D74" w:rsidDel="00100A09" w:rsidRDefault="00BC4BFB" w:rsidP="00F118BA">
      <w:pPr>
        <w:widowControl/>
        <w:jc w:val="center"/>
        <w:rPr>
          <w:rFonts w:ascii="Arial" w:hAnsi="Arial" w:cs="Arial"/>
          <w:sz w:val="22"/>
          <w:szCs w:val="22"/>
        </w:rPr>
      </w:pPr>
    </w:p>
    <w:tbl>
      <w:tblPr>
        <w:tblW w:w="13050" w:type="dxa"/>
        <w:tblInd w:w="3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530"/>
        <w:gridCol w:w="1710"/>
        <w:gridCol w:w="6480"/>
        <w:gridCol w:w="1620"/>
        <w:gridCol w:w="1710"/>
      </w:tblGrid>
      <w:tr w:rsidR="00D62D74" w:rsidRPr="00D62D74" w:rsidTr="00D62D74">
        <w:trPr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42537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Commitment Tracking Number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42537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Accession Number</w:t>
            </w:r>
          </w:p>
          <w:p w:rsidR="00D62D74" w:rsidRPr="00CC5D2E" w:rsidRDefault="00D62D74" w:rsidP="0042537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 Date</w:t>
            </w:r>
          </w:p>
          <w:p w:rsidR="00D62D74" w:rsidRPr="00CC5D2E" w:rsidRDefault="00D62D74" w:rsidP="0042537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Change Notice</w:t>
            </w:r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42537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Description of Change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42537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Training Required and Completion Date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42537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Comment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Feedback </w:t>
            </w:r>
            <w:r w:rsidRPr="00CC5D2E">
              <w:rPr>
                <w:rFonts w:ascii="Arial" w:hAnsi="Arial" w:cs="Arial"/>
                <w:sz w:val="22"/>
                <w:szCs w:val="22"/>
              </w:rPr>
              <w:t>Resolution Accession Number</w:t>
            </w:r>
          </w:p>
        </w:tc>
      </w:tr>
      <w:tr w:rsidR="00D62D74" w:rsidRPr="00D62D74" w:rsidTr="00D62D74">
        <w:trPr>
          <w:trHeight w:val="384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BF4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06/20/03</w:t>
            </w:r>
          </w:p>
          <w:p w:rsidR="00D62D74" w:rsidRPr="00D62D74" w:rsidRDefault="00CB780C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1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03-021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D020E4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Initial Issuance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CE19B7">
            <w:pPr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rPr>
          <w:trHeight w:val="969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BF4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CB780C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ML052700278</w:t>
              </w:r>
            </w:hyperlink>
          </w:p>
          <w:p w:rsidR="00D62D74" w:rsidRPr="00D62D74" w:rsidRDefault="00D62D74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9/30/05</w:t>
            </w:r>
          </w:p>
          <w:p w:rsidR="00D62D74" w:rsidRPr="00D62D74" w:rsidRDefault="00CB780C" w:rsidP="00D62D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3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05-028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16468A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Updated to reflect current baseline inspection procedures (added security area inspection procedures)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CE19B7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CB780C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ML082830801</w:t>
              </w:r>
            </w:hyperlink>
          </w:p>
          <w:p w:rsidR="00D62D74" w:rsidRPr="00D62D74" w:rsidRDefault="00D62D74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12/04/08</w:t>
            </w:r>
          </w:p>
          <w:p w:rsidR="00D62D74" w:rsidRPr="00D62D74" w:rsidRDefault="00CB780C" w:rsidP="00D62D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5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08-034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Updated to reflect current baseline inspection procedures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CE19B7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7E3BC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CB780C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rFonts w:ascii="Arial" w:hAnsi="Arial" w:cs="Arial"/>
                <w:sz w:val="22"/>
                <w:szCs w:val="22"/>
                <w:u w:val="single"/>
              </w:rPr>
            </w:pPr>
            <w:hyperlink r:id="rId16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ML11266A016</w:t>
              </w:r>
            </w:hyperlink>
          </w:p>
          <w:p w:rsidR="00D62D74" w:rsidRPr="00D62D74" w:rsidRDefault="00D62D74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11/15/11</w:t>
            </w:r>
          </w:p>
          <w:p w:rsidR="00D62D74" w:rsidRPr="00D62D74" w:rsidRDefault="00CB780C" w:rsidP="00D62D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11-033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D62D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Reissued to reflect changes to IMC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62D74">
              <w:rPr>
                <w:rFonts w:ascii="Arial" w:hAnsi="Arial" w:cs="Arial"/>
                <w:sz w:val="22"/>
                <w:szCs w:val="22"/>
              </w:rPr>
              <w:t>0612 and baseline inspection procedures.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CE19B7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7C5231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C844A0" w:rsidRPr="00C844A0" w:rsidRDefault="00FA5659" w:rsidP="007C5231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outputtext"/>
                <w:rFonts w:ascii="Arial" w:hAnsi="Arial" w:cs="Arial"/>
                <w:sz w:val="22"/>
                <w:szCs w:val="22"/>
              </w:rPr>
            </w:pPr>
            <w:hyperlink r:id="rId18" w:history="1">
              <w:r w:rsidR="00C844A0" w:rsidRPr="00FA5659">
                <w:rPr>
                  <w:rStyle w:val="Hyperlink"/>
                  <w:rFonts w:ascii="Arial" w:hAnsi="Arial" w:cs="Arial"/>
                  <w:sz w:val="22"/>
                  <w:szCs w:val="22"/>
                </w:rPr>
                <w:t>ML12058A273</w:t>
              </w:r>
            </w:hyperlink>
          </w:p>
          <w:p w:rsidR="00D62D74" w:rsidRPr="00D62D74" w:rsidRDefault="00FA5659" w:rsidP="007C5231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07/10/12</w:t>
            </w:r>
          </w:p>
          <w:p w:rsidR="00D62D74" w:rsidRPr="00D62D74" w:rsidRDefault="00FA5659" w:rsidP="00FA565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="00D62D74" w:rsidRPr="00FA5659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CN </w:t>
              </w:r>
              <w:r w:rsidRPr="00FA5659">
                <w:rPr>
                  <w:rStyle w:val="Hyperlink"/>
                  <w:rFonts w:ascii="Arial" w:hAnsi="Arial" w:cs="Arial"/>
                  <w:sz w:val="22"/>
                  <w:szCs w:val="22"/>
                </w:rPr>
                <w:t>12-014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D62D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 xml:space="preserve">Updated references to </w:t>
            </w:r>
            <w:r w:rsidR="006B4DD7">
              <w:rPr>
                <w:rFonts w:ascii="Arial" w:hAnsi="Arial" w:cs="Arial"/>
                <w:sz w:val="22"/>
                <w:szCs w:val="22"/>
              </w:rPr>
              <w:t xml:space="preserve">align with </w:t>
            </w:r>
            <w:r w:rsidRPr="00D62D74">
              <w:rPr>
                <w:rFonts w:ascii="Arial" w:hAnsi="Arial" w:cs="Arial"/>
                <w:sz w:val="22"/>
                <w:szCs w:val="22"/>
              </w:rPr>
              <w:t>IMC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62D74">
              <w:rPr>
                <w:rFonts w:ascii="Arial" w:hAnsi="Arial" w:cs="Arial"/>
                <w:sz w:val="22"/>
                <w:szCs w:val="22"/>
              </w:rPr>
              <w:t>0612.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CE19B7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7C5231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4BFB" w:rsidRPr="00D62D74" w:rsidRDefault="00BC4BFB" w:rsidP="00F118BA">
      <w:pPr>
        <w:widowControl/>
        <w:jc w:val="center"/>
        <w:rPr>
          <w:rFonts w:ascii="Arial" w:hAnsi="Arial" w:cs="Arial"/>
          <w:sz w:val="22"/>
          <w:szCs w:val="22"/>
        </w:rPr>
      </w:pPr>
    </w:p>
    <w:sectPr w:rsidR="00BC4BFB" w:rsidRPr="00D62D74" w:rsidSect="00AD60EC">
      <w:footerReference w:type="default" r:id="rId20"/>
      <w:pgSz w:w="15840" w:h="12240" w:orient="landscape"/>
      <w:pgMar w:top="1440" w:right="1440" w:bottom="1440" w:left="144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8E" w:rsidRDefault="00126D8E">
      <w:r>
        <w:separator/>
      </w:r>
    </w:p>
  </w:endnote>
  <w:endnote w:type="continuationSeparator" w:id="0">
    <w:p w:rsidR="00126D8E" w:rsidRDefault="00126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37F" w:rsidRDefault="0042537F">
    <w:pPr>
      <w:spacing w:line="240" w:lineRule="exact"/>
    </w:pPr>
  </w:p>
  <w:p w:rsidR="0042537F" w:rsidRDefault="0042537F">
    <w:pPr>
      <w:tabs>
        <w:tab w:val="center" w:pos="468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 xml:space="preserve">0612 </w:t>
    </w:r>
    <w:proofErr w:type="spellStart"/>
    <w:r>
      <w:rPr>
        <w:rFonts w:ascii="Arial" w:hAnsi="Arial" w:cs="Arial"/>
      </w:rPr>
      <w:t>Exh</w:t>
    </w:r>
    <w:proofErr w:type="spellEnd"/>
    <w:r>
      <w:rPr>
        <w:rFonts w:ascii="Arial" w:hAnsi="Arial" w:cs="Arial"/>
      </w:rPr>
      <w:t xml:space="preserve"> 1</w:t>
    </w:r>
    <w:r>
      <w:rPr>
        <w:rFonts w:ascii="Arial" w:hAnsi="Arial" w:cs="Arial"/>
      </w:rPr>
      <w:tab/>
    </w:r>
    <w:proofErr w:type="spellStart"/>
    <w:r>
      <w:rPr>
        <w:rFonts w:ascii="Arial" w:hAnsi="Arial" w:cs="Arial"/>
      </w:rPr>
      <w:t>Exh</w:t>
    </w:r>
    <w:proofErr w:type="spellEnd"/>
    <w:r>
      <w:rPr>
        <w:rFonts w:ascii="Arial" w:hAnsi="Arial" w:cs="Arial"/>
      </w:rPr>
      <w:t xml:space="preserve"> 1-</w:t>
    </w:r>
    <w:r w:rsidR="00CB780C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CB780C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CB780C">
      <w:rPr>
        <w:rFonts w:ascii="Arial" w:hAnsi="Arial" w:cs="Arial"/>
      </w:rPr>
      <w:fldChar w:fldCharType="end"/>
    </w:r>
    <w:r>
      <w:rPr>
        <w:rFonts w:ascii="Arial" w:hAnsi="Arial" w:cs="Arial"/>
      </w:rPr>
      <w:tab/>
      <w:t>Issue Date: 09/30/05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37F" w:rsidRPr="00D62D74" w:rsidRDefault="0042537F" w:rsidP="00A7558D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 w:rsidRPr="00D62D74">
      <w:rPr>
        <w:rFonts w:ascii="Arial" w:hAnsi="Arial" w:cs="Arial"/>
        <w:sz w:val="22"/>
        <w:szCs w:val="22"/>
      </w:rPr>
      <w:t>Issue Date:</w:t>
    </w:r>
    <w:r w:rsidR="00C823AB">
      <w:rPr>
        <w:rFonts w:ascii="Arial" w:hAnsi="Arial" w:cs="Arial"/>
        <w:sz w:val="22"/>
        <w:szCs w:val="22"/>
      </w:rPr>
      <w:t xml:space="preserve">  </w:t>
    </w:r>
    <w:r w:rsidR="00AD60EC">
      <w:rPr>
        <w:rFonts w:ascii="Arial" w:hAnsi="Arial" w:cs="Arial"/>
        <w:sz w:val="22"/>
        <w:szCs w:val="22"/>
      </w:rPr>
      <w:t>07/10/12</w:t>
    </w:r>
    <w:r w:rsidRPr="00D62D74">
      <w:rPr>
        <w:rFonts w:ascii="Arial" w:hAnsi="Arial" w:cs="Arial"/>
        <w:sz w:val="22"/>
        <w:szCs w:val="22"/>
      </w:rPr>
      <w:tab/>
      <w:t>E</w:t>
    </w:r>
    <w:r>
      <w:rPr>
        <w:rFonts w:ascii="Arial" w:hAnsi="Arial" w:cs="Arial"/>
        <w:sz w:val="22"/>
        <w:szCs w:val="22"/>
      </w:rPr>
      <w:t>x</w:t>
    </w:r>
    <w:r w:rsidRPr="00D62D74">
      <w:rPr>
        <w:rFonts w:ascii="Arial" w:hAnsi="Arial" w:cs="Arial"/>
        <w:sz w:val="22"/>
        <w:szCs w:val="22"/>
      </w:rPr>
      <w:t>1-</w:t>
    </w:r>
    <w:r w:rsidR="00CB780C" w:rsidRPr="00D62D74">
      <w:rPr>
        <w:rFonts w:ascii="Arial" w:hAnsi="Arial" w:cs="Arial"/>
        <w:sz w:val="22"/>
        <w:szCs w:val="22"/>
      </w:rPr>
      <w:fldChar w:fldCharType="begin"/>
    </w:r>
    <w:r w:rsidRPr="00D62D74">
      <w:rPr>
        <w:rFonts w:ascii="Arial" w:hAnsi="Arial" w:cs="Arial"/>
        <w:sz w:val="22"/>
        <w:szCs w:val="22"/>
      </w:rPr>
      <w:instrText xml:space="preserve">PAGE </w:instrText>
    </w:r>
    <w:r w:rsidR="00CB780C" w:rsidRPr="00D62D74">
      <w:rPr>
        <w:rFonts w:ascii="Arial" w:hAnsi="Arial" w:cs="Arial"/>
        <w:sz w:val="22"/>
        <w:szCs w:val="22"/>
      </w:rPr>
      <w:fldChar w:fldCharType="separate"/>
    </w:r>
    <w:r w:rsidR="00FA5659">
      <w:rPr>
        <w:rFonts w:ascii="Arial" w:hAnsi="Arial" w:cs="Arial"/>
        <w:noProof/>
        <w:sz w:val="22"/>
        <w:szCs w:val="22"/>
      </w:rPr>
      <w:t>1</w:t>
    </w:r>
    <w:r w:rsidR="00CB780C" w:rsidRPr="00D62D74">
      <w:rPr>
        <w:rFonts w:ascii="Arial" w:hAnsi="Arial" w:cs="Arial"/>
        <w:sz w:val="22"/>
        <w:szCs w:val="22"/>
      </w:rPr>
      <w:fldChar w:fldCharType="end"/>
    </w:r>
    <w:r w:rsidRPr="00D62D74">
      <w:rPr>
        <w:rFonts w:ascii="Arial" w:hAnsi="Arial" w:cs="Arial"/>
        <w:sz w:val="22"/>
        <w:szCs w:val="22"/>
      </w:rPr>
      <w:tab/>
      <w:t>0612 Exhibit</w:t>
    </w:r>
    <w:r>
      <w:rPr>
        <w:rFonts w:ascii="Arial" w:hAnsi="Arial" w:cs="Arial"/>
        <w:sz w:val="22"/>
        <w:szCs w:val="22"/>
      </w:rPr>
      <w:t> </w:t>
    </w:r>
    <w:r w:rsidRPr="00D62D74">
      <w:rPr>
        <w:rFonts w:ascii="Arial" w:hAnsi="Arial" w:cs="Arial"/>
        <w:sz w:val="22"/>
        <w:szCs w:val="2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37F" w:rsidRPr="00AD60EC" w:rsidRDefault="0042537F" w:rsidP="00A7558D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AD60EC">
      <w:rPr>
        <w:rFonts w:ascii="Arial" w:hAnsi="Arial" w:cs="Arial"/>
        <w:sz w:val="22"/>
        <w:szCs w:val="22"/>
      </w:rPr>
      <w:t xml:space="preserve">Issue Date: </w:t>
    </w:r>
    <w:r w:rsidR="00C823AB" w:rsidRPr="00AD60EC">
      <w:rPr>
        <w:rFonts w:ascii="Arial" w:hAnsi="Arial" w:cs="Arial"/>
        <w:sz w:val="22"/>
        <w:szCs w:val="22"/>
      </w:rPr>
      <w:t xml:space="preserve"> </w:t>
    </w:r>
    <w:r w:rsidR="00AD60EC">
      <w:rPr>
        <w:rFonts w:ascii="Arial" w:hAnsi="Arial" w:cs="Arial"/>
        <w:sz w:val="22"/>
        <w:szCs w:val="22"/>
      </w:rPr>
      <w:t>07/10/12</w:t>
    </w:r>
    <w:r w:rsidRPr="00AD60EC">
      <w:rPr>
        <w:rFonts w:ascii="Arial" w:hAnsi="Arial" w:cs="Arial"/>
        <w:sz w:val="22"/>
        <w:szCs w:val="22"/>
      </w:rPr>
      <w:tab/>
      <w:t>Att1-</w:t>
    </w:r>
    <w:r w:rsidR="00CB780C" w:rsidRPr="00AD60EC">
      <w:rPr>
        <w:rFonts w:ascii="Arial" w:hAnsi="Arial" w:cs="Arial"/>
        <w:sz w:val="22"/>
        <w:szCs w:val="22"/>
      </w:rPr>
      <w:fldChar w:fldCharType="begin"/>
    </w:r>
    <w:r w:rsidRPr="00AD60EC">
      <w:rPr>
        <w:rFonts w:ascii="Arial" w:hAnsi="Arial" w:cs="Arial"/>
        <w:sz w:val="22"/>
        <w:szCs w:val="22"/>
      </w:rPr>
      <w:instrText xml:space="preserve">PAGE </w:instrText>
    </w:r>
    <w:r w:rsidR="00CB780C" w:rsidRPr="00AD60EC">
      <w:rPr>
        <w:rFonts w:ascii="Arial" w:hAnsi="Arial" w:cs="Arial"/>
        <w:sz w:val="22"/>
        <w:szCs w:val="22"/>
      </w:rPr>
      <w:fldChar w:fldCharType="separate"/>
    </w:r>
    <w:r w:rsidR="00FA5659">
      <w:rPr>
        <w:rFonts w:ascii="Arial" w:hAnsi="Arial" w:cs="Arial"/>
        <w:noProof/>
        <w:sz w:val="22"/>
        <w:szCs w:val="22"/>
      </w:rPr>
      <w:t>1</w:t>
    </w:r>
    <w:r w:rsidR="00CB780C" w:rsidRPr="00AD60EC">
      <w:rPr>
        <w:rFonts w:ascii="Arial" w:hAnsi="Arial" w:cs="Arial"/>
        <w:sz w:val="22"/>
        <w:szCs w:val="22"/>
      </w:rPr>
      <w:fldChar w:fldCharType="end"/>
    </w:r>
    <w:r w:rsidRPr="00AD60EC">
      <w:rPr>
        <w:rFonts w:ascii="Arial" w:hAnsi="Arial" w:cs="Arial"/>
        <w:sz w:val="22"/>
        <w:szCs w:val="22"/>
      </w:rPr>
      <w:tab/>
      <w:t>0612 Exhibit 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8E" w:rsidRDefault="00126D8E">
      <w:r>
        <w:separator/>
      </w:r>
    </w:p>
  </w:footnote>
  <w:footnote w:type="continuationSeparator" w:id="0">
    <w:p w:rsidR="00126D8E" w:rsidRDefault="00126D8E">
      <w:r>
        <w:continuationSeparator/>
      </w:r>
    </w:p>
  </w:footnote>
  <w:footnote w:id="1">
    <w:p w:rsidR="0042537F" w:rsidRPr="00D62D74" w:rsidRDefault="0042537F" w:rsidP="003E49B6">
      <w:pPr>
        <w:widowControl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270" w:hanging="270"/>
        <w:rPr>
          <w:rFonts w:ascii="Arial" w:hAnsi="Arial" w:cs="Arial"/>
          <w:sz w:val="22"/>
          <w:szCs w:val="22"/>
        </w:rPr>
      </w:pPr>
      <w:r w:rsidRPr="00D62D74">
        <w:rPr>
          <w:rStyle w:val="FootnoteReference"/>
          <w:rFonts w:ascii="Arial" w:hAnsi="Arial" w:cs="Arial"/>
          <w:sz w:val="22"/>
          <w:szCs w:val="22"/>
        </w:rPr>
        <w:footnoteRef/>
      </w:r>
      <w:r w:rsidRPr="00D62D74">
        <w:rPr>
          <w:rFonts w:ascii="Arial" w:hAnsi="Arial" w:cs="Arial"/>
          <w:sz w:val="22"/>
          <w:szCs w:val="22"/>
        </w:rPr>
        <w:t xml:space="preserve"> </w:t>
      </w:r>
      <w:r w:rsidRPr="00D62D74">
        <w:rPr>
          <w:rFonts w:ascii="Arial" w:hAnsi="Arial" w:cs="Arial"/>
          <w:sz w:val="22"/>
          <w:szCs w:val="22"/>
        </w:rPr>
        <w:tab/>
        <w:t xml:space="preserve">See </w:t>
      </w:r>
      <w:r w:rsidR="006B4DD7" w:rsidRPr="00D62D74">
        <w:rPr>
          <w:rFonts w:ascii="Arial" w:hAnsi="Arial" w:cs="Arial"/>
          <w:sz w:val="22"/>
          <w:szCs w:val="22"/>
        </w:rPr>
        <w:t>IMC</w:t>
      </w:r>
      <w:r w:rsidR="006B4DD7"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ins w:id="16" w:author="ccc2" w:date="2012-02-28T07:40:00Z">
        <w:r w:rsidR="006B4DD7" w:rsidRPr="00D62D74">
          <w:rPr>
            <w:rFonts w:ascii="Arial" w:hAnsi="Arial" w:cs="Arial"/>
            <w:sz w:val="22"/>
            <w:szCs w:val="22"/>
          </w:rPr>
          <w:t>1</w:t>
        </w:r>
        <w:r w:rsidR="006B4DD7">
          <w:rPr>
            <w:rFonts w:ascii="Arial" w:hAnsi="Arial" w:cs="Arial"/>
            <w:sz w:val="22"/>
            <w:szCs w:val="22"/>
          </w:rPr>
          <w:t>6</w:t>
        </w:r>
      </w:ins>
      <w:r w:rsidRPr="00D62D74">
        <w:rPr>
          <w:rFonts w:ascii="Arial" w:hAnsi="Arial" w:cs="Arial"/>
          <w:sz w:val="22"/>
          <w:szCs w:val="22"/>
        </w:rPr>
        <w:t>.</w:t>
      </w:r>
      <w:ins w:id="17" w:author="ccc2" w:date="2012-02-28T07:40:00Z">
        <w:r w:rsidR="006B4DD7" w:rsidRPr="00D62D74">
          <w:rPr>
            <w:rFonts w:ascii="Arial" w:hAnsi="Arial" w:cs="Arial"/>
            <w:sz w:val="22"/>
            <w:szCs w:val="22"/>
          </w:rPr>
          <w:t>0</w:t>
        </w:r>
        <w:r w:rsidR="006B4DD7">
          <w:rPr>
            <w:rFonts w:ascii="Arial" w:hAnsi="Arial" w:cs="Arial"/>
            <w:sz w:val="22"/>
            <w:szCs w:val="22"/>
          </w:rPr>
          <w:t>2</w:t>
        </w:r>
      </w:ins>
    </w:p>
  </w:footnote>
  <w:footnote w:id="2">
    <w:p w:rsidR="0042537F" w:rsidRPr="00D62D74" w:rsidRDefault="0042537F" w:rsidP="001848D6">
      <w:pPr>
        <w:widowControl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270" w:hanging="270"/>
        <w:rPr>
          <w:rFonts w:ascii="Arial" w:hAnsi="Arial" w:cs="Arial"/>
          <w:sz w:val="22"/>
          <w:szCs w:val="22"/>
        </w:rPr>
      </w:pPr>
      <w:r w:rsidRPr="00587655">
        <w:rPr>
          <w:rStyle w:val="FootnoteReference"/>
          <w:rFonts w:ascii="Arial" w:hAnsi="Arial" w:cs="Arial"/>
          <w:sz w:val="18"/>
          <w:szCs w:val="18"/>
        </w:rPr>
        <w:footnoteRef/>
      </w:r>
      <w:r w:rsidRPr="0058765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D62D74">
        <w:rPr>
          <w:rFonts w:ascii="Arial" w:hAnsi="Arial" w:cs="Arial"/>
          <w:sz w:val="22"/>
          <w:szCs w:val="22"/>
        </w:rPr>
        <w:t>Section</w:t>
      </w:r>
      <w:r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>4OA5 includes inspections listed in IMC</w:t>
      </w:r>
      <w:r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>2515 Appendix</w:t>
      </w:r>
      <w:r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C, </w:t>
      </w:r>
      <w:r w:rsidR="007C5231" w:rsidRPr="00D62D74">
        <w:rPr>
          <w:rFonts w:ascii="Arial" w:hAnsi="Arial" w:cs="Arial"/>
          <w:sz w:val="22"/>
          <w:szCs w:val="22"/>
        </w:rPr>
        <w:t>t</w:t>
      </w:r>
      <w:r w:rsidRPr="00D62D74">
        <w:rPr>
          <w:rFonts w:ascii="Arial" w:hAnsi="Arial" w:cs="Arial"/>
          <w:sz w:val="22"/>
          <w:szCs w:val="22"/>
        </w:rPr>
        <w:t xml:space="preserve">emporary </w:t>
      </w:r>
      <w:r w:rsidR="007C5231" w:rsidRPr="00D62D74">
        <w:rPr>
          <w:rFonts w:ascii="Arial" w:hAnsi="Arial" w:cs="Arial"/>
          <w:sz w:val="22"/>
          <w:szCs w:val="22"/>
        </w:rPr>
        <w:t>i</w:t>
      </w:r>
      <w:r w:rsidRPr="00D62D74">
        <w:rPr>
          <w:rFonts w:ascii="Arial" w:hAnsi="Arial" w:cs="Arial"/>
          <w:sz w:val="22"/>
          <w:szCs w:val="22"/>
        </w:rPr>
        <w:t>nstructions</w:t>
      </w:r>
      <w:r w:rsidR="007C5231" w:rsidRPr="00D62D74">
        <w:rPr>
          <w:rFonts w:ascii="Arial" w:hAnsi="Arial" w:cs="Arial"/>
          <w:sz w:val="22"/>
          <w:szCs w:val="22"/>
        </w:rPr>
        <w:t xml:space="preserve"> (TIs)</w:t>
      </w:r>
      <w:r w:rsidRPr="00D62D74">
        <w:rPr>
          <w:rFonts w:ascii="Arial" w:hAnsi="Arial" w:cs="Arial"/>
          <w:sz w:val="22"/>
          <w:szCs w:val="22"/>
        </w:rPr>
        <w:t xml:space="preserve">, </w:t>
      </w:r>
      <w:ins w:id="19" w:author="ccc2" w:date="2012-02-27T16:18:00Z">
        <w:r w:rsidR="00AD3623">
          <w:rPr>
            <w:rFonts w:ascii="Arial" w:hAnsi="Arial" w:cs="Arial"/>
            <w:sz w:val="22"/>
            <w:szCs w:val="22"/>
          </w:rPr>
          <w:t>reactive inspections (93812, 93800)</w:t>
        </w:r>
      </w:ins>
      <w:ins w:id="20" w:author="ccc2" w:date="2012-02-27T16:19:00Z">
        <w:r w:rsidR="00AD3623">
          <w:rPr>
            <w:rFonts w:ascii="Arial" w:hAnsi="Arial" w:cs="Arial"/>
            <w:sz w:val="22"/>
            <w:szCs w:val="22"/>
          </w:rPr>
          <w:t>,</w:t>
        </w:r>
      </w:ins>
      <w:ins w:id="21" w:author="ccc2" w:date="2012-02-27T16:18:00Z">
        <w:r w:rsidR="00AD3623">
          <w:rPr>
            <w:rFonts w:ascii="Arial" w:hAnsi="Arial" w:cs="Arial"/>
            <w:sz w:val="22"/>
            <w:szCs w:val="22"/>
          </w:rPr>
          <w:t xml:space="preserve"> </w:t>
        </w:r>
      </w:ins>
      <w:r w:rsidRPr="00D62D74">
        <w:rPr>
          <w:rFonts w:ascii="Arial" w:hAnsi="Arial" w:cs="Arial"/>
          <w:sz w:val="22"/>
          <w:szCs w:val="22"/>
        </w:rPr>
        <w:t>and the review of third party evaluations (e.g., Institute of Nuclear Power Operations (INPO)).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C01DC"/>
    <w:multiLevelType w:val="hybridMultilevel"/>
    <w:tmpl w:val="CA140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C30584"/>
    <w:multiLevelType w:val="hybridMultilevel"/>
    <w:tmpl w:val="D55A7F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6C0117"/>
    <w:multiLevelType w:val="hybridMultilevel"/>
    <w:tmpl w:val="6154308A"/>
    <w:lvl w:ilvl="0" w:tplc="026C3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proofState w:spelling="clean" w:grammar="clean"/>
  <w:stylePaneFormatFilter w:val="3F01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077C"/>
    <w:rsid w:val="000526C6"/>
    <w:rsid w:val="0008564A"/>
    <w:rsid w:val="000C37CC"/>
    <w:rsid w:val="000C49D2"/>
    <w:rsid w:val="000E55BE"/>
    <w:rsid w:val="00126D8E"/>
    <w:rsid w:val="00133F63"/>
    <w:rsid w:val="00136BFC"/>
    <w:rsid w:val="00154863"/>
    <w:rsid w:val="00155F9A"/>
    <w:rsid w:val="0016468A"/>
    <w:rsid w:val="001848D6"/>
    <w:rsid w:val="001A1817"/>
    <w:rsid w:val="001B0674"/>
    <w:rsid w:val="001B4148"/>
    <w:rsid w:val="002135FC"/>
    <w:rsid w:val="002200E6"/>
    <w:rsid w:val="0022153C"/>
    <w:rsid w:val="00263679"/>
    <w:rsid w:val="002709B9"/>
    <w:rsid w:val="00274D5E"/>
    <w:rsid w:val="00286BE8"/>
    <w:rsid w:val="002E7A72"/>
    <w:rsid w:val="0031587C"/>
    <w:rsid w:val="003472EF"/>
    <w:rsid w:val="00351408"/>
    <w:rsid w:val="00365279"/>
    <w:rsid w:val="003A579C"/>
    <w:rsid w:val="003E2B52"/>
    <w:rsid w:val="003E3735"/>
    <w:rsid w:val="003E49B6"/>
    <w:rsid w:val="003F743D"/>
    <w:rsid w:val="00417FD6"/>
    <w:rsid w:val="0042069C"/>
    <w:rsid w:val="0042537F"/>
    <w:rsid w:val="0045266A"/>
    <w:rsid w:val="004A6880"/>
    <w:rsid w:val="004D2A76"/>
    <w:rsid w:val="004E4525"/>
    <w:rsid w:val="004E565D"/>
    <w:rsid w:val="005544C3"/>
    <w:rsid w:val="005C703F"/>
    <w:rsid w:val="005D19F7"/>
    <w:rsid w:val="005D6990"/>
    <w:rsid w:val="005F51F9"/>
    <w:rsid w:val="00631DA1"/>
    <w:rsid w:val="00666E15"/>
    <w:rsid w:val="006B4DD7"/>
    <w:rsid w:val="006C038A"/>
    <w:rsid w:val="00700463"/>
    <w:rsid w:val="007215D8"/>
    <w:rsid w:val="007474B6"/>
    <w:rsid w:val="0075077C"/>
    <w:rsid w:val="007A5190"/>
    <w:rsid w:val="007C41C2"/>
    <w:rsid w:val="007C4F7C"/>
    <w:rsid w:val="007C5231"/>
    <w:rsid w:val="007D2F41"/>
    <w:rsid w:val="007D6160"/>
    <w:rsid w:val="007E3BC5"/>
    <w:rsid w:val="007E414B"/>
    <w:rsid w:val="007F3C6A"/>
    <w:rsid w:val="008159D4"/>
    <w:rsid w:val="00834082"/>
    <w:rsid w:val="00841617"/>
    <w:rsid w:val="008453E9"/>
    <w:rsid w:val="008C55F6"/>
    <w:rsid w:val="008E50C9"/>
    <w:rsid w:val="008F7A17"/>
    <w:rsid w:val="00907F79"/>
    <w:rsid w:val="00922BDA"/>
    <w:rsid w:val="009239B0"/>
    <w:rsid w:val="009306AD"/>
    <w:rsid w:val="00950097"/>
    <w:rsid w:val="009520CA"/>
    <w:rsid w:val="009661C8"/>
    <w:rsid w:val="00975D28"/>
    <w:rsid w:val="00A203A8"/>
    <w:rsid w:val="00A33760"/>
    <w:rsid w:val="00A4475B"/>
    <w:rsid w:val="00A7558D"/>
    <w:rsid w:val="00A84443"/>
    <w:rsid w:val="00AA004D"/>
    <w:rsid w:val="00AC42F8"/>
    <w:rsid w:val="00AD3623"/>
    <w:rsid w:val="00AD60EC"/>
    <w:rsid w:val="00B06CC7"/>
    <w:rsid w:val="00B24F4D"/>
    <w:rsid w:val="00B26808"/>
    <w:rsid w:val="00B6767F"/>
    <w:rsid w:val="00B73B02"/>
    <w:rsid w:val="00B80CCF"/>
    <w:rsid w:val="00BB43C8"/>
    <w:rsid w:val="00BC4BFB"/>
    <w:rsid w:val="00BD1F0E"/>
    <w:rsid w:val="00BD781C"/>
    <w:rsid w:val="00BF4570"/>
    <w:rsid w:val="00C04687"/>
    <w:rsid w:val="00C737A8"/>
    <w:rsid w:val="00C8141D"/>
    <w:rsid w:val="00C823AB"/>
    <w:rsid w:val="00C844A0"/>
    <w:rsid w:val="00CB27D9"/>
    <w:rsid w:val="00CB4248"/>
    <w:rsid w:val="00CB6AFC"/>
    <w:rsid w:val="00CB780C"/>
    <w:rsid w:val="00CE19B7"/>
    <w:rsid w:val="00D020E4"/>
    <w:rsid w:val="00D42628"/>
    <w:rsid w:val="00D45AF1"/>
    <w:rsid w:val="00D616C3"/>
    <w:rsid w:val="00D62D74"/>
    <w:rsid w:val="00D86D75"/>
    <w:rsid w:val="00D9405F"/>
    <w:rsid w:val="00DC2F93"/>
    <w:rsid w:val="00E14C1C"/>
    <w:rsid w:val="00E444CE"/>
    <w:rsid w:val="00E46EBC"/>
    <w:rsid w:val="00E67BF9"/>
    <w:rsid w:val="00E83453"/>
    <w:rsid w:val="00EC1BDF"/>
    <w:rsid w:val="00EE6137"/>
    <w:rsid w:val="00F118BA"/>
    <w:rsid w:val="00F160AA"/>
    <w:rsid w:val="00F42B3B"/>
    <w:rsid w:val="00F44BD3"/>
    <w:rsid w:val="00F558A3"/>
    <w:rsid w:val="00F603A0"/>
    <w:rsid w:val="00F6478B"/>
    <w:rsid w:val="00F9295B"/>
    <w:rsid w:val="00F96CF6"/>
    <w:rsid w:val="00FA5659"/>
    <w:rsid w:val="00FB14AA"/>
    <w:rsid w:val="00FC2FA2"/>
    <w:rsid w:val="00FC6492"/>
    <w:rsid w:val="00FC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7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B27D9"/>
  </w:style>
  <w:style w:type="paragraph" w:styleId="DocumentMap">
    <w:name w:val="Document Map"/>
    <w:basedOn w:val="Normal"/>
    <w:semiHidden/>
    <w:rsid w:val="009520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520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603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03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11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6B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20E4"/>
    <w:rPr>
      <w:b w:val="0"/>
      <w:bCs w:val="0"/>
      <w:strike w:val="0"/>
      <w:dstrike w:val="0"/>
      <w:color w:val="0000CC"/>
      <w:u w:val="none"/>
      <w:effect w:val="none"/>
    </w:rPr>
  </w:style>
  <w:style w:type="character" w:styleId="FollowedHyperlink">
    <w:name w:val="FollowedHyperlink"/>
    <w:basedOn w:val="DefaultParagraphFont"/>
    <w:rsid w:val="00BF4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558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58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58A3"/>
  </w:style>
  <w:style w:type="paragraph" w:styleId="CommentSubject">
    <w:name w:val="annotation subject"/>
    <w:basedOn w:val="CommentText"/>
    <w:next w:val="CommentText"/>
    <w:link w:val="CommentSubjectChar"/>
    <w:rsid w:val="00F55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8A3"/>
    <w:rPr>
      <w:b/>
      <w:bCs/>
    </w:rPr>
  </w:style>
  <w:style w:type="paragraph" w:styleId="Revision">
    <w:name w:val="Revision"/>
    <w:hidden/>
    <w:uiPriority w:val="99"/>
    <w:semiHidden/>
    <w:rsid w:val="00F558A3"/>
    <w:rPr>
      <w:sz w:val="24"/>
      <w:szCs w:val="24"/>
    </w:rPr>
  </w:style>
  <w:style w:type="character" w:customStyle="1" w:styleId="outputtext">
    <w:name w:val="outputtext"/>
    <w:basedOn w:val="DefaultParagraphFont"/>
    <w:rsid w:val="00C84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rodrp.nrc.gov/idmws/ViewDocByAccession.asp?AccessionNumber=ML052730492" TargetMode="External"/><Relationship Id="rId18" Type="http://schemas.openxmlformats.org/officeDocument/2006/relationships/hyperlink" Target="https://adamsxt.nrc.gov/WorkplaceXT/getContent?id=release&amp;vsId=%7B26FEAE8C-66D8-46DD-AFC8-78ADA8B8714F%7D&amp;objectStoreName=Main.__.Library&amp;objectType=document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nrodrp.nrc.gov/idmws/ViewDocByAccession.asp?AccessionNumber=ML052700278" TargetMode="External"/><Relationship Id="rId17" Type="http://schemas.openxmlformats.org/officeDocument/2006/relationships/hyperlink" Target="http://pbadupws.nrc.gov/docs/ML1131/ML113191085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rodrp.nrc.gov/idmws/ViewDocByAccession.asp?AccessionNumber=ML11266A016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rc.gov/reading-rm/doc-collections/insp-manual/changenotices/2003/03-021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rodrp.nrc.gov/idmws/ViewDocByAccession.asp?AccessionNumber=ML083380407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adamsxt.nrc.gov/WorkplaceXT/getContent?id=release&amp;vsId=%7B63EA431C-F058-41E1-9613-22147E525431%7D&amp;objectStoreName=Main.__.Library&amp;objectType=document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nrodrp.nrc.gov/idmws/ViewDocByAccession.asp?AccessionNumber=ML0828308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59473-0855-4967-8633-6F2D2F1A3A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6BFF1-3653-415E-BF06-8E72FE69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</vt:lpstr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</dc:title>
  <dc:subject/>
  <dc:creator>Document Conversion</dc:creator>
  <cp:keywords/>
  <dc:description/>
  <cp:lastModifiedBy>btc1</cp:lastModifiedBy>
  <cp:revision>2</cp:revision>
  <cp:lastPrinted>2012-07-10T14:08:00Z</cp:lastPrinted>
  <dcterms:created xsi:type="dcterms:W3CDTF">2012-07-10T14:12:00Z</dcterms:created>
  <dcterms:modified xsi:type="dcterms:W3CDTF">2012-07-10T14:12:00Z</dcterms:modified>
</cp:coreProperties>
</file>