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2A" w:rsidRPr="00CC5D2E" w:rsidRDefault="008535E6" w:rsidP="00166060">
      <w:pPr>
        <w:widowControl/>
        <w:jc w:val="center"/>
        <w:rPr>
          <w:rFonts w:ascii="Arial" w:hAnsi="Arial" w:cs="Arial"/>
          <w:bCs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t>IMC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 xml:space="preserve">0612 </w:t>
      </w:r>
      <w:r w:rsidR="00544F3A" w:rsidRPr="00CC5D2E">
        <w:rPr>
          <w:rFonts w:ascii="Arial" w:hAnsi="Arial" w:cs="Arial"/>
          <w:sz w:val="22"/>
          <w:szCs w:val="22"/>
        </w:rPr>
        <w:t>E</w:t>
      </w:r>
      <w:r w:rsidR="00B13381" w:rsidRPr="00CC5D2E">
        <w:rPr>
          <w:rFonts w:ascii="Arial" w:hAnsi="Arial" w:cs="Arial"/>
          <w:sz w:val="22"/>
          <w:szCs w:val="22"/>
        </w:rPr>
        <w:t>xhibit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="00DE6A2A" w:rsidRPr="00CC5D2E">
        <w:rPr>
          <w:rFonts w:ascii="Arial" w:hAnsi="Arial" w:cs="Arial"/>
          <w:sz w:val="22"/>
          <w:szCs w:val="22"/>
        </w:rPr>
        <w:t>2</w:t>
      </w:r>
      <w:r w:rsidR="00B13381" w:rsidRPr="00CC5D2E">
        <w:rPr>
          <w:rFonts w:ascii="Arial" w:hAnsi="Arial" w:cs="Arial"/>
          <w:sz w:val="22"/>
          <w:szCs w:val="22"/>
        </w:rPr>
        <w:t xml:space="preserve"> – </w:t>
      </w:r>
      <w:r w:rsidR="00B70DF9" w:rsidRPr="00CC5D2E">
        <w:rPr>
          <w:rFonts w:ascii="Arial" w:hAnsi="Arial" w:cs="Arial"/>
          <w:bCs/>
          <w:sz w:val="22"/>
          <w:szCs w:val="22"/>
        </w:rPr>
        <w:t>I</w:t>
      </w:r>
      <w:r w:rsidR="00B13381" w:rsidRPr="00CC5D2E">
        <w:rPr>
          <w:rFonts w:ascii="Arial" w:hAnsi="Arial" w:cs="Arial"/>
          <w:bCs/>
          <w:sz w:val="22"/>
          <w:szCs w:val="22"/>
        </w:rPr>
        <w:t>nspection Report</w:t>
      </w:r>
      <w:r w:rsidR="00B70DF9" w:rsidRPr="00CC5D2E">
        <w:rPr>
          <w:rFonts w:ascii="Arial" w:hAnsi="Arial" w:cs="Arial"/>
          <w:bCs/>
          <w:sz w:val="22"/>
          <w:szCs w:val="22"/>
        </w:rPr>
        <w:t xml:space="preserve"> </w:t>
      </w:r>
      <w:r w:rsidR="00B13381" w:rsidRPr="00CC5D2E">
        <w:rPr>
          <w:rFonts w:ascii="Arial" w:hAnsi="Arial" w:cs="Arial"/>
          <w:bCs/>
          <w:sz w:val="22"/>
          <w:szCs w:val="22"/>
        </w:rPr>
        <w:t>Documentation Matrix</w:t>
      </w:r>
    </w:p>
    <w:p w:rsidR="00E961BA" w:rsidRPr="00CC5D2E" w:rsidRDefault="00E961BA" w:rsidP="00166060">
      <w:pPr>
        <w:widowControl/>
        <w:ind w:right="-630"/>
        <w:rPr>
          <w:rFonts w:ascii="Arial" w:hAnsi="Arial" w:cs="Arial"/>
          <w:sz w:val="22"/>
          <w:szCs w:val="22"/>
        </w:rPr>
      </w:pPr>
    </w:p>
    <w:tbl>
      <w:tblPr>
        <w:tblW w:w="13002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490"/>
        <w:gridCol w:w="1502"/>
        <w:gridCol w:w="1502"/>
        <w:gridCol w:w="1503"/>
        <w:gridCol w:w="1502"/>
        <w:gridCol w:w="1503"/>
      </w:tblGrid>
      <w:tr w:rsidR="00CC5D2E" w:rsidRPr="00CC5D2E" w:rsidTr="00EF5D8D">
        <w:trPr>
          <w:cantSplit/>
          <w:trHeight w:val="456"/>
          <w:tblHeader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Mentioned in Cover Letter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Summary of Findings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Inspection Finding Detail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Entered into PIM Database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1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Published on Public Web site</w:t>
            </w:r>
            <w:r w:rsidR="00EF5D8D" w:rsidRPr="00525B15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1</w:t>
            </w:r>
          </w:p>
        </w:tc>
      </w:tr>
      <w:tr w:rsidR="00875C89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Unresolved Items (URI</w:t>
            </w:r>
            <w:r w:rsidR="001F20B9" w:rsidRPr="00CC5D2E">
              <w:rPr>
                <w:rFonts w:ascii="Arial" w:hAnsi="Arial" w:cs="Arial"/>
                <w:sz w:val="22"/>
                <w:szCs w:val="22"/>
              </w:rPr>
              <w:t>s</w:t>
            </w:r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Minor performance deficiencies or observations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A06D2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2"/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EF5D8D" w:rsidRPr="00CC5D2E" w:rsidTr="00EF5D8D">
        <w:trPr>
          <w:cantSplit/>
          <w:trHeight w:val="33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8E35D3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Violations receiving enforcement discretion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A06D2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3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B6392E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Depends</w:t>
            </w:r>
            <w:r w:rsidR="00192EDF" w:rsidRPr="00525B15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3</w:t>
            </w:r>
          </w:p>
        </w:tc>
      </w:tr>
      <w:tr w:rsidR="00CC5D2E" w:rsidRPr="00CC5D2E" w:rsidTr="00B6392E">
        <w:trPr>
          <w:cantSplit/>
          <w:trHeight w:val="406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Issues where additional inspection may be required (</w:t>
            </w:r>
            <w:proofErr w:type="spellStart"/>
            <w:r w:rsidRPr="00CC5D2E">
              <w:rPr>
                <w:rFonts w:ascii="Arial" w:hAnsi="Arial" w:cs="Arial"/>
                <w:sz w:val="22"/>
                <w:szCs w:val="22"/>
              </w:rPr>
              <w:t>Backfit</w:t>
            </w:r>
            <w:proofErr w:type="spellEnd"/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Yes, </w:t>
            </w:r>
            <w:r w:rsidR="00B6392E" w:rsidRPr="00CC5D2E">
              <w:rPr>
                <w:rFonts w:ascii="Arial" w:hAnsi="Arial" w:cs="Arial"/>
                <w:sz w:val="22"/>
                <w:szCs w:val="22"/>
              </w:rPr>
              <w:t xml:space="preserve">Listed </w:t>
            </w:r>
            <w:r w:rsidRPr="00CC5D2E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B6392E" w:rsidRPr="00CC5D2E">
              <w:rPr>
                <w:rFonts w:ascii="Arial" w:hAnsi="Arial" w:cs="Arial"/>
                <w:sz w:val="22"/>
                <w:szCs w:val="22"/>
              </w:rPr>
              <w:t xml:space="preserve">Section </w:t>
            </w:r>
            <w:r w:rsidRPr="00CC5D2E">
              <w:rPr>
                <w:rFonts w:ascii="Arial" w:hAnsi="Arial" w:cs="Arial"/>
                <w:sz w:val="22"/>
                <w:szCs w:val="22"/>
              </w:rPr>
              <w:t>4OA5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4943CF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Licensee-identified Non-Cited Violations (NCVs) including </w:t>
            </w:r>
            <w:ins w:id="0" w:author="Author" w:date="2012-04-20T14:27:00Z">
              <w:r w:rsidR="004943CF">
                <w:rPr>
                  <w:rFonts w:ascii="Arial" w:hAnsi="Arial" w:cs="Arial"/>
                  <w:sz w:val="22"/>
                  <w:szCs w:val="22"/>
                </w:rPr>
                <w:t xml:space="preserve">those which are </w:t>
              </w:r>
            </w:ins>
            <w:r w:rsidRPr="00CC5D2E">
              <w:rPr>
                <w:rFonts w:ascii="Arial" w:hAnsi="Arial" w:cs="Arial"/>
                <w:sz w:val="22"/>
                <w:szCs w:val="22"/>
              </w:rPr>
              <w:t>Severity Level IV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Referred to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 to Section 4OA7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Listed in Section 4OA7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13104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74124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NRC-identified and self-revealed Green findings and </w:t>
            </w:r>
            <w:ins w:id="1" w:author="Author" w:date="2012-04-20T14:13:00Z">
              <w:r w:rsidR="003B6D09" w:rsidRPr="00CC5D2E">
                <w:rPr>
                  <w:rFonts w:ascii="Arial" w:hAnsi="Arial" w:cs="Arial"/>
                  <w:sz w:val="22"/>
                  <w:szCs w:val="22"/>
                </w:rPr>
                <w:t xml:space="preserve">Severity Level </w:t>
              </w:r>
            </w:ins>
            <w:r w:rsidRPr="00CC5D2E">
              <w:rPr>
                <w:rFonts w:ascii="Arial" w:hAnsi="Arial" w:cs="Arial"/>
                <w:sz w:val="22"/>
                <w:szCs w:val="22"/>
              </w:rPr>
              <w:t>IV NCVs (FIN or NCV)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Referred by count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A04E30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ins w:id="2" w:author="Author" w:date="2012-04-20T14:02:00Z">
              <w:r>
                <w:rPr>
                  <w:rFonts w:ascii="Arial" w:hAnsi="Arial" w:cs="Arial"/>
                  <w:sz w:val="22"/>
                  <w:szCs w:val="22"/>
                </w:rPr>
                <w:t>F</w:t>
              </w:r>
            </w:ins>
            <w:ins w:id="3" w:author="Author" w:date="2012-04-20T14:01:00Z">
              <w:r>
                <w:rPr>
                  <w:rFonts w:ascii="Arial" w:hAnsi="Arial" w:cs="Arial"/>
                  <w:sz w:val="22"/>
                  <w:szCs w:val="22"/>
                </w:rPr>
                <w:t>indings</w:t>
              </w:r>
            </w:ins>
            <w:ins w:id="4" w:author="Author" w:date="2012-04-20T14:03:00Z">
              <w:r>
                <w:rPr>
                  <w:rFonts w:ascii="Arial" w:hAnsi="Arial" w:cs="Arial"/>
                  <w:sz w:val="22"/>
                  <w:szCs w:val="22"/>
                </w:rPr>
                <w:t xml:space="preserve"> with pending or </w:t>
              </w:r>
            </w:ins>
            <w:ins w:id="5" w:author="Author" w:date="2012-04-20T14:00:00Z">
              <w:r>
                <w:rPr>
                  <w:rFonts w:ascii="Arial" w:hAnsi="Arial" w:cs="Arial"/>
                  <w:sz w:val="22"/>
                  <w:szCs w:val="22"/>
                </w:rPr>
                <w:t>p</w:t>
              </w:r>
              <w:r w:rsidRPr="00CC5D2E">
                <w:rPr>
                  <w:rFonts w:ascii="Arial" w:hAnsi="Arial" w:cs="Arial"/>
                  <w:sz w:val="22"/>
                  <w:szCs w:val="22"/>
                </w:rPr>
                <w:t xml:space="preserve">reliminary </w:t>
              </w:r>
            </w:ins>
            <w:ins w:id="6" w:author="Author" w:date="2012-04-20T14:03:00Z">
              <w:r>
                <w:rPr>
                  <w:rFonts w:ascii="Arial" w:hAnsi="Arial" w:cs="Arial"/>
                  <w:sz w:val="22"/>
                  <w:szCs w:val="22"/>
                </w:rPr>
                <w:t xml:space="preserve">significance </w:t>
              </w:r>
            </w:ins>
            <w:r w:rsidR="00875C89" w:rsidRPr="00CC5D2E">
              <w:rPr>
                <w:rFonts w:ascii="Arial" w:hAnsi="Arial" w:cs="Arial"/>
                <w:sz w:val="22"/>
                <w:szCs w:val="22"/>
              </w:rPr>
              <w:t xml:space="preserve">or </w:t>
            </w:r>
            <w:r w:rsidR="00EF5D8D" w:rsidRPr="00CC5D2E">
              <w:rPr>
                <w:rFonts w:ascii="Arial" w:hAnsi="Arial" w:cs="Arial"/>
                <w:sz w:val="22"/>
                <w:szCs w:val="22"/>
              </w:rPr>
              <w:t>traditional enforcement Apparent Violations</w:t>
            </w:r>
            <w:r w:rsidR="00875C89" w:rsidRPr="00CC5D2E" w:rsidDel="00E961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5C89" w:rsidRPr="00CC5D2E">
              <w:rPr>
                <w:rFonts w:ascii="Arial" w:hAnsi="Arial" w:cs="Arial"/>
                <w:sz w:val="22"/>
                <w:szCs w:val="22"/>
              </w:rPr>
              <w:t>(FIN-TBD or AV)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after Final SDP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Final White, Yellow, or Red findings or </w:t>
            </w:r>
            <w:ins w:id="7" w:author="Author" w:date="2012-04-20T14:14:00Z">
              <w:r w:rsidR="003B6D09" w:rsidRPr="00CC5D2E">
                <w:rPr>
                  <w:rFonts w:ascii="Arial" w:hAnsi="Arial" w:cs="Arial"/>
                  <w:sz w:val="22"/>
                  <w:szCs w:val="22"/>
                </w:rPr>
                <w:t>Severity Level</w:t>
              </w:r>
            </w:ins>
            <w:r w:rsidRPr="00CC5D2E">
              <w:rPr>
                <w:rFonts w:ascii="Arial" w:hAnsi="Arial" w:cs="Arial"/>
                <w:sz w:val="22"/>
                <w:szCs w:val="22"/>
              </w:rPr>
              <w:t xml:space="preserve"> I/II/III violations (FIN or VIO)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EF5D8D">
        <w:trPr>
          <w:cantSplit/>
          <w:trHeight w:val="20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Cited Violations (NOV</w:t>
            </w:r>
            <w:r w:rsidR="001F20B9" w:rsidRPr="00CC5D2E">
              <w:rPr>
                <w:rFonts w:ascii="Arial" w:hAnsi="Arial" w:cs="Arial"/>
                <w:sz w:val="22"/>
                <w:szCs w:val="22"/>
              </w:rPr>
              <w:t>s</w:t>
            </w:r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Yes 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</w:tbl>
    <w:p w:rsidR="00166060" w:rsidRPr="00166060" w:rsidRDefault="00166060" w:rsidP="00166060">
      <w:pPr>
        <w:widowControl/>
        <w:rPr>
          <w:rFonts w:ascii="Arial" w:hAnsi="Arial" w:cs="Arial"/>
        </w:rPr>
      </w:pPr>
    </w:p>
    <w:p w:rsidR="00DE6A2A" w:rsidRPr="00166060" w:rsidRDefault="00DE6A2A" w:rsidP="00875C89">
      <w:pPr>
        <w:widowControl/>
        <w:spacing w:after="58"/>
        <w:rPr>
          <w:rFonts w:ascii="Arial" w:hAnsi="Arial" w:cs="Arial"/>
        </w:rPr>
        <w:sectPr w:rsidR="00DE6A2A" w:rsidRPr="00166060" w:rsidSect="00834E67">
          <w:footerReference w:type="default" r:id="rId7"/>
          <w:pgSz w:w="15840" w:h="12240" w:orient="landscape" w:code="1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CE63E8" w:rsidRPr="00CC5D2E" w:rsidRDefault="00CE63E8" w:rsidP="00B9356B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jc w:val="center"/>
        <w:rPr>
          <w:rFonts w:ascii="Arial" w:hAnsi="Arial" w:cs="Arial"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lastRenderedPageBreak/>
        <w:t>A</w:t>
      </w:r>
      <w:r w:rsidR="00B9356B" w:rsidRPr="00CC5D2E">
        <w:rPr>
          <w:rFonts w:ascii="Arial" w:hAnsi="Arial" w:cs="Arial"/>
          <w:sz w:val="22"/>
          <w:szCs w:val="22"/>
        </w:rPr>
        <w:t>ttachment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1</w:t>
      </w:r>
      <w:r w:rsidR="00B9356B" w:rsidRPr="00CC5D2E">
        <w:rPr>
          <w:rFonts w:ascii="Arial" w:hAnsi="Arial" w:cs="Arial"/>
          <w:sz w:val="22"/>
          <w:szCs w:val="22"/>
        </w:rPr>
        <w:t xml:space="preserve"> – </w:t>
      </w:r>
      <w:r w:rsidRPr="00CC5D2E">
        <w:rPr>
          <w:rFonts w:ascii="Arial" w:hAnsi="Arial" w:cs="Arial"/>
          <w:sz w:val="22"/>
          <w:szCs w:val="22"/>
        </w:rPr>
        <w:t xml:space="preserve">Revision History </w:t>
      </w:r>
      <w:r w:rsidR="00B9356B" w:rsidRPr="00CC5D2E">
        <w:rPr>
          <w:rFonts w:ascii="Arial" w:hAnsi="Arial" w:cs="Arial"/>
          <w:sz w:val="22"/>
          <w:szCs w:val="22"/>
        </w:rPr>
        <w:t>for</w:t>
      </w:r>
      <w:r w:rsidRPr="00CC5D2E">
        <w:rPr>
          <w:rFonts w:ascii="Arial" w:hAnsi="Arial" w:cs="Arial"/>
          <w:sz w:val="22"/>
          <w:szCs w:val="22"/>
        </w:rPr>
        <w:t xml:space="preserve"> IMC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0612 Exhibit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2</w:t>
      </w:r>
    </w:p>
    <w:p w:rsidR="00CE63E8" w:rsidRPr="00CC5D2E" w:rsidRDefault="00CE63E8" w:rsidP="00CE63E8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530"/>
        <w:gridCol w:w="1890"/>
        <w:gridCol w:w="6300"/>
        <w:gridCol w:w="1710"/>
        <w:gridCol w:w="1710"/>
      </w:tblGrid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CC5D2E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Accession Number</w:t>
            </w:r>
          </w:p>
          <w:p w:rsidR="00CC5D2E" w:rsidRPr="00CC5D2E" w:rsidRDefault="00CC5D2E" w:rsidP="00CC5D2E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CC5D2E" w:rsidRPr="00CC5D2E" w:rsidRDefault="00CC5D2E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Training Required and Completion Date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Comment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Feedback </w:t>
            </w:r>
            <w:r w:rsidRPr="00CC5D2E">
              <w:rPr>
                <w:rFonts w:ascii="Arial" w:hAnsi="Arial" w:cs="Arial"/>
                <w:sz w:val="22"/>
                <w:szCs w:val="22"/>
              </w:rPr>
              <w:t>Resolution Accession Number</w:t>
            </w: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F75710">
            <w:pPr>
              <w:jc w:val="center"/>
              <w:rPr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06/20/03</w:t>
            </w:r>
          </w:p>
          <w:p w:rsidR="00CC5D2E" w:rsidRPr="00CC5D2E" w:rsidRDefault="00DE368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03-021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Initial Issue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F75710">
            <w:pPr>
              <w:jc w:val="center"/>
              <w:rPr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DE368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sz w:val="22"/>
                <w:szCs w:val="22"/>
              </w:rPr>
            </w:pPr>
            <w:hyperlink r:id="rId9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ML052700283</w:t>
              </w:r>
            </w:hyperlink>
          </w:p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09/30/05</w:t>
            </w:r>
          </w:p>
          <w:p w:rsidR="00CC5D2E" w:rsidRPr="00CC5D2E" w:rsidRDefault="00DE368E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05-028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4F0AD6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Revised to correct titles of some inspection procedures and the types of inspections performed in the security area were added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DE368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sz w:val="22"/>
                <w:szCs w:val="22"/>
              </w:rPr>
            </w:pPr>
            <w:hyperlink r:id="rId11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ML083250511</w:t>
              </w:r>
            </w:hyperlink>
          </w:p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12/04/08</w:t>
            </w:r>
          </w:p>
          <w:p w:rsidR="00CC5D2E" w:rsidRPr="00CC5D2E" w:rsidRDefault="00DE368E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08-034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Revision to remove redundant guidance for type codes that is discussed in IMC 0612 and IMC 0306.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DE368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3" w:history="1">
              <w:r w:rsidR="00CC5D2E" w:rsidRPr="00222D54">
                <w:rPr>
                  <w:rStyle w:val="Hyperlink"/>
                  <w:rFonts w:ascii="Arial" w:hAnsi="Arial" w:cs="Arial"/>
                  <w:sz w:val="22"/>
                  <w:szCs w:val="22"/>
                </w:rPr>
                <w:t>ML11356A259</w:t>
              </w:r>
            </w:hyperlink>
          </w:p>
          <w:p w:rsidR="00CC5D2E" w:rsidRPr="00CC5D2E" w:rsidRDefault="0089725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04/12/12</w:t>
            </w:r>
          </w:p>
          <w:p w:rsidR="00CC5D2E" w:rsidRPr="00CC5D2E" w:rsidRDefault="00CC5D2E" w:rsidP="0089725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CN </w:t>
            </w:r>
            <w:r w:rsidR="00897256">
              <w:rPr>
                <w:rFonts w:ascii="Arial" w:hAnsi="Arial" w:cs="Arial"/>
                <w:sz w:val="22"/>
                <w:szCs w:val="22"/>
              </w:rPr>
              <w:t>12-005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BA3DF2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Revised to align with IMC 0612.</w:t>
            </w:r>
            <w:r w:rsidR="00BA3DF2">
              <w:rPr>
                <w:rFonts w:ascii="Arial" w:hAnsi="Arial" w:cs="Arial"/>
                <w:sz w:val="22"/>
                <w:szCs w:val="22"/>
              </w:rPr>
              <w:t xml:space="preserve"> Complete reissue.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DE368E" w:rsidP="00D858D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D858DF" w:rsidRPr="00502FC8">
                <w:rPr>
                  <w:rStyle w:val="Hyperlink"/>
                  <w:rFonts w:ascii="Arial" w:hAnsi="Arial" w:cs="Arial"/>
                  <w:sz w:val="22"/>
                  <w:szCs w:val="22"/>
                </w:rPr>
                <w:t>ML12073A139</w:t>
              </w:r>
            </w:hyperlink>
          </w:p>
        </w:tc>
      </w:tr>
      <w:tr w:rsidR="005E64B9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CC5D2E" w:rsidRDefault="005E64B9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222D54" w:rsidRPr="00222D54" w:rsidRDefault="00834E67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5" w:history="1">
              <w:r w:rsidR="00222D54" w:rsidRPr="00834E67">
                <w:rPr>
                  <w:rStyle w:val="Hyperlink"/>
                  <w:rFonts w:ascii="Arial" w:hAnsi="Arial" w:cs="Arial"/>
                  <w:sz w:val="22"/>
                  <w:szCs w:val="22"/>
                </w:rPr>
                <w:t>ML12111A173</w:t>
              </w:r>
            </w:hyperlink>
          </w:p>
          <w:p w:rsidR="005E64B9" w:rsidRPr="00222D54" w:rsidRDefault="00834E67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07/10/12</w:t>
            </w:r>
          </w:p>
          <w:p w:rsidR="005E64B9" w:rsidRPr="00CC5D2E" w:rsidRDefault="00834E67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5E64B9" w:rsidRPr="00834E67">
                <w:rPr>
                  <w:rStyle w:val="Hyperlink"/>
                  <w:rFonts w:ascii="Arial" w:hAnsi="Arial" w:cs="Arial"/>
                  <w:sz w:val="22"/>
                  <w:szCs w:val="22"/>
                </w:rPr>
                <w:t>CN 12-</w:t>
              </w:r>
              <w:r w:rsidRPr="00834E67">
                <w:rPr>
                  <w:rStyle w:val="Hyperlink"/>
                  <w:rFonts w:ascii="Arial" w:hAnsi="Arial" w:cs="Arial"/>
                  <w:sz w:val="22"/>
                  <w:szCs w:val="22"/>
                </w:rPr>
                <w:t>014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CC5D2E" w:rsidRDefault="005E64B9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Revised include updated terminology for pending and prel</w:t>
            </w:r>
            <w:r w:rsidR="006E5CD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minary significance.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CC5D2E" w:rsidRDefault="005E64B9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Default="005E64B9" w:rsidP="00D858D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</w:tbl>
    <w:p w:rsidR="00DE6A2A" w:rsidRPr="004F0AD6" w:rsidRDefault="00DE6A2A" w:rsidP="00B9356B">
      <w:pPr>
        <w:widowControl/>
        <w:rPr>
          <w:rFonts w:ascii="Arial" w:hAnsi="Arial" w:cs="Arial"/>
        </w:rPr>
      </w:pPr>
    </w:p>
    <w:sectPr w:rsidR="00DE6A2A" w:rsidRPr="004F0AD6" w:rsidSect="00897256">
      <w:footerReference w:type="even" r:id="rId17"/>
      <w:footerReference w:type="default" r:id="rId18"/>
      <w:pgSz w:w="15840" w:h="12240" w:orient="landscape" w:code="1"/>
      <w:pgMar w:top="1080" w:right="1440" w:bottom="720" w:left="144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8EA" w:rsidRDefault="00C218EA">
      <w:r>
        <w:separator/>
      </w:r>
    </w:p>
  </w:endnote>
  <w:endnote w:type="continuationSeparator" w:id="0">
    <w:p w:rsidR="00C218EA" w:rsidRDefault="00C2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4B9" w:rsidRPr="00D76920" w:rsidRDefault="005E64B9" w:rsidP="007A0574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 xml:space="preserve">Issue Date: </w:t>
    </w:r>
    <w:r>
      <w:rPr>
        <w:rFonts w:ascii="Arial" w:hAnsi="Arial" w:cs="Arial"/>
        <w:sz w:val="22"/>
        <w:szCs w:val="22"/>
      </w:rPr>
      <w:t xml:space="preserve"> </w:t>
    </w:r>
    <w:r w:rsidR="00834E67">
      <w:rPr>
        <w:rFonts w:ascii="Arial" w:hAnsi="Arial" w:cs="Arial"/>
        <w:sz w:val="22"/>
        <w:szCs w:val="22"/>
      </w:rPr>
      <w:t>07/10/12</w:t>
    </w:r>
    <w:r w:rsidRPr="00D76920">
      <w:rPr>
        <w:rFonts w:ascii="Arial" w:hAnsi="Arial" w:cs="Arial"/>
        <w:sz w:val="22"/>
        <w:szCs w:val="22"/>
      </w:rPr>
      <w:tab/>
      <w:t>Ex2-</w:t>
    </w:r>
    <w:r w:rsidR="00DE368E"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="00DE368E"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834E67">
      <w:rPr>
        <w:rStyle w:val="PageNumber"/>
        <w:rFonts w:ascii="Arial" w:hAnsi="Arial" w:cs="Arial"/>
        <w:noProof/>
        <w:sz w:val="22"/>
        <w:szCs w:val="22"/>
      </w:rPr>
      <w:t>1</w:t>
    </w:r>
    <w:r w:rsidR="00DE368E"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4B9" w:rsidRDefault="005E64B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4B9" w:rsidRPr="00D76920" w:rsidRDefault="005E64B9" w:rsidP="00DB043F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>Issue Date:</w:t>
    </w:r>
    <w:r>
      <w:rPr>
        <w:rFonts w:ascii="Arial" w:hAnsi="Arial" w:cs="Arial"/>
        <w:sz w:val="22"/>
        <w:szCs w:val="22"/>
      </w:rPr>
      <w:t xml:space="preserve"> </w:t>
    </w:r>
    <w:r w:rsidRPr="00D76920">
      <w:rPr>
        <w:rFonts w:ascii="Arial" w:hAnsi="Arial" w:cs="Arial"/>
        <w:sz w:val="22"/>
        <w:szCs w:val="22"/>
      </w:rPr>
      <w:t xml:space="preserve"> </w:t>
    </w:r>
    <w:r w:rsidR="00834E67">
      <w:rPr>
        <w:rFonts w:ascii="Arial" w:hAnsi="Arial" w:cs="Arial"/>
        <w:sz w:val="22"/>
        <w:szCs w:val="22"/>
      </w:rPr>
      <w:t>07/10/12</w:t>
    </w:r>
    <w:r w:rsidRPr="00D76920">
      <w:rPr>
        <w:rFonts w:ascii="Arial" w:hAnsi="Arial" w:cs="Arial"/>
        <w:sz w:val="22"/>
        <w:szCs w:val="22"/>
      </w:rPr>
      <w:tab/>
      <w:t>Att1-</w:t>
    </w:r>
    <w:r w:rsidR="00DE368E"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="00DE368E"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834E67">
      <w:rPr>
        <w:rStyle w:val="PageNumber"/>
        <w:rFonts w:ascii="Arial" w:hAnsi="Arial" w:cs="Arial"/>
        <w:noProof/>
        <w:sz w:val="22"/>
        <w:szCs w:val="22"/>
      </w:rPr>
      <w:t>1</w:t>
    </w:r>
    <w:r w:rsidR="00DE368E"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8EA" w:rsidRDefault="00C218EA">
      <w:r>
        <w:separator/>
      </w:r>
    </w:p>
  </w:footnote>
  <w:footnote w:type="continuationSeparator" w:id="0">
    <w:p w:rsidR="00C218EA" w:rsidRDefault="00C218EA">
      <w:r>
        <w:continuationSeparator/>
      </w:r>
    </w:p>
  </w:footnote>
  <w:footnote w:id="1">
    <w:p w:rsidR="005E64B9" w:rsidRPr="00897256" w:rsidRDefault="005E64B9" w:rsidP="00BA06D2">
      <w:pPr>
        <w:ind w:left="720" w:hanging="720"/>
        <w:rPr>
          <w:sz w:val="20"/>
          <w:szCs w:val="20"/>
        </w:rPr>
      </w:pPr>
      <w:r w:rsidRPr="00897256">
        <w:rPr>
          <w:rStyle w:val="FootnoteReference"/>
          <w:rFonts w:ascii="Arial" w:eastAsiaTheme="minorHAnsi" w:hAnsi="Arial" w:cs="Arial"/>
          <w:sz w:val="20"/>
          <w:szCs w:val="20"/>
        </w:rPr>
        <w:footnoteRef/>
      </w:r>
      <w:r w:rsidRPr="00897256">
        <w:rPr>
          <w:sz w:val="20"/>
          <w:szCs w:val="20"/>
        </w:rPr>
        <w:t xml:space="preserve"> </w:t>
      </w:r>
      <w:r w:rsidRPr="00897256">
        <w:rPr>
          <w:sz w:val="20"/>
          <w:szCs w:val="20"/>
        </w:rPr>
        <w:tab/>
      </w:r>
      <w:r w:rsidRPr="00897256">
        <w:rPr>
          <w:rFonts w:ascii="Arial" w:hAnsi="Arial" w:cs="Arial"/>
          <w:sz w:val="20"/>
          <w:szCs w:val="20"/>
        </w:rPr>
        <w:t xml:space="preserve">See IMC 0306, </w:t>
      </w:r>
      <w:r w:rsidRPr="00897256">
        <w:rPr>
          <w:rFonts w:ascii="Arial" w:hAnsi="Arial" w:cs="Arial"/>
          <w:sz w:val="20"/>
          <w:szCs w:val="20"/>
        </w:rPr>
        <w:sym w:font="WP TypographicSymbols" w:char="0041"/>
      </w:r>
      <w:r w:rsidRPr="00897256">
        <w:rPr>
          <w:rFonts w:ascii="Arial" w:hAnsi="Arial" w:cs="Arial"/>
          <w:sz w:val="20"/>
          <w:szCs w:val="20"/>
        </w:rPr>
        <w:t>Information Technology Support for the Reactor Oversight Process,</w:t>
      </w:r>
      <w:r w:rsidRPr="00897256">
        <w:rPr>
          <w:rFonts w:ascii="Arial" w:hAnsi="Arial" w:cs="Arial"/>
          <w:sz w:val="20"/>
          <w:szCs w:val="20"/>
        </w:rPr>
        <w:sym w:font="WP TypographicSymbols" w:char="0040"/>
      </w:r>
      <w:r w:rsidRPr="00897256">
        <w:rPr>
          <w:rFonts w:ascii="Arial" w:hAnsi="Arial" w:cs="Arial"/>
          <w:sz w:val="20"/>
          <w:szCs w:val="20"/>
        </w:rPr>
        <w:t xml:space="preserve"> for guidance.  Security-related information is included in the Plant Issues Matrix (PIM) but is not made publically available.</w:t>
      </w:r>
    </w:p>
  </w:footnote>
  <w:footnote w:id="2">
    <w:p w:rsidR="005E64B9" w:rsidRPr="00897256" w:rsidRDefault="005E64B9" w:rsidP="00BA06D2">
      <w:pPr>
        <w:ind w:left="720" w:hanging="720"/>
        <w:rPr>
          <w:sz w:val="20"/>
          <w:szCs w:val="20"/>
        </w:rPr>
      </w:pPr>
      <w:r w:rsidRPr="00897256">
        <w:rPr>
          <w:rStyle w:val="FootnoteReference"/>
          <w:rFonts w:ascii="Arial" w:eastAsiaTheme="minorHAnsi" w:hAnsi="Arial" w:cs="Arial"/>
          <w:sz w:val="20"/>
          <w:szCs w:val="20"/>
        </w:rPr>
        <w:footnoteRef/>
      </w:r>
      <w:r w:rsidRPr="00897256">
        <w:rPr>
          <w:sz w:val="20"/>
          <w:szCs w:val="20"/>
        </w:rPr>
        <w:t xml:space="preserve"> </w:t>
      </w:r>
      <w:r w:rsidRPr="00897256">
        <w:rPr>
          <w:sz w:val="20"/>
          <w:szCs w:val="20"/>
        </w:rPr>
        <w:tab/>
      </w:r>
      <w:r w:rsidRPr="00897256">
        <w:rPr>
          <w:rFonts w:ascii="Arial" w:hAnsi="Arial" w:cs="Arial"/>
          <w:sz w:val="20"/>
          <w:szCs w:val="20"/>
        </w:rPr>
        <w:t>Exceptions include closure of URIs, Licensee Event Reports (LERs), Temporary Instructions, follow-up to an allegation, and Inspection Procedures (IPs) which specifically authorize observations (e.g., IP 71152 Semi-Annual Trend Review Sample)</w:t>
      </w:r>
    </w:p>
  </w:footnote>
  <w:footnote w:id="3">
    <w:p w:rsidR="005E64B9" w:rsidRPr="00897256" w:rsidRDefault="005E64B9" w:rsidP="00BA06D2">
      <w:pPr>
        <w:ind w:left="720" w:hanging="720"/>
        <w:rPr>
          <w:sz w:val="20"/>
          <w:szCs w:val="20"/>
        </w:rPr>
      </w:pPr>
      <w:r w:rsidRPr="00897256">
        <w:rPr>
          <w:rStyle w:val="FootnoteReference"/>
          <w:rFonts w:ascii="Arial" w:eastAsiaTheme="minorHAnsi" w:hAnsi="Arial" w:cs="Arial"/>
          <w:sz w:val="20"/>
          <w:szCs w:val="20"/>
        </w:rPr>
        <w:footnoteRef/>
      </w:r>
      <w:r w:rsidRPr="00897256">
        <w:rPr>
          <w:sz w:val="20"/>
          <w:szCs w:val="20"/>
        </w:rPr>
        <w:t xml:space="preserve"> </w:t>
      </w:r>
      <w:r w:rsidRPr="00897256">
        <w:rPr>
          <w:sz w:val="20"/>
          <w:szCs w:val="20"/>
        </w:rPr>
        <w:tab/>
      </w:r>
      <w:r w:rsidRPr="00897256">
        <w:rPr>
          <w:rFonts w:ascii="Arial" w:hAnsi="Arial" w:cs="Arial"/>
          <w:sz w:val="20"/>
          <w:szCs w:val="20"/>
        </w:rPr>
        <w:t>The Office of Enforcement may track and publish on the public web site in accordance with their internal procedures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activeWritingStyle w:appName="MSWord" w:lang="en-US" w:vendorID="64" w:dllVersion="131078" w:nlCheck="1" w:checkStyle="1"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6A2A"/>
    <w:rsid w:val="00017D44"/>
    <w:rsid w:val="00020D7D"/>
    <w:rsid w:val="00026294"/>
    <w:rsid w:val="00066EAB"/>
    <w:rsid w:val="00071E36"/>
    <w:rsid w:val="000A52F1"/>
    <w:rsid w:val="000B09AF"/>
    <w:rsid w:val="000C504F"/>
    <w:rsid w:val="000D01CF"/>
    <w:rsid w:val="000D659B"/>
    <w:rsid w:val="001142E5"/>
    <w:rsid w:val="00131048"/>
    <w:rsid w:val="00160FBA"/>
    <w:rsid w:val="00166060"/>
    <w:rsid w:val="001710D9"/>
    <w:rsid w:val="00192EDF"/>
    <w:rsid w:val="001A6A98"/>
    <w:rsid w:val="001E653B"/>
    <w:rsid w:val="001F159D"/>
    <w:rsid w:val="001F20B9"/>
    <w:rsid w:val="00200155"/>
    <w:rsid w:val="00222D54"/>
    <w:rsid w:val="00265A51"/>
    <w:rsid w:val="002975A5"/>
    <w:rsid w:val="002C63A6"/>
    <w:rsid w:val="002D2C3B"/>
    <w:rsid w:val="002E1944"/>
    <w:rsid w:val="003358F3"/>
    <w:rsid w:val="003505D7"/>
    <w:rsid w:val="00353A0F"/>
    <w:rsid w:val="003B6D09"/>
    <w:rsid w:val="003E4D93"/>
    <w:rsid w:val="004340A1"/>
    <w:rsid w:val="00486AA7"/>
    <w:rsid w:val="00491FB3"/>
    <w:rsid w:val="004943CF"/>
    <w:rsid w:val="004B45B6"/>
    <w:rsid w:val="004E0ADB"/>
    <w:rsid w:val="004F0AD6"/>
    <w:rsid w:val="00502FC8"/>
    <w:rsid w:val="00525B15"/>
    <w:rsid w:val="0053535E"/>
    <w:rsid w:val="00544F3A"/>
    <w:rsid w:val="005512B8"/>
    <w:rsid w:val="005518BD"/>
    <w:rsid w:val="0056783C"/>
    <w:rsid w:val="005702A6"/>
    <w:rsid w:val="005763D2"/>
    <w:rsid w:val="00577607"/>
    <w:rsid w:val="005A1075"/>
    <w:rsid w:val="005B3AC2"/>
    <w:rsid w:val="005D0069"/>
    <w:rsid w:val="005D2FDC"/>
    <w:rsid w:val="005E64B9"/>
    <w:rsid w:val="00603FF5"/>
    <w:rsid w:val="00614C39"/>
    <w:rsid w:val="006634A5"/>
    <w:rsid w:val="006710B3"/>
    <w:rsid w:val="006714C3"/>
    <w:rsid w:val="00691DB7"/>
    <w:rsid w:val="006B6332"/>
    <w:rsid w:val="006C243F"/>
    <w:rsid w:val="006C2489"/>
    <w:rsid w:val="006C4813"/>
    <w:rsid w:val="006E5CD3"/>
    <w:rsid w:val="0070529C"/>
    <w:rsid w:val="007176DB"/>
    <w:rsid w:val="00740618"/>
    <w:rsid w:val="00741240"/>
    <w:rsid w:val="007501FF"/>
    <w:rsid w:val="00756EF0"/>
    <w:rsid w:val="007A0574"/>
    <w:rsid w:val="007E3B87"/>
    <w:rsid w:val="0080121B"/>
    <w:rsid w:val="00830110"/>
    <w:rsid w:val="00834E67"/>
    <w:rsid w:val="00851A6D"/>
    <w:rsid w:val="008535E6"/>
    <w:rsid w:val="00875C89"/>
    <w:rsid w:val="008835D6"/>
    <w:rsid w:val="00897256"/>
    <w:rsid w:val="008A443B"/>
    <w:rsid w:val="008E35D3"/>
    <w:rsid w:val="00945304"/>
    <w:rsid w:val="00951CDC"/>
    <w:rsid w:val="00957F15"/>
    <w:rsid w:val="00963366"/>
    <w:rsid w:val="00986926"/>
    <w:rsid w:val="009974BA"/>
    <w:rsid w:val="009A27E8"/>
    <w:rsid w:val="009C553A"/>
    <w:rsid w:val="009D0A77"/>
    <w:rsid w:val="009E0600"/>
    <w:rsid w:val="00A04E30"/>
    <w:rsid w:val="00A153F2"/>
    <w:rsid w:val="00A27521"/>
    <w:rsid w:val="00A30F93"/>
    <w:rsid w:val="00A34746"/>
    <w:rsid w:val="00A43D0E"/>
    <w:rsid w:val="00A65763"/>
    <w:rsid w:val="00A831FC"/>
    <w:rsid w:val="00AB4EB0"/>
    <w:rsid w:val="00AC7ADB"/>
    <w:rsid w:val="00AD2F72"/>
    <w:rsid w:val="00B00A83"/>
    <w:rsid w:val="00B04E62"/>
    <w:rsid w:val="00B13381"/>
    <w:rsid w:val="00B25C5C"/>
    <w:rsid w:val="00B4023F"/>
    <w:rsid w:val="00B53CE4"/>
    <w:rsid w:val="00B6392E"/>
    <w:rsid w:val="00B70DF9"/>
    <w:rsid w:val="00B9356B"/>
    <w:rsid w:val="00BA06D2"/>
    <w:rsid w:val="00BA3DF2"/>
    <w:rsid w:val="00BB7AF7"/>
    <w:rsid w:val="00BC729D"/>
    <w:rsid w:val="00C218EA"/>
    <w:rsid w:val="00CA7EEB"/>
    <w:rsid w:val="00CC5D2E"/>
    <w:rsid w:val="00CC7493"/>
    <w:rsid w:val="00CD254E"/>
    <w:rsid w:val="00CD3E36"/>
    <w:rsid w:val="00CE63E8"/>
    <w:rsid w:val="00CE64CE"/>
    <w:rsid w:val="00D27871"/>
    <w:rsid w:val="00D50F40"/>
    <w:rsid w:val="00D64669"/>
    <w:rsid w:val="00D67CD9"/>
    <w:rsid w:val="00D717E9"/>
    <w:rsid w:val="00D76920"/>
    <w:rsid w:val="00D844A7"/>
    <w:rsid w:val="00D858DF"/>
    <w:rsid w:val="00DA1FA3"/>
    <w:rsid w:val="00DB043F"/>
    <w:rsid w:val="00DC000D"/>
    <w:rsid w:val="00DE368E"/>
    <w:rsid w:val="00DE6A2A"/>
    <w:rsid w:val="00E3706C"/>
    <w:rsid w:val="00E961BA"/>
    <w:rsid w:val="00EC69E9"/>
    <w:rsid w:val="00EC799B"/>
    <w:rsid w:val="00ED6499"/>
    <w:rsid w:val="00EF02F0"/>
    <w:rsid w:val="00EF5D8D"/>
    <w:rsid w:val="00F2611C"/>
    <w:rsid w:val="00F6077E"/>
    <w:rsid w:val="00F75710"/>
    <w:rsid w:val="00F91659"/>
    <w:rsid w:val="00FC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c.gov/reading-rm/doc-collections/insp-manual/changenotices/2003/03-021.html" TargetMode="External"/><Relationship Id="rId13" Type="http://schemas.openxmlformats.org/officeDocument/2006/relationships/hyperlink" Target="http://adamswebsearch2.nrc.gov/idmws/ViewDocByAccession.asp?AccessionNumber=ML11356A259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adamswebsearch2.nrc.gov/idmws/ViewDocByAccession.asp?AccessionNumber=ML083380407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adamsxt.nrc.gov/WorkplaceXT/getContent?id=release&amp;vsId=%7B63EA431C-F058-41E1-9613-22147E525431%7D&amp;objectStoreName=Main.__.Library&amp;objectType=documen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damswebsearch2.nrc.gov/idmws/ViewDocByAccession.asp?AccessionNumber=ML0832505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amsxt.nrc.gov/WorkplaceXT/getContent?id=release&amp;vsId=%7B6115807F-F0C4-45A9-B9DF-BF1612384659%7D&amp;objectStoreName=Main.__.Library&amp;objectType=document" TargetMode="External"/><Relationship Id="rId10" Type="http://schemas.openxmlformats.org/officeDocument/2006/relationships/hyperlink" Target="http://adamswebsearch2.nrc.gov/idmws/ViewDocByAccession.asp?AccessionNumber=ML05273049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amswebsearch2.nrc.gov/idmws/ViewDocByAccession.asp?AccessionNumber=ML052700283" TargetMode="External"/><Relationship Id="rId14" Type="http://schemas.openxmlformats.org/officeDocument/2006/relationships/hyperlink" Target="https://nrodrp.nrc.gov/idmws/ViewDocByAccession.asp?AccessionNumber=ML12073A1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 – Inspection Report Documentation Matrix</vt:lpstr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 – Inspection Report Documentation Matrix</dc:title>
  <dc:subject/>
  <dc:creator/>
  <cp:keywords/>
  <dc:description/>
  <cp:lastModifiedBy/>
  <cp:revision>1</cp:revision>
  <cp:lastPrinted>2009-06-04T18:09:00Z</cp:lastPrinted>
  <dcterms:created xsi:type="dcterms:W3CDTF">2012-07-10T14:23:00Z</dcterms:created>
  <dcterms:modified xsi:type="dcterms:W3CDTF">2012-07-10T14:23:00Z</dcterms:modified>
</cp:coreProperties>
</file>