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9FC" w:rsidRPr="00385BB5" w:rsidRDefault="000459FC" w:rsidP="000459FC">
      <w:pPr>
        <w:jc w:val="center"/>
        <w:rPr>
          <w:b/>
          <w:sz w:val="28"/>
          <w:szCs w:val="28"/>
        </w:rPr>
      </w:pPr>
      <w:bookmarkStart w:id="0" w:name="_Toc216073364"/>
      <w:r w:rsidRPr="00385BB5">
        <w:rPr>
          <w:b/>
          <w:sz w:val="28"/>
          <w:szCs w:val="28"/>
        </w:rPr>
        <w:t>Appendix D-3</w:t>
      </w:r>
    </w:p>
    <w:p w:rsidR="000459FC" w:rsidRPr="00385BB5" w:rsidRDefault="000459FC" w:rsidP="000459FC">
      <w:pPr>
        <w:jc w:val="center"/>
        <w:rPr>
          <w:b/>
          <w:sz w:val="28"/>
          <w:szCs w:val="28"/>
        </w:rPr>
      </w:pPr>
    </w:p>
    <w:p w:rsidR="000459FC" w:rsidRPr="00385BB5" w:rsidRDefault="000459FC" w:rsidP="000459FC">
      <w:pPr>
        <w:jc w:val="center"/>
        <w:rPr>
          <w:b/>
          <w:sz w:val="28"/>
          <w:szCs w:val="28"/>
        </w:rPr>
      </w:pPr>
      <w:r w:rsidRPr="00385BB5">
        <w:rPr>
          <w:b/>
          <w:sz w:val="28"/>
          <w:szCs w:val="28"/>
        </w:rPr>
        <w:t>Fire Protection</w:t>
      </w:r>
    </w:p>
    <w:p w:rsidR="000459FC" w:rsidRPr="00385BB5" w:rsidRDefault="000459FC" w:rsidP="000459FC">
      <w:pPr>
        <w:jc w:val="center"/>
        <w:rPr>
          <w:b/>
          <w:sz w:val="28"/>
          <w:szCs w:val="28"/>
        </w:rPr>
      </w:pPr>
      <w:r w:rsidRPr="00385BB5">
        <w:rPr>
          <w:b/>
          <w:sz w:val="28"/>
          <w:szCs w:val="28"/>
        </w:rPr>
        <w:t>Advanced-Level Training</w:t>
      </w:r>
    </w:p>
    <w:p w:rsidR="000459FC" w:rsidRDefault="000459FC" w:rsidP="000459FC">
      <w:pPr>
        <w:jc w:val="center"/>
        <w:rPr>
          <w:b/>
          <w:sz w:val="32"/>
          <w:szCs w:val="32"/>
        </w:rPr>
        <w:sectPr w:rsidR="000459FC" w:rsidSect="00385BB5">
          <w:footerReference w:type="even" r:id="rId8"/>
          <w:footerReference w:type="default" r:id="rId9"/>
          <w:footerReference w:type="first" r:id="rId10"/>
          <w:type w:val="continuous"/>
          <w:pgSz w:w="12240" w:h="15840" w:code="1"/>
          <w:pgMar w:top="1440" w:right="1440" w:bottom="1440" w:left="1440" w:header="1080" w:footer="720" w:gutter="0"/>
          <w:cols w:space="720"/>
          <w:vAlign w:val="center"/>
          <w:titlePg/>
          <w:docGrid w:linePitch="360"/>
        </w:sectPr>
      </w:pPr>
    </w:p>
    <w:p w:rsidR="000459FC" w:rsidRDefault="000459FC" w:rsidP="000459FC">
      <w:pPr>
        <w:jc w:val="center"/>
        <w:rPr>
          <w:b/>
        </w:rPr>
      </w:pPr>
      <w:r w:rsidRPr="00411EA6">
        <w:rPr>
          <w:b/>
        </w:rPr>
        <w:lastRenderedPageBreak/>
        <w:t>Contents</w:t>
      </w:r>
    </w:p>
    <w:p w:rsidR="000459FC" w:rsidRDefault="000459FC" w:rsidP="000459FC">
      <w:pPr>
        <w:pStyle w:val="TOC1"/>
      </w:pPr>
    </w:p>
    <w:p w:rsidR="000459FC" w:rsidRPr="00385BB5" w:rsidRDefault="00D535E5" w:rsidP="000459FC">
      <w:pPr>
        <w:pStyle w:val="TOC1"/>
        <w:tabs>
          <w:tab w:val="right" w:leader="dot" w:pos="9350"/>
        </w:tabs>
        <w:rPr>
          <w:rFonts w:cs="Arial"/>
          <w:b/>
          <w:bCs w:val="0"/>
          <w:noProof/>
          <w:szCs w:val="24"/>
        </w:rPr>
      </w:pPr>
      <w:r w:rsidRPr="00385BB5">
        <w:rPr>
          <w:rFonts w:cs="Arial"/>
          <w:b/>
          <w:bCs w:val="0"/>
          <w:noProof/>
          <w:szCs w:val="24"/>
        </w:rPr>
        <w:fldChar w:fldCharType="begin"/>
      </w:r>
      <w:r w:rsidR="000459FC" w:rsidRPr="00385BB5">
        <w:rPr>
          <w:rFonts w:cs="Arial"/>
          <w:b/>
          <w:bCs w:val="0"/>
          <w:noProof/>
          <w:szCs w:val="24"/>
        </w:rPr>
        <w:instrText xml:space="preserve"> TOC \o "1-2" \f \u </w:instrText>
      </w:r>
      <w:r w:rsidRPr="00385BB5">
        <w:rPr>
          <w:rFonts w:cs="Arial"/>
          <w:b/>
          <w:bCs w:val="0"/>
          <w:noProof/>
          <w:szCs w:val="24"/>
        </w:rPr>
        <w:fldChar w:fldCharType="separate"/>
      </w:r>
      <w:r w:rsidR="000459FC" w:rsidRPr="00385BB5">
        <w:rPr>
          <w:rFonts w:cs="Arial"/>
          <w:noProof/>
          <w:szCs w:val="24"/>
        </w:rPr>
        <w:t>Introduction</w:t>
      </w:r>
      <w:r w:rsidR="000459FC" w:rsidRPr="00385BB5">
        <w:rPr>
          <w:rFonts w:cs="Arial"/>
          <w:noProof/>
          <w:szCs w:val="24"/>
        </w:rPr>
        <w:tab/>
        <w:t>D3-</w:t>
      </w:r>
      <w:r w:rsidRPr="00385BB5">
        <w:rPr>
          <w:rFonts w:cs="Arial"/>
          <w:noProof/>
          <w:szCs w:val="24"/>
        </w:rPr>
        <w:fldChar w:fldCharType="begin"/>
      </w:r>
      <w:r w:rsidR="000459FC" w:rsidRPr="00385BB5">
        <w:rPr>
          <w:rFonts w:cs="Arial"/>
          <w:noProof/>
          <w:szCs w:val="24"/>
        </w:rPr>
        <w:instrText xml:space="preserve"> PAGEREF _Toc233768994 \h </w:instrText>
      </w:r>
      <w:r w:rsidRPr="00385BB5">
        <w:rPr>
          <w:rFonts w:cs="Arial"/>
          <w:noProof/>
          <w:szCs w:val="24"/>
        </w:rPr>
      </w:r>
      <w:r w:rsidRPr="00385BB5">
        <w:rPr>
          <w:rFonts w:cs="Arial"/>
          <w:noProof/>
          <w:szCs w:val="24"/>
        </w:rPr>
        <w:fldChar w:fldCharType="separate"/>
      </w:r>
      <w:r w:rsidR="00403431" w:rsidRPr="00385BB5">
        <w:rPr>
          <w:rFonts w:cs="Arial"/>
          <w:noProof/>
          <w:szCs w:val="24"/>
        </w:rPr>
        <w:t>3</w:t>
      </w:r>
      <w:r w:rsidRPr="00385BB5">
        <w:rPr>
          <w:rFonts w:cs="Arial"/>
          <w:noProof/>
          <w:szCs w:val="24"/>
        </w:rPr>
        <w:fldChar w:fldCharType="end"/>
      </w:r>
    </w:p>
    <w:p w:rsidR="000459FC" w:rsidRPr="00385BB5" w:rsidRDefault="000459FC" w:rsidP="000459FC">
      <w:pPr>
        <w:pStyle w:val="TOC1"/>
        <w:tabs>
          <w:tab w:val="right" w:leader="dot" w:pos="9350"/>
        </w:tabs>
        <w:rPr>
          <w:rFonts w:cs="Arial"/>
          <w:b/>
          <w:bCs w:val="0"/>
          <w:noProof/>
          <w:szCs w:val="24"/>
        </w:rPr>
      </w:pPr>
      <w:r w:rsidRPr="00385BB5">
        <w:rPr>
          <w:rFonts w:cs="Arial"/>
          <w:noProof/>
          <w:szCs w:val="24"/>
        </w:rPr>
        <w:t>Objectives of Advanced-Level Training</w:t>
      </w:r>
      <w:r w:rsidRPr="00385BB5">
        <w:rPr>
          <w:rFonts w:cs="Arial"/>
          <w:noProof/>
          <w:szCs w:val="24"/>
        </w:rPr>
        <w:tab/>
        <w:t>D3-</w:t>
      </w:r>
      <w:r w:rsidR="00D535E5" w:rsidRPr="00385BB5">
        <w:rPr>
          <w:rFonts w:cs="Arial"/>
          <w:noProof/>
          <w:szCs w:val="24"/>
        </w:rPr>
        <w:fldChar w:fldCharType="begin"/>
      </w:r>
      <w:r w:rsidRPr="00385BB5">
        <w:rPr>
          <w:rFonts w:cs="Arial"/>
          <w:noProof/>
          <w:szCs w:val="24"/>
        </w:rPr>
        <w:instrText xml:space="preserve"> PAGEREF _Toc233768995 \h </w:instrText>
      </w:r>
      <w:r w:rsidR="00D535E5" w:rsidRPr="00385BB5">
        <w:rPr>
          <w:rFonts w:cs="Arial"/>
          <w:noProof/>
          <w:szCs w:val="24"/>
        </w:rPr>
      </w:r>
      <w:r w:rsidR="00D535E5" w:rsidRPr="00385BB5">
        <w:rPr>
          <w:rFonts w:cs="Arial"/>
          <w:noProof/>
          <w:szCs w:val="24"/>
        </w:rPr>
        <w:fldChar w:fldCharType="separate"/>
      </w:r>
      <w:r w:rsidR="00403431" w:rsidRPr="00385BB5">
        <w:rPr>
          <w:rFonts w:cs="Arial"/>
          <w:noProof/>
          <w:szCs w:val="24"/>
        </w:rPr>
        <w:t>3</w:t>
      </w:r>
      <w:r w:rsidR="00D535E5" w:rsidRPr="00385BB5">
        <w:rPr>
          <w:rFonts w:cs="Arial"/>
          <w:noProof/>
          <w:szCs w:val="24"/>
        </w:rPr>
        <w:fldChar w:fldCharType="end"/>
      </w:r>
    </w:p>
    <w:p w:rsidR="000459FC" w:rsidRPr="00385BB5" w:rsidRDefault="000459FC" w:rsidP="000459FC">
      <w:pPr>
        <w:pStyle w:val="TOC1"/>
        <w:tabs>
          <w:tab w:val="right" w:leader="dot" w:pos="9350"/>
        </w:tabs>
        <w:rPr>
          <w:rFonts w:cs="Arial"/>
          <w:b/>
          <w:bCs w:val="0"/>
          <w:noProof/>
          <w:szCs w:val="24"/>
        </w:rPr>
      </w:pPr>
      <w:r w:rsidRPr="00385BB5">
        <w:rPr>
          <w:rFonts w:cs="Arial"/>
          <w:noProof/>
          <w:szCs w:val="24"/>
        </w:rPr>
        <w:t>Required Training Courses:</w:t>
      </w:r>
      <w:r w:rsidRPr="00385BB5">
        <w:rPr>
          <w:rFonts w:cs="Arial"/>
          <w:noProof/>
          <w:szCs w:val="24"/>
        </w:rPr>
        <w:tab/>
        <w:t>D3-</w:t>
      </w:r>
      <w:r w:rsidR="00D535E5" w:rsidRPr="00385BB5">
        <w:rPr>
          <w:rFonts w:cs="Arial"/>
          <w:noProof/>
          <w:szCs w:val="24"/>
        </w:rPr>
        <w:fldChar w:fldCharType="begin"/>
      </w:r>
      <w:r w:rsidRPr="00385BB5">
        <w:rPr>
          <w:rFonts w:cs="Arial"/>
          <w:noProof/>
          <w:szCs w:val="24"/>
        </w:rPr>
        <w:instrText xml:space="preserve"> PAGEREF _Toc233768996 \h </w:instrText>
      </w:r>
      <w:r w:rsidR="00D535E5" w:rsidRPr="00385BB5">
        <w:rPr>
          <w:rFonts w:cs="Arial"/>
          <w:noProof/>
          <w:szCs w:val="24"/>
        </w:rPr>
      </w:r>
      <w:r w:rsidR="00D535E5" w:rsidRPr="00385BB5">
        <w:rPr>
          <w:rFonts w:cs="Arial"/>
          <w:noProof/>
          <w:szCs w:val="24"/>
        </w:rPr>
        <w:fldChar w:fldCharType="separate"/>
      </w:r>
      <w:r w:rsidR="00403431" w:rsidRPr="00385BB5">
        <w:rPr>
          <w:rFonts w:cs="Arial"/>
          <w:noProof/>
          <w:szCs w:val="24"/>
        </w:rPr>
        <w:t>3</w:t>
      </w:r>
      <w:r w:rsidR="00D535E5" w:rsidRPr="00385BB5">
        <w:rPr>
          <w:rFonts w:cs="Arial"/>
          <w:noProof/>
          <w:szCs w:val="24"/>
        </w:rPr>
        <w:fldChar w:fldCharType="end"/>
      </w:r>
    </w:p>
    <w:p w:rsidR="000459FC" w:rsidRPr="00385BB5" w:rsidRDefault="000459FC" w:rsidP="000459FC">
      <w:pPr>
        <w:pStyle w:val="TOC1"/>
        <w:tabs>
          <w:tab w:val="right" w:leader="dot" w:pos="9350"/>
        </w:tabs>
        <w:rPr>
          <w:rFonts w:cs="Arial"/>
          <w:b/>
          <w:bCs w:val="0"/>
          <w:noProof/>
          <w:szCs w:val="24"/>
        </w:rPr>
      </w:pPr>
      <w:r w:rsidRPr="00385BB5">
        <w:rPr>
          <w:rFonts w:cs="Arial"/>
          <w:noProof/>
          <w:szCs w:val="24"/>
        </w:rPr>
        <w:t>Fire Protection Inspector On-the-Job Training Activity</w:t>
      </w:r>
      <w:r w:rsidRPr="00385BB5">
        <w:rPr>
          <w:rFonts w:cs="Arial"/>
          <w:noProof/>
          <w:szCs w:val="24"/>
        </w:rPr>
        <w:tab/>
        <w:t>D3-</w:t>
      </w:r>
      <w:r w:rsidR="00D535E5" w:rsidRPr="00385BB5">
        <w:rPr>
          <w:rFonts w:cs="Arial"/>
          <w:noProof/>
          <w:szCs w:val="24"/>
        </w:rPr>
        <w:fldChar w:fldCharType="begin"/>
      </w:r>
      <w:r w:rsidRPr="00385BB5">
        <w:rPr>
          <w:rFonts w:cs="Arial"/>
          <w:noProof/>
          <w:szCs w:val="24"/>
        </w:rPr>
        <w:instrText xml:space="preserve"> PAGEREF _Toc233768997 \h </w:instrText>
      </w:r>
      <w:r w:rsidR="00D535E5" w:rsidRPr="00385BB5">
        <w:rPr>
          <w:rFonts w:cs="Arial"/>
          <w:noProof/>
          <w:szCs w:val="24"/>
        </w:rPr>
      </w:r>
      <w:r w:rsidR="00D535E5" w:rsidRPr="00385BB5">
        <w:rPr>
          <w:rFonts w:cs="Arial"/>
          <w:noProof/>
          <w:szCs w:val="24"/>
        </w:rPr>
        <w:fldChar w:fldCharType="separate"/>
      </w:r>
      <w:r w:rsidR="00403431" w:rsidRPr="00385BB5">
        <w:rPr>
          <w:rFonts w:cs="Arial"/>
          <w:noProof/>
          <w:szCs w:val="24"/>
        </w:rPr>
        <w:t>5</w:t>
      </w:r>
      <w:r w:rsidR="00D535E5" w:rsidRPr="00385BB5">
        <w:rPr>
          <w:rFonts w:cs="Arial"/>
          <w:noProof/>
          <w:szCs w:val="24"/>
        </w:rPr>
        <w:fldChar w:fldCharType="end"/>
      </w:r>
    </w:p>
    <w:p w:rsidR="000459FC" w:rsidRPr="00385BB5" w:rsidRDefault="000459FC" w:rsidP="000459FC">
      <w:pPr>
        <w:pStyle w:val="TOC2"/>
      </w:pPr>
      <w:r w:rsidRPr="00385BB5">
        <w:t>(OJT-FP-1) Fire Protection Inspection</w:t>
      </w:r>
      <w:r w:rsidRPr="00385BB5">
        <w:tab/>
        <w:t>D3-</w:t>
      </w:r>
      <w:r w:rsidR="00D535E5" w:rsidRPr="00385BB5">
        <w:fldChar w:fldCharType="begin"/>
      </w:r>
      <w:r w:rsidRPr="00385BB5">
        <w:instrText xml:space="preserve"> PAGEREF _Toc233768998 \h </w:instrText>
      </w:r>
      <w:r w:rsidR="00D535E5" w:rsidRPr="00385BB5">
        <w:fldChar w:fldCharType="separate"/>
      </w:r>
      <w:r w:rsidR="00403431" w:rsidRPr="00385BB5">
        <w:t>6</w:t>
      </w:r>
      <w:r w:rsidR="00D535E5" w:rsidRPr="00385BB5">
        <w:fldChar w:fldCharType="end"/>
      </w:r>
    </w:p>
    <w:p w:rsidR="000459FC" w:rsidRPr="00385BB5" w:rsidRDefault="000459FC" w:rsidP="000459FC">
      <w:pPr>
        <w:pStyle w:val="TOC1"/>
        <w:tabs>
          <w:tab w:val="right" w:leader="dot" w:pos="9350"/>
        </w:tabs>
        <w:rPr>
          <w:rFonts w:cs="Arial"/>
          <w:b/>
          <w:bCs w:val="0"/>
          <w:noProof/>
          <w:szCs w:val="24"/>
        </w:rPr>
      </w:pPr>
      <w:r w:rsidRPr="00385BB5">
        <w:rPr>
          <w:rFonts w:cs="Arial"/>
          <w:noProof/>
          <w:szCs w:val="24"/>
        </w:rPr>
        <w:t>Fire Protection Inspector Advanced-Level Signature Card</w:t>
      </w:r>
      <w:r w:rsidRPr="00385BB5">
        <w:rPr>
          <w:rFonts w:cs="Arial"/>
          <w:noProof/>
          <w:szCs w:val="24"/>
        </w:rPr>
        <w:tab/>
        <w:t>D3-</w:t>
      </w:r>
      <w:r w:rsidR="00D535E5" w:rsidRPr="00385BB5">
        <w:rPr>
          <w:rFonts w:cs="Arial"/>
          <w:noProof/>
          <w:szCs w:val="24"/>
        </w:rPr>
        <w:fldChar w:fldCharType="begin"/>
      </w:r>
      <w:r w:rsidRPr="00385BB5">
        <w:rPr>
          <w:rFonts w:cs="Arial"/>
          <w:noProof/>
          <w:szCs w:val="24"/>
        </w:rPr>
        <w:instrText xml:space="preserve"> PAGEREF _Toc233768999 \h </w:instrText>
      </w:r>
      <w:r w:rsidR="00D535E5" w:rsidRPr="00385BB5">
        <w:rPr>
          <w:rFonts w:cs="Arial"/>
          <w:noProof/>
          <w:szCs w:val="24"/>
        </w:rPr>
      </w:r>
      <w:r w:rsidR="00D535E5" w:rsidRPr="00385BB5">
        <w:rPr>
          <w:rFonts w:cs="Arial"/>
          <w:noProof/>
          <w:szCs w:val="24"/>
        </w:rPr>
        <w:fldChar w:fldCharType="separate"/>
      </w:r>
      <w:r w:rsidR="00403431" w:rsidRPr="00385BB5">
        <w:rPr>
          <w:rFonts w:cs="Arial"/>
          <w:noProof/>
          <w:szCs w:val="24"/>
        </w:rPr>
        <w:t>7</w:t>
      </w:r>
      <w:r w:rsidR="00D535E5" w:rsidRPr="00385BB5">
        <w:rPr>
          <w:rFonts w:cs="Arial"/>
          <w:noProof/>
          <w:szCs w:val="24"/>
        </w:rPr>
        <w:fldChar w:fldCharType="end"/>
      </w:r>
    </w:p>
    <w:p w:rsidR="000459FC" w:rsidRPr="00385BB5" w:rsidRDefault="000459FC" w:rsidP="000459FC">
      <w:pPr>
        <w:pStyle w:val="TOC1"/>
        <w:tabs>
          <w:tab w:val="right" w:leader="dot" w:pos="9350"/>
        </w:tabs>
        <w:rPr>
          <w:rFonts w:cs="Arial"/>
          <w:b/>
          <w:bCs w:val="0"/>
          <w:noProof/>
          <w:szCs w:val="24"/>
        </w:rPr>
      </w:pPr>
      <w:r w:rsidRPr="00385BB5">
        <w:rPr>
          <w:rFonts w:cs="Arial"/>
          <w:noProof/>
          <w:szCs w:val="24"/>
        </w:rPr>
        <w:t>Form 1:  Fire Protection Inspector Advanced-Level Equivalency Justification</w:t>
      </w:r>
      <w:r w:rsidRPr="00385BB5">
        <w:rPr>
          <w:rFonts w:cs="Arial"/>
          <w:noProof/>
          <w:szCs w:val="24"/>
        </w:rPr>
        <w:tab/>
        <w:t>D3-</w:t>
      </w:r>
      <w:r w:rsidR="00D535E5" w:rsidRPr="00385BB5">
        <w:rPr>
          <w:rFonts w:cs="Arial"/>
          <w:noProof/>
          <w:szCs w:val="24"/>
        </w:rPr>
        <w:fldChar w:fldCharType="begin"/>
      </w:r>
      <w:r w:rsidRPr="00385BB5">
        <w:rPr>
          <w:rFonts w:cs="Arial"/>
          <w:noProof/>
          <w:szCs w:val="24"/>
        </w:rPr>
        <w:instrText xml:space="preserve"> PAGEREF _Toc233769000 \h </w:instrText>
      </w:r>
      <w:r w:rsidR="00D535E5" w:rsidRPr="00385BB5">
        <w:rPr>
          <w:rFonts w:cs="Arial"/>
          <w:noProof/>
          <w:szCs w:val="24"/>
        </w:rPr>
      </w:r>
      <w:r w:rsidR="00D535E5" w:rsidRPr="00385BB5">
        <w:rPr>
          <w:rFonts w:cs="Arial"/>
          <w:noProof/>
          <w:szCs w:val="24"/>
        </w:rPr>
        <w:fldChar w:fldCharType="separate"/>
      </w:r>
      <w:r w:rsidR="00403431" w:rsidRPr="00385BB5">
        <w:rPr>
          <w:rFonts w:cs="Arial"/>
          <w:noProof/>
          <w:szCs w:val="24"/>
        </w:rPr>
        <w:t>8</w:t>
      </w:r>
      <w:r w:rsidR="00D535E5" w:rsidRPr="00385BB5">
        <w:rPr>
          <w:rFonts w:cs="Arial"/>
          <w:noProof/>
          <w:szCs w:val="24"/>
        </w:rPr>
        <w:fldChar w:fldCharType="end"/>
      </w:r>
    </w:p>
    <w:p w:rsidR="000459FC" w:rsidRPr="00385BB5" w:rsidRDefault="000459FC" w:rsidP="000459FC">
      <w:pPr>
        <w:pStyle w:val="TOC1"/>
        <w:tabs>
          <w:tab w:val="right" w:leader="dot" w:pos="9350"/>
        </w:tabs>
        <w:rPr>
          <w:rFonts w:cs="Arial"/>
          <w:b/>
          <w:bCs w:val="0"/>
          <w:noProof/>
          <w:szCs w:val="24"/>
        </w:rPr>
      </w:pPr>
      <w:r w:rsidRPr="00385BB5">
        <w:rPr>
          <w:rFonts w:cs="Arial"/>
          <w:noProof/>
          <w:szCs w:val="24"/>
        </w:rPr>
        <w:t>Revision History Sheet for IMC 1245, Appendix D-3</w:t>
      </w:r>
      <w:r w:rsidRPr="00385BB5">
        <w:rPr>
          <w:rFonts w:cs="Arial"/>
          <w:noProof/>
          <w:szCs w:val="24"/>
        </w:rPr>
        <w:tab/>
        <w:t>D3-</w:t>
      </w:r>
      <w:r w:rsidR="00D535E5" w:rsidRPr="00385BB5">
        <w:rPr>
          <w:rFonts w:cs="Arial"/>
          <w:noProof/>
          <w:szCs w:val="24"/>
        </w:rPr>
        <w:fldChar w:fldCharType="begin"/>
      </w:r>
      <w:r w:rsidRPr="00385BB5">
        <w:rPr>
          <w:rFonts w:cs="Arial"/>
          <w:noProof/>
          <w:szCs w:val="24"/>
        </w:rPr>
        <w:instrText xml:space="preserve"> PAGEREF _Toc233769001 \h </w:instrText>
      </w:r>
      <w:r w:rsidR="00D535E5" w:rsidRPr="00385BB5">
        <w:rPr>
          <w:rFonts w:cs="Arial"/>
          <w:noProof/>
          <w:szCs w:val="24"/>
        </w:rPr>
      </w:r>
      <w:r w:rsidR="00D535E5" w:rsidRPr="00385BB5">
        <w:rPr>
          <w:rFonts w:cs="Arial"/>
          <w:noProof/>
          <w:szCs w:val="24"/>
        </w:rPr>
        <w:fldChar w:fldCharType="separate"/>
      </w:r>
      <w:r w:rsidR="00403431" w:rsidRPr="00385BB5">
        <w:rPr>
          <w:rFonts w:cs="Arial"/>
          <w:noProof/>
          <w:szCs w:val="24"/>
        </w:rPr>
        <w:t>9</w:t>
      </w:r>
      <w:r w:rsidR="00D535E5" w:rsidRPr="00385BB5">
        <w:rPr>
          <w:rFonts w:cs="Arial"/>
          <w:noProof/>
          <w:szCs w:val="24"/>
        </w:rPr>
        <w:fldChar w:fldCharType="end"/>
      </w:r>
    </w:p>
    <w:p w:rsidR="000459FC" w:rsidRPr="00B634E9" w:rsidRDefault="00D535E5" w:rsidP="000459FC">
      <w:r w:rsidRPr="00385BB5">
        <w:rPr>
          <w:rFonts w:cs="Arial"/>
          <w:b/>
          <w:bCs/>
          <w:noProof/>
          <w:szCs w:val="24"/>
        </w:rPr>
        <w:fldChar w:fldCharType="end"/>
      </w:r>
      <w:r w:rsidR="000459FC" w:rsidRPr="00E04957">
        <w:br w:type="page"/>
      </w:r>
      <w:bookmarkStart w:id="1" w:name="_Toc216073365"/>
      <w:bookmarkStart w:id="2" w:name="_Toc233767157"/>
      <w:bookmarkEnd w:id="0"/>
    </w:p>
    <w:p w:rsidR="000459FC" w:rsidRPr="007D309A" w:rsidRDefault="000459FC" w:rsidP="000459FC">
      <w:pPr>
        <w:pStyle w:val="Heading1"/>
        <w:rPr>
          <w:sz w:val="22"/>
          <w:szCs w:val="22"/>
        </w:rPr>
      </w:pPr>
      <w:bookmarkStart w:id="3" w:name="_Toc233768354"/>
      <w:bookmarkStart w:id="4" w:name="_Toc233768994"/>
      <w:r w:rsidRPr="007D309A">
        <w:rPr>
          <w:sz w:val="22"/>
          <w:szCs w:val="22"/>
        </w:rPr>
        <w:lastRenderedPageBreak/>
        <w:t>Introduction</w:t>
      </w:r>
      <w:bookmarkEnd w:id="1"/>
      <w:bookmarkEnd w:id="2"/>
      <w:bookmarkEnd w:id="3"/>
      <w:bookmarkEnd w:id="4"/>
    </w:p>
    <w:p w:rsidR="000459FC" w:rsidRPr="007D309A" w:rsidRDefault="000459FC" w:rsidP="000459FC">
      <w:pPr>
        <w:rPr>
          <w:sz w:val="22"/>
          <w:szCs w:val="22"/>
        </w:rPr>
      </w:pPr>
    </w:p>
    <w:p w:rsidR="000459FC" w:rsidRPr="007D309A" w:rsidRDefault="000459FC" w:rsidP="000459FC">
      <w:pPr>
        <w:rPr>
          <w:sz w:val="22"/>
          <w:szCs w:val="22"/>
        </w:rPr>
      </w:pPr>
      <w:r w:rsidRPr="007D309A">
        <w:rPr>
          <w:sz w:val="22"/>
          <w:szCs w:val="22"/>
        </w:rPr>
        <w:t xml:space="preserve">Completion of </w:t>
      </w:r>
      <w:r>
        <w:rPr>
          <w:sz w:val="22"/>
          <w:szCs w:val="22"/>
        </w:rPr>
        <w:t>Appendix C-7, “</w:t>
      </w:r>
      <w:r w:rsidRPr="007D309A">
        <w:rPr>
          <w:sz w:val="22"/>
          <w:szCs w:val="22"/>
        </w:rPr>
        <w:t>Fire Protection Inspector Technical Proficiency Training and Qualification Journal</w:t>
      </w:r>
      <w:r>
        <w:rPr>
          <w:sz w:val="22"/>
          <w:szCs w:val="22"/>
        </w:rPr>
        <w:t>,” to Inspection Manual Chapter 1245, “Qualification Program for Operating Reactor Programs,”</w:t>
      </w:r>
      <w:r w:rsidRPr="007D309A">
        <w:rPr>
          <w:sz w:val="22"/>
          <w:szCs w:val="22"/>
        </w:rPr>
        <w:t xml:space="preserve"> is strongly recommended before beginning activities or courses in this advanced-level training.  You may complete the </w:t>
      </w:r>
      <w:r>
        <w:rPr>
          <w:sz w:val="22"/>
          <w:szCs w:val="22"/>
        </w:rPr>
        <w:t>g</w:t>
      </w:r>
      <w:r w:rsidRPr="007D309A">
        <w:rPr>
          <w:sz w:val="22"/>
          <w:szCs w:val="22"/>
        </w:rPr>
        <w:t xml:space="preserve">eneral </w:t>
      </w:r>
      <w:r>
        <w:rPr>
          <w:sz w:val="22"/>
          <w:szCs w:val="22"/>
        </w:rPr>
        <w:t>p</w:t>
      </w:r>
      <w:r w:rsidRPr="007D309A">
        <w:rPr>
          <w:sz w:val="22"/>
          <w:szCs w:val="22"/>
        </w:rPr>
        <w:t>roficiency requirements contained in Appendix</w:t>
      </w:r>
      <w:r>
        <w:rPr>
          <w:sz w:val="22"/>
          <w:szCs w:val="22"/>
        </w:rPr>
        <w:t> </w:t>
      </w:r>
      <w:r w:rsidRPr="007D309A">
        <w:rPr>
          <w:sz w:val="22"/>
          <w:szCs w:val="22"/>
        </w:rPr>
        <w:t>B</w:t>
      </w:r>
      <w:r>
        <w:rPr>
          <w:sz w:val="22"/>
          <w:szCs w:val="22"/>
        </w:rPr>
        <w:t>, “</w:t>
      </w:r>
      <w:r w:rsidRPr="007D309A">
        <w:rPr>
          <w:sz w:val="22"/>
          <w:szCs w:val="22"/>
        </w:rPr>
        <w:t>General Proficiency-Level Training and Qualification Journal</w:t>
      </w:r>
      <w:r>
        <w:rPr>
          <w:sz w:val="22"/>
          <w:szCs w:val="22"/>
        </w:rPr>
        <w:t>,”</w:t>
      </w:r>
      <w:r w:rsidRPr="007D309A">
        <w:rPr>
          <w:sz w:val="22"/>
          <w:szCs w:val="22"/>
        </w:rPr>
        <w:t xml:space="preserve"> and the </w:t>
      </w:r>
      <w:r>
        <w:rPr>
          <w:sz w:val="22"/>
          <w:szCs w:val="22"/>
        </w:rPr>
        <w:t>t</w:t>
      </w:r>
      <w:r w:rsidRPr="007D309A">
        <w:rPr>
          <w:sz w:val="22"/>
          <w:szCs w:val="22"/>
        </w:rPr>
        <w:t xml:space="preserve">echnical </w:t>
      </w:r>
      <w:r>
        <w:rPr>
          <w:sz w:val="22"/>
          <w:szCs w:val="22"/>
        </w:rPr>
        <w:t>p</w:t>
      </w:r>
      <w:r w:rsidRPr="007D309A">
        <w:rPr>
          <w:sz w:val="22"/>
          <w:szCs w:val="22"/>
        </w:rPr>
        <w:t xml:space="preserve">roficiency requirements in </w:t>
      </w:r>
      <w:r>
        <w:rPr>
          <w:sz w:val="22"/>
          <w:szCs w:val="22"/>
        </w:rPr>
        <w:t>Appendix </w:t>
      </w:r>
      <w:r w:rsidRPr="007D309A">
        <w:rPr>
          <w:sz w:val="22"/>
          <w:szCs w:val="22"/>
        </w:rPr>
        <w:t xml:space="preserve">C-7 together with requirements in this training standard.  The courses and the </w:t>
      </w:r>
      <w:r>
        <w:rPr>
          <w:sz w:val="22"/>
          <w:szCs w:val="22"/>
        </w:rPr>
        <w:t>on-the-job training</w:t>
      </w:r>
      <w:r w:rsidRPr="007D309A">
        <w:rPr>
          <w:sz w:val="22"/>
          <w:szCs w:val="22"/>
        </w:rPr>
        <w:t xml:space="preserve"> activity listed in this standard are voluntary and are not required for certification as a </w:t>
      </w:r>
      <w:r>
        <w:rPr>
          <w:sz w:val="22"/>
          <w:szCs w:val="22"/>
        </w:rPr>
        <w:t xml:space="preserve">U.S. Nuclear Regulatory Commission (NRC) </w:t>
      </w:r>
      <w:r w:rsidRPr="007D309A">
        <w:rPr>
          <w:sz w:val="22"/>
          <w:szCs w:val="22"/>
        </w:rPr>
        <w:t xml:space="preserve">fire protection inspector.  </w:t>
      </w:r>
    </w:p>
    <w:p w:rsidR="000459FC" w:rsidRPr="007D309A" w:rsidRDefault="000459FC" w:rsidP="000459FC">
      <w:pPr>
        <w:rPr>
          <w:sz w:val="22"/>
          <w:szCs w:val="22"/>
        </w:rPr>
      </w:pPr>
    </w:p>
    <w:p w:rsidR="000459FC" w:rsidRPr="007D309A" w:rsidRDefault="000459FC" w:rsidP="000459FC">
      <w:pPr>
        <w:pStyle w:val="Heading1"/>
        <w:rPr>
          <w:sz w:val="22"/>
          <w:szCs w:val="22"/>
        </w:rPr>
      </w:pPr>
      <w:bookmarkStart w:id="5" w:name="_Toc233767158"/>
      <w:bookmarkStart w:id="6" w:name="_Toc233768355"/>
      <w:bookmarkStart w:id="7" w:name="_Toc233768995"/>
      <w:r w:rsidRPr="007D309A">
        <w:rPr>
          <w:sz w:val="22"/>
          <w:szCs w:val="22"/>
        </w:rPr>
        <w:t>Objectives of Advanced-Level Training</w:t>
      </w:r>
      <w:bookmarkEnd w:id="5"/>
      <w:bookmarkEnd w:id="6"/>
      <w:bookmarkEnd w:id="7"/>
    </w:p>
    <w:p w:rsidR="000459FC" w:rsidRPr="007D309A" w:rsidRDefault="000459FC" w:rsidP="000459FC">
      <w:pPr>
        <w:rPr>
          <w:sz w:val="22"/>
          <w:szCs w:val="22"/>
        </w:rPr>
      </w:pPr>
    </w:p>
    <w:p w:rsidR="000459FC" w:rsidRPr="007D309A" w:rsidRDefault="000459FC" w:rsidP="000459FC">
      <w:pPr>
        <w:rPr>
          <w:sz w:val="22"/>
          <w:szCs w:val="22"/>
        </w:rPr>
      </w:pPr>
      <w:r w:rsidRPr="007D309A">
        <w:rPr>
          <w:sz w:val="22"/>
          <w:szCs w:val="22"/>
        </w:rPr>
        <w:t>The objective of this new training standard is to provide advanced-level training in fire protection and to assist inspectors in prepar</w:t>
      </w:r>
      <w:r>
        <w:rPr>
          <w:sz w:val="22"/>
          <w:szCs w:val="22"/>
        </w:rPr>
        <w:t>ing</w:t>
      </w:r>
      <w:r w:rsidRPr="007D309A">
        <w:rPr>
          <w:sz w:val="22"/>
          <w:szCs w:val="22"/>
        </w:rPr>
        <w:t xml:space="preserve"> to evaluate reactor facilities that have transitioned to National Fire Protection Association (NFPA) 805</w:t>
      </w:r>
      <w:r>
        <w:rPr>
          <w:sz w:val="22"/>
          <w:szCs w:val="22"/>
        </w:rPr>
        <w:t>,</w:t>
      </w:r>
      <w:r w:rsidRPr="007D309A">
        <w:rPr>
          <w:sz w:val="22"/>
          <w:szCs w:val="22"/>
        </w:rPr>
        <w:t xml:space="preserve"> "Performance-Based Standard for Fire protection for Light Water Reactor Electric Generating Plants."  </w:t>
      </w:r>
    </w:p>
    <w:p w:rsidR="000459FC" w:rsidRPr="007D309A" w:rsidRDefault="000459FC" w:rsidP="000459FC">
      <w:pPr>
        <w:rPr>
          <w:sz w:val="22"/>
          <w:szCs w:val="22"/>
        </w:rPr>
      </w:pPr>
    </w:p>
    <w:p w:rsidR="000459FC" w:rsidRPr="007D309A" w:rsidRDefault="000459FC" w:rsidP="000459FC">
      <w:pPr>
        <w:pStyle w:val="Heading1"/>
        <w:rPr>
          <w:sz w:val="22"/>
          <w:szCs w:val="22"/>
        </w:rPr>
      </w:pPr>
      <w:bookmarkStart w:id="8" w:name="_Toc211758541"/>
      <w:bookmarkStart w:id="9" w:name="_Toc216073366"/>
      <w:bookmarkStart w:id="10" w:name="_Toc220308912"/>
      <w:bookmarkStart w:id="11" w:name="_Ref220310458"/>
      <w:bookmarkStart w:id="12" w:name="_Toc233767159"/>
      <w:bookmarkStart w:id="13" w:name="_Toc233768356"/>
      <w:bookmarkStart w:id="14" w:name="_Toc233768996"/>
      <w:r w:rsidRPr="007D309A">
        <w:rPr>
          <w:sz w:val="22"/>
          <w:szCs w:val="22"/>
        </w:rPr>
        <w:t>Required Training Courses</w:t>
      </w:r>
      <w:bookmarkEnd w:id="8"/>
      <w:bookmarkEnd w:id="9"/>
      <w:bookmarkEnd w:id="10"/>
      <w:bookmarkEnd w:id="11"/>
      <w:bookmarkEnd w:id="12"/>
      <w:bookmarkEnd w:id="13"/>
      <w:bookmarkEnd w:id="14"/>
    </w:p>
    <w:p w:rsidR="000459FC" w:rsidRPr="007D309A" w:rsidRDefault="000459FC" w:rsidP="000459FC">
      <w:pPr>
        <w:rPr>
          <w:sz w:val="22"/>
          <w:szCs w:val="22"/>
        </w:rPr>
      </w:pPr>
    </w:p>
    <w:p w:rsidR="000459FC" w:rsidRPr="007D309A" w:rsidRDefault="000459FC" w:rsidP="000459FC">
      <w:pPr>
        <w:rPr>
          <w:sz w:val="22"/>
          <w:szCs w:val="22"/>
        </w:rPr>
      </w:pPr>
      <w:r w:rsidRPr="007D309A">
        <w:rPr>
          <w:sz w:val="22"/>
          <w:szCs w:val="22"/>
        </w:rPr>
        <w:t>The first four courses listed below give instruction and training in the inspection of plants that have transitioned to NFPA 805.  The remaining courses give additional training in classical fire protection.</w:t>
      </w:r>
    </w:p>
    <w:p w:rsidR="000459FC" w:rsidRPr="007D309A" w:rsidRDefault="000459FC" w:rsidP="000459FC">
      <w:pPr>
        <w:rPr>
          <w:sz w:val="22"/>
          <w:szCs w:val="22"/>
        </w:rPr>
      </w:pPr>
    </w:p>
    <w:p w:rsidR="000459FC" w:rsidRDefault="000459FC" w:rsidP="000459FC">
      <w:pPr>
        <w:numPr>
          <w:ilvl w:val="0"/>
          <w:numId w:val="2"/>
        </w:numPr>
        <w:ind w:hanging="720"/>
        <w:rPr>
          <w:sz w:val="22"/>
          <w:szCs w:val="22"/>
        </w:rPr>
      </w:pPr>
      <w:r w:rsidRPr="007D309A">
        <w:rPr>
          <w:sz w:val="22"/>
          <w:szCs w:val="22"/>
        </w:rPr>
        <w:t>NRC/</w:t>
      </w:r>
      <w:r>
        <w:rPr>
          <w:sz w:val="22"/>
          <w:szCs w:val="22"/>
        </w:rPr>
        <w:t>Electric Power Research Institute (EPRI) training on</w:t>
      </w:r>
      <w:r w:rsidRPr="007D309A">
        <w:rPr>
          <w:sz w:val="22"/>
          <w:szCs w:val="22"/>
        </w:rPr>
        <w:t xml:space="preserve"> NUREG/CR-6850</w:t>
      </w:r>
      <w:r>
        <w:rPr>
          <w:sz w:val="22"/>
          <w:szCs w:val="22"/>
        </w:rPr>
        <w:t>, “</w:t>
      </w:r>
      <w:r w:rsidRPr="007216FB">
        <w:rPr>
          <w:sz w:val="22"/>
          <w:szCs w:val="22"/>
        </w:rPr>
        <w:t>EPRI/NRC-RES</w:t>
      </w:r>
      <w:r>
        <w:rPr>
          <w:sz w:val="22"/>
          <w:szCs w:val="22"/>
        </w:rPr>
        <w:t xml:space="preserve"> </w:t>
      </w:r>
      <w:r w:rsidRPr="007216FB">
        <w:rPr>
          <w:sz w:val="22"/>
          <w:szCs w:val="22"/>
        </w:rPr>
        <w:t>Fire PRA Methodology for Nuclear</w:t>
      </w:r>
      <w:r>
        <w:rPr>
          <w:sz w:val="22"/>
          <w:szCs w:val="22"/>
        </w:rPr>
        <w:t xml:space="preserve"> </w:t>
      </w:r>
      <w:r w:rsidRPr="007216FB">
        <w:rPr>
          <w:sz w:val="22"/>
          <w:szCs w:val="22"/>
        </w:rPr>
        <w:t>Power Facilities</w:t>
      </w:r>
      <w:r>
        <w:rPr>
          <w:sz w:val="22"/>
          <w:szCs w:val="22"/>
        </w:rPr>
        <w:t>,” issued September 2005 (a</w:t>
      </w:r>
      <w:r w:rsidRPr="007216FB">
        <w:rPr>
          <w:sz w:val="22"/>
          <w:szCs w:val="22"/>
        </w:rPr>
        <w:t xml:space="preserve">ll </w:t>
      </w:r>
      <w:ins w:id="15" w:author="dka" w:date="2011-07-26T15:20:00Z">
        <w:r w:rsidRPr="007216FB">
          <w:rPr>
            <w:sz w:val="22"/>
            <w:szCs w:val="22"/>
          </w:rPr>
          <w:t xml:space="preserve">five </w:t>
        </w:r>
      </w:ins>
      <w:r w:rsidRPr="007216FB">
        <w:rPr>
          <w:sz w:val="22"/>
          <w:szCs w:val="22"/>
        </w:rPr>
        <w:t>modules</w:t>
      </w:r>
      <w:r>
        <w:rPr>
          <w:sz w:val="22"/>
          <w:szCs w:val="22"/>
        </w:rPr>
        <w:t>):</w:t>
      </w:r>
    </w:p>
    <w:p w:rsidR="000459FC" w:rsidRDefault="000459FC" w:rsidP="000459FC">
      <w:pPr>
        <w:numPr>
          <w:ilvl w:val="1"/>
          <w:numId w:val="8"/>
        </w:numPr>
        <w:ind w:hanging="720"/>
        <w:rPr>
          <w:sz w:val="22"/>
          <w:szCs w:val="22"/>
        </w:rPr>
      </w:pPr>
      <w:r w:rsidRPr="007D309A">
        <w:rPr>
          <w:sz w:val="22"/>
          <w:szCs w:val="22"/>
        </w:rPr>
        <w:t>Module 1</w:t>
      </w:r>
      <w:r>
        <w:rPr>
          <w:sz w:val="22"/>
          <w:szCs w:val="22"/>
        </w:rPr>
        <w:t>,</w:t>
      </w:r>
      <w:r w:rsidRPr="007D309A">
        <w:rPr>
          <w:sz w:val="22"/>
          <w:szCs w:val="22"/>
        </w:rPr>
        <w:t xml:space="preserve"> </w:t>
      </w:r>
      <w:r>
        <w:rPr>
          <w:sz w:val="22"/>
          <w:szCs w:val="22"/>
        </w:rPr>
        <w:t>Probabilistic Risk Assessment (</w:t>
      </w:r>
      <w:r w:rsidRPr="007D309A">
        <w:rPr>
          <w:sz w:val="22"/>
          <w:szCs w:val="22"/>
        </w:rPr>
        <w:t>PRA</w:t>
      </w:r>
      <w:r>
        <w:rPr>
          <w:sz w:val="22"/>
          <w:szCs w:val="22"/>
        </w:rPr>
        <w:t>)</w:t>
      </w:r>
    </w:p>
    <w:p w:rsidR="000459FC" w:rsidRDefault="000459FC" w:rsidP="000459FC">
      <w:pPr>
        <w:numPr>
          <w:ilvl w:val="1"/>
          <w:numId w:val="8"/>
        </w:numPr>
        <w:ind w:hanging="720"/>
        <w:rPr>
          <w:sz w:val="22"/>
          <w:szCs w:val="22"/>
        </w:rPr>
      </w:pPr>
      <w:r w:rsidRPr="007D309A">
        <w:rPr>
          <w:sz w:val="22"/>
          <w:szCs w:val="22"/>
        </w:rPr>
        <w:t>Module 2</w:t>
      </w:r>
      <w:r>
        <w:rPr>
          <w:sz w:val="22"/>
          <w:szCs w:val="22"/>
        </w:rPr>
        <w:t>,</w:t>
      </w:r>
      <w:r w:rsidRPr="007D309A">
        <w:rPr>
          <w:sz w:val="22"/>
          <w:szCs w:val="22"/>
        </w:rPr>
        <w:t xml:space="preserve"> Electrical Analysis</w:t>
      </w:r>
    </w:p>
    <w:p w:rsidR="000459FC" w:rsidRDefault="000459FC" w:rsidP="000459FC">
      <w:pPr>
        <w:numPr>
          <w:ilvl w:val="1"/>
          <w:numId w:val="8"/>
        </w:numPr>
        <w:ind w:hanging="720"/>
        <w:rPr>
          <w:sz w:val="22"/>
          <w:szCs w:val="22"/>
        </w:rPr>
      </w:pPr>
      <w:r w:rsidRPr="007D309A">
        <w:rPr>
          <w:sz w:val="22"/>
          <w:szCs w:val="22"/>
        </w:rPr>
        <w:t>Module 3</w:t>
      </w:r>
      <w:r>
        <w:rPr>
          <w:sz w:val="22"/>
          <w:szCs w:val="22"/>
        </w:rPr>
        <w:t>,</w:t>
      </w:r>
      <w:r w:rsidRPr="007D309A">
        <w:rPr>
          <w:sz w:val="22"/>
          <w:szCs w:val="22"/>
        </w:rPr>
        <w:t xml:space="preserve"> Fire Analysis</w:t>
      </w:r>
    </w:p>
    <w:p w:rsidR="000459FC" w:rsidRDefault="000459FC" w:rsidP="000459FC">
      <w:pPr>
        <w:numPr>
          <w:ilvl w:val="1"/>
          <w:numId w:val="8"/>
        </w:numPr>
        <w:ind w:hanging="720"/>
        <w:rPr>
          <w:ins w:id="16" w:author="dka" w:date="2011-07-26T15:20:00Z"/>
          <w:sz w:val="22"/>
          <w:szCs w:val="22"/>
        </w:rPr>
      </w:pPr>
      <w:ins w:id="17" w:author="dka" w:date="2011-07-26T15:20:00Z">
        <w:r w:rsidRPr="007D309A">
          <w:rPr>
            <w:sz w:val="22"/>
            <w:szCs w:val="22"/>
          </w:rPr>
          <w:t>Module 4</w:t>
        </w:r>
        <w:r>
          <w:rPr>
            <w:sz w:val="22"/>
            <w:szCs w:val="22"/>
          </w:rPr>
          <w:t>,</w:t>
        </w:r>
        <w:r w:rsidRPr="007D309A">
          <w:rPr>
            <w:sz w:val="22"/>
            <w:szCs w:val="22"/>
          </w:rPr>
          <w:t xml:space="preserve"> Human Reliability Analysis for PRA</w:t>
        </w:r>
      </w:ins>
    </w:p>
    <w:p w:rsidR="000459FC" w:rsidRDefault="000459FC" w:rsidP="000459FC">
      <w:pPr>
        <w:numPr>
          <w:ilvl w:val="1"/>
          <w:numId w:val="8"/>
        </w:numPr>
        <w:ind w:hanging="720"/>
        <w:rPr>
          <w:ins w:id="18" w:author="dka" w:date="2011-07-26T15:20:00Z"/>
          <w:sz w:val="22"/>
          <w:szCs w:val="22"/>
        </w:rPr>
      </w:pPr>
      <w:ins w:id="19" w:author="dka" w:date="2011-07-26T15:20:00Z">
        <w:r w:rsidRPr="007D309A">
          <w:rPr>
            <w:sz w:val="22"/>
            <w:szCs w:val="22"/>
          </w:rPr>
          <w:t>Module 5</w:t>
        </w:r>
        <w:r>
          <w:rPr>
            <w:sz w:val="22"/>
            <w:szCs w:val="22"/>
          </w:rPr>
          <w:t>,</w:t>
        </w:r>
        <w:r w:rsidRPr="007D309A">
          <w:rPr>
            <w:sz w:val="22"/>
            <w:szCs w:val="22"/>
          </w:rPr>
          <w:t xml:space="preserve"> Advanced Fire Modeling</w:t>
        </w:r>
      </w:ins>
    </w:p>
    <w:p w:rsidR="000459FC" w:rsidRDefault="000459FC" w:rsidP="000459FC">
      <w:pPr>
        <w:ind w:left="720"/>
        <w:rPr>
          <w:sz w:val="22"/>
          <w:szCs w:val="22"/>
        </w:rPr>
      </w:pPr>
    </w:p>
    <w:p w:rsidR="000459FC" w:rsidRPr="007D309A" w:rsidRDefault="000459FC" w:rsidP="000459FC">
      <w:pPr>
        <w:numPr>
          <w:ilvl w:val="0"/>
          <w:numId w:val="2"/>
        </w:numPr>
        <w:ind w:hanging="720"/>
        <w:rPr>
          <w:sz w:val="22"/>
          <w:szCs w:val="22"/>
        </w:rPr>
      </w:pPr>
      <w:r w:rsidRPr="007D309A">
        <w:rPr>
          <w:sz w:val="22"/>
          <w:szCs w:val="22"/>
        </w:rPr>
        <w:t>System Analysis Program for Hands-On Integrated Reliability Evaluation (SAPHIRE) Basics (P-201)</w:t>
      </w:r>
    </w:p>
    <w:p w:rsidR="000459FC" w:rsidRDefault="000459FC" w:rsidP="000459FC">
      <w:pPr>
        <w:ind w:left="720"/>
        <w:rPr>
          <w:sz w:val="22"/>
          <w:szCs w:val="22"/>
        </w:rPr>
      </w:pPr>
    </w:p>
    <w:p w:rsidR="000459FC" w:rsidRPr="007D309A" w:rsidRDefault="000459FC" w:rsidP="000459FC">
      <w:pPr>
        <w:numPr>
          <w:ilvl w:val="0"/>
          <w:numId w:val="2"/>
        </w:numPr>
        <w:ind w:hanging="720"/>
        <w:rPr>
          <w:sz w:val="22"/>
          <w:szCs w:val="22"/>
        </w:rPr>
      </w:pPr>
      <w:r w:rsidRPr="007D309A">
        <w:rPr>
          <w:sz w:val="22"/>
          <w:szCs w:val="22"/>
        </w:rPr>
        <w:t>System Modeling Techniques for PRA (P-200)</w:t>
      </w:r>
    </w:p>
    <w:p w:rsidR="000459FC" w:rsidRDefault="000459FC" w:rsidP="000459FC">
      <w:pPr>
        <w:ind w:left="720"/>
        <w:rPr>
          <w:sz w:val="22"/>
          <w:szCs w:val="22"/>
        </w:rPr>
      </w:pPr>
    </w:p>
    <w:p w:rsidR="000459FC" w:rsidRPr="007D309A" w:rsidRDefault="000459FC" w:rsidP="000459FC">
      <w:pPr>
        <w:numPr>
          <w:ilvl w:val="0"/>
          <w:numId w:val="2"/>
        </w:numPr>
        <w:ind w:hanging="720"/>
        <w:rPr>
          <w:sz w:val="22"/>
          <w:szCs w:val="22"/>
        </w:rPr>
      </w:pPr>
      <w:r w:rsidRPr="007D309A">
        <w:rPr>
          <w:sz w:val="22"/>
          <w:szCs w:val="22"/>
        </w:rPr>
        <w:t>Human Reliability Assessment (P-203)</w:t>
      </w:r>
    </w:p>
    <w:p w:rsidR="000459FC" w:rsidRDefault="000459FC" w:rsidP="000459FC">
      <w:pPr>
        <w:ind w:left="720"/>
        <w:rPr>
          <w:sz w:val="22"/>
          <w:szCs w:val="22"/>
        </w:rPr>
      </w:pPr>
    </w:p>
    <w:p w:rsidR="000459FC" w:rsidRPr="007D309A" w:rsidRDefault="000459FC" w:rsidP="000459FC">
      <w:pPr>
        <w:numPr>
          <w:ilvl w:val="0"/>
          <w:numId w:val="2"/>
        </w:numPr>
        <w:ind w:hanging="720"/>
        <w:rPr>
          <w:sz w:val="22"/>
          <w:szCs w:val="22"/>
        </w:rPr>
      </w:pPr>
      <w:r w:rsidRPr="007D309A">
        <w:rPr>
          <w:sz w:val="22"/>
          <w:szCs w:val="22"/>
        </w:rPr>
        <w:t>NFPA National Fire Alarm Code Seminar (NFPA 72)</w:t>
      </w:r>
    </w:p>
    <w:p w:rsidR="000459FC" w:rsidRDefault="000459FC" w:rsidP="000459FC">
      <w:pPr>
        <w:ind w:left="720"/>
        <w:rPr>
          <w:sz w:val="22"/>
          <w:szCs w:val="22"/>
        </w:rPr>
      </w:pPr>
    </w:p>
    <w:p w:rsidR="000459FC" w:rsidRPr="007D309A" w:rsidRDefault="000459FC" w:rsidP="000459FC">
      <w:pPr>
        <w:numPr>
          <w:ilvl w:val="0"/>
          <w:numId w:val="2"/>
        </w:numPr>
        <w:ind w:hanging="720"/>
        <w:rPr>
          <w:sz w:val="22"/>
          <w:szCs w:val="22"/>
        </w:rPr>
      </w:pPr>
      <w:r w:rsidRPr="007D309A">
        <w:rPr>
          <w:sz w:val="22"/>
          <w:szCs w:val="22"/>
        </w:rPr>
        <w:t>NFPA Installation of Sprinkler Systems Seminar (NFPA 13)</w:t>
      </w:r>
    </w:p>
    <w:p w:rsidR="000459FC" w:rsidRDefault="000459FC" w:rsidP="000459FC">
      <w:pPr>
        <w:ind w:left="720"/>
        <w:rPr>
          <w:sz w:val="22"/>
          <w:szCs w:val="22"/>
        </w:rPr>
      </w:pPr>
    </w:p>
    <w:p w:rsidR="000459FC" w:rsidRPr="007D309A" w:rsidRDefault="000459FC" w:rsidP="000459FC">
      <w:pPr>
        <w:numPr>
          <w:ilvl w:val="0"/>
          <w:numId w:val="2"/>
        </w:numPr>
        <w:ind w:hanging="720"/>
        <w:rPr>
          <w:sz w:val="22"/>
          <w:szCs w:val="22"/>
        </w:rPr>
      </w:pPr>
      <w:r w:rsidRPr="007D309A">
        <w:rPr>
          <w:sz w:val="22"/>
          <w:szCs w:val="22"/>
        </w:rPr>
        <w:t>NFPA Fire Pumps Seminar (NFPA 20)</w:t>
      </w:r>
    </w:p>
    <w:p w:rsidR="000459FC" w:rsidRDefault="000459FC" w:rsidP="000459FC">
      <w:pPr>
        <w:ind w:left="720"/>
        <w:rPr>
          <w:sz w:val="22"/>
          <w:szCs w:val="22"/>
        </w:rPr>
      </w:pPr>
    </w:p>
    <w:p w:rsidR="000459FC" w:rsidRPr="007D309A" w:rsidRDefault="000459FC" w:rsidP="000459FC">
      <w:pPr>
        <w:numPr>
          <w:ilvl w:val="0"/>
          <w:numId w:val="2"/>
        </w:numPr>
        <w:ind w:hanging="720"/>
        <w:rPr>
          <w:sz w:val="22"/>
          <w:szCs w:val="22"/>
        </w:rPr>
      </w:pPr>
      <w:r w:rsidRPr="007D309A">
        <w:rPr>
          <w:sz w:val="22"/>
          <w:szCs w:val="22"/>
        </w:rPr>
        <w:t>NFPA Sprinkler Hydraulics Seminar</w:t>
      </w:r>
    </w:p>
    <w:p w:rsidR="000459FC" w:rsidRDefault="000459FC" w:rsidP="000459FC">
      <w:pPr>
        <w:ind w:left="720"/>
        <w:rPr>
          <w:sz w:val="22"/>
          <w:szCs w:val="22"/>
        </w:rPr>
      </w:pPr>
    </w:p>
    <w:p w:rsidR="000459FC" w:rsidRPr="007D309A" w:rsidRDefault="000459FC" w:rsidP="000459FC">
      <w:pPr>
        <w:numPr>
          <w:ilvl w:val="0"/>
          <w:numId w:val="2"/>
        </w:numPr>
        <w:ind w:hanging="720"/>
        <w:rPr>
          <w:sz w:val="22"/>
          <w:szCs w:val="22"/>
        </w:rPr>
      </w:pPr>
      <w:r w:rsidRPr="007D309A">
        <w:rPr>
          <w:sz w:val="22"/>
          <w:szCs w:val="22"/>
        </w:rPr>
        <w:lastRenderedPageBreak/>
        <w:t>NFPA Inspection, Testing</w:t>
      </w:r>
      <w:r>
        <w:rPr>
          <w:sz w:val="22"/>
          <w:szCs w:val="22"/>
        </w:rPr>
        <w:t>,</w:t>
      </w:r>
      <w:r w:rsidRPr="007D309A">
        <w:rPr>
          <w:sz w:val="22"/>
          <w:szCs w:val="22"/>
        </w:rPr>
        <w:t xml:space="preserve"> and Maintenance of Water</w:t>
      </w:r>
      <w:r>
        <w:rPr>
          <w:sz w:val="22"/>
          <w:szCs w:val="22"/>
        </w:rPr>
        <w:t>-</w:t>
      </w:r>
      <w:r w:rsidRPr="007D309A">
        <w:rPr>
          <w:sz w:val="22"/>
          <w:szCs w:val="22"/>
        </w:rPr>
        <w:t>Based Fire Protection Systems Seminar (NFPA 25)</w:t>
      </w:r>
    </w:p>
    <w:p w:rsidR="000459FC" w:rsidRDefault="000459FC" w:rsidP="000459FC">
      <w:pPr>
        <w:ind w:left="720"/>
        <w:rPr>
          <w:sz w:val="22"/>
          <w:szCs w:val="22"/>
        </w:rPr>
      </w:pPr>
    </w:p>
    <w:p w:rsidR="000459FC" w:rsidRPr="007D309A" w:rsidRDefault="000459FC" w:rsidP="000459FC">
      <w:pPr>
        <w:numPr>
          <w:ilvl w:val="0"/>
          <w:numId w:val="2"/>
        </w:numPr>
        <w:ind w:hanging="720"/>
        <w:rPr>
          <w:sz w:val="22"/>
          <w:szCs w:val="22"/>
        </w:rPr>
      </w:pPr>
      <w:r w:rsidRPr="007D309A">
        <w:rPr>
          <w:sz w:val="22"/>
          <w:szCs w:val="22"/>
        </w:rPr>
        <w:t>NFPA e-</w:t>
      </w:r>
      <w:r>
        <w:rPr>
          <w:sz w:val="22"/>
          <w:szCs w:val="22"/>
        </w:rPr>
        <w:t>l</w:t>
      </w:r>
      <w:r w:rsidRPr="007D309A">
        <w:rPr>
          <w:sz w:val="22"/>
          <w:szCs w:val="22"/>
        </w:rPr>
        <w:t xml:space="preserve">earning </w:t>
      </w:r>
      <w:r>
        <w:rPr>
          <w:sz w:val="22"/>
          <w:szCs w:val="22"/>
        </w:rPr>
        <w:t>s</w:t>
      </w:r>
      <w:r w:rsidRPr="007D309A">
        <w:rPr>
          <w:sz w:val="22"/>
          <w:szCs w:val="22"/>
        </w:rPr>
        <w:t>eries</w:t>
      </w:r>
      <w:r>
        <w:rPr>
          <w:sz w:val="22"/>
          <w:szCs w:val="22"/>
        </w:rPr>
        <w:t>,</w:t>
      </w:r>
      <w:r w:rsidRPr="007D309A">
        <w:rPr>
          <w:sz w:val="22"/>
          <w:szCs w:val="22"/>
        </w:rPr>
        <w:t xml:space="preserve"> “Fire Stopping Series” </w:t>
      </w:r>
      <w:r>
        <w:rPr>
          <w:sz w:val="22"/>
          <w:szCs w:val="22"/>
        </w:rPr>
        <w:t>(i</w:t>
      </w:r>
      <w:r w:rsidRPr="007D309A">
        <w:rPr>
          <w:sz w:val="22"/>
          <w:szCs w:val="22"/>
        </w:rPr>
        <w:t>ntroduces the essential of fire stopping and the applicable codes and criteria</w:t>
      </w:r>
      <w:r>
        <w:rPr>
          <w:sz w:val="22"/>
          <w:szCs w:val="22"/>
        </w:rPr>
        <w:t>;</w:t>
      </w:r>
      <w:r w:rsidRPr="007D309A">
        <w:rPr>
          <w:sz w:val="22"/>
          <w:szCs w:val="22"/>
        </w:rPr>
        <w:t xml:space="preserve"> </w:t>
      </w:r>
      <w:r>
        <w:rPr>
          <w:sz w:val="22"/>
          <w:szCs w:val="22"/>
        </w:rPr>
        <w:t>c</w:t>
      </w:r>
      <w:r w:rsidRPr="007D309A">
        <w:rPr>
          <w:sz w:val="22"/>
          <w:szCs w:val="22"/>
        </w:rPr>
        <w:t>overs fire stopping materials, system selection, installation, and inspection</w:t>
      </w:r>
      <w:r>
        <w:rPr>
          <w:sz w:val="22"/>
          <w:szCs w:val="22"/>
        </w:rPr>
        <w:t>)</w:t>
      </w:r>
      <w:r w:rsidRPr="007D309A">
        <w:rPr>
          <w:sz w:val="22"/>
          <w:szCs w:val="22"/>
        </w:rPr>
        <w:t xml:space="preserve">    </w:t>
      </w:r>
    </w:p>
    <w:p w:rsidR="000459FC" w:rsidRPr="007D309A" w:rsidRDefault="000459FC" w:rsidP="000459FC">
      <w:pPr>
        <w:rPr>
          <w:sz w:val="22"/>
          <w:szCs w:val="22"/>
        </w:rPr>
      </w:pPr>
    </w:p>
    <w:p w:rsidR="000459FC" w:rsidRPr="007D309A" w:rsidRDefault="000459FC" w:rsidP="000459FC">
      <w:pPr>
        <w:rPr>
          <w:sz w:val="22"/>
          <w:szCs w:val="22"/>
        </w:rPr>
      </w:pPr>
      <w:r>
        <w:rPr>
          <w:sz w:val="22"/>
          <w:szCs w:val="22"/>
        </w:rPr>
        <w:t>The s</w:t>
      </w:r>
      <w:r w:rsidRPr="007D309A">
        <w:rPr>
          <w:sz w:val="22"/>
          <w:szCs w:val="22"/>
        </w:rPr>
        <w:t xml:space="preserve">chedule of classes for the NFPA </w:t>
      </w:r>
      <w:r>
        <w:rPr>
          <w:sz w:val="22"/>
          <w:szCs w:val="22"/>
        </w:rPr>
        <w:t>s</w:t>
      </w:r>
      <w:r w:rsidRPr="007D309A">
        <w:rPr>
          <w:sz w:val="22"/>
          <w:szCs w:val="22"/>
        </w:rPr>
        <w:t xml:space="preserve">eminars can be found at </w:t>
      </w:r>
      <w:hyperlink r:id="rId11" w:history="1">
        <w:r w:rsidRPr="007D309A">
          <w:rPr>
            <w:rStyle w:val="Hyperlink"/>
            <w:sz w:val="22"/>
            <w:szCs w:val="22"/>
          </w:rPr>
          <w:t>http://www.nfpa.org/images/ProDevCatalog.pdf</w:t>
        </w:r>
      </w:hyperlink>
      <w:r>
        <w:rPr>
          <w:sz w:val="22"/>
          <w:szCs w:val="22"/>
        </w:rPr>
        <w:t>.</w:t>
      </w:r>
    </w:p>
    <w:p w:rsidR="000459FC" w:rsidRPr="007D309A" w:rsidRDefault="000459FC" w:rsidP="000459FC">
      <w:pPr>
        <w:rPr>
          <w:sz w:val="22"/>
          <w:szCs w:val="22"/>
        </w:rPr>
      </w:pPr>
    </w:p>
    <w:p w:rsidR="000459FC" w:rsidRPr="007D309A" w:rsidRDefault="000459FC" w:rsidP="000459FC">
      <w:pPr>
        <w:rPr>
          <w:sz w:val="22"/>
          <w:szCs w:val="22"/>
        </w:rPr>
      </w:pPr>
      <w:r>
        <w:rPr>
          <w:sz w:val="22"/>
          <w:szCs w:val="22"/>
        </w:rPr>
        <w:t>The s</w:t>
      </w:r>
      <w:r w:rsidRPr="007D309A">
        <w:rPr>
          <w:sz w:val="22"/>
          <w:szCs w:val="22"/>
        </w:rPr>
        <w:t xml:space="preserve">chedule of classes for the NFPA e-learning series can be found at </w:t>
      </w:r>
      <w:hyperlink r:id="rId12" w:history="1">
        <w:r w:rsidRPr="007D309A">
          <w:rPr>
            <w:rStyle w:val="Hyperlink"/>
            <w:sz w:val="22"/>
            <w:szCs w:val="22"/>
          </w:rPr>
          <w:t>https://nfpa.nextlms.com/lms/index.php?mode=coursecatalog&amp;submode=production</w:t>
        </w:r>
      </w:hyperlink>
      <w:r>
        <w:rPr>
          <w:sz w:val="22"/>
          <w:szCs w:val="22"/>
        </w:rPr>
        <w:t>.</w:t>
      </w:r>
    </w:p>
    <w:p w:rsidR="000459FC" w:rsidRPr="0046694D" w:rsidRDefault="000459FC" w:rsidP="000459FC">
      <w:pPr>
        <w:rPr>
          <w:sz w:val="22"/>
          <w:szCs w:val="22"/>
        </w:rPr>
      </w:pPr>
    </w:p>
    <w:p w:rsidR="000459FC" w:rsidRDefault="000459FC" w:rsidP="000459FC">
      <w:pPr>
        <w:rPr>
          <w:sz w:val="22"/>
          <w:szCs w:val="22"/>
        </w:rPr>
      </w:pPr>
      <w:r w:rsidRPr="0046694D">
        <w:rPr>
          <w:sz w:val="22"/>
          <w:szCs w:val="22"/>
        </w:rPr>
        <w:t xml:space="preserve">Other online </w:t>
      </w:r>
      <w:r>
        <w:rPr>
          <w:sz w:val="22"/>
          <w:szCs w:val="22"/>
        </w:rPr>
        <w:t>f</w:t>
      </w:r>
      <w:r w:rsidRPr="0046694D">
        <w:rPr>
          <w:sz w:val="22"/>
          <w:szCs w:val="22"/>
        </w:rPr>
        <w:t xml:space="preserve">ire </w:t>
      </w:r>
      <w:r>
        <w:rPr>
          <w:sz w:val="22"/>
          <w:szCs w:val="22"/>
        </w:rPr>
        <w:t>p</w:t>
      </w:r>
      <w:r w:rsidRPr="0046694D">
        <w:rPr>
          <w:sz w:val="22"/>
          <w:szCs w:val="22"/>
        </w:rPr>
        <w:t xml:space="preserve">rotection courses are available </w:t>
      </w:r>
      <w:r>
        <w:rPr>
          <w:sz w:val="22"/>
          <w:szCs w:val="22"/>
        </w:rPr>
        <w:t>from the following sources</w:t>
      </w:r>
      <w:r w:rsidRPr="0046694D">
        <w:rPr>
          <w:sz w:val="22"/>
          <w:szCs w:val="22"/>
        </w:rPr>
        <w:t>:</w:t>
      </w:r>
    </w:p>
    <w:p w:rsidR="000459FC" w:rsidRPr="0046694D" w:rsidRDefault="000459FC" w:rsidP="000459FC">
      <w:pPr>
        <w:rPr>
          <w:sz w:val="22"/>
          <w:szCs w:val="22"/>
        </w:rPr>
      </w:pPr>
    </w:p>
    <w:p w:rsidR="000459FC" w:rsidRDefault="000459FC" w:rsidP="000459FC">
      <w:pPr>
        <w:pStyle w:val="ListParagraph"/>
        <w:numPr>
          <w:ilvl w:val="0"/>
          <w:numId w:val="9"/>
        </w:numPr>
        <w:ind w:hanging="720"/>
        <w:rPr>
          <w:sz w:val="22"/>
          <w:szCs w:val="22"/>
        </w:rPr>
      </w:pPr>
      <w:r w:rsidRPr="005C74EF">
        <w:rPr>
          <w:sz w:val="22"/>
          <w:szCs w:val="22"/>
        </w:rPr>
        <w:t>University of Maryland</w:t>
      </w:r>
    </w:p>
    <w:p w:rsidR="000459FC" w:rsidRDefault="00D535E5" w:rsidP="000459FC">
      <w:pPr>
        <w:pStyle w:val="ListParagraph"/>
        <w:rPr>
          <w:sz w:val="22"/>
          <w:szCs w:val="22"/>
        </w:rPr>
      </w:pPr>
      <w:hyperlink r:id="rId13" w:history="1">
        <w:r w:rsidR="000459FC">
          <w:rPr>
            <w:rStyle w:val="Hyperlink"/>
            <w:sz w:val="22"/>
            <w:szCs w:val="22"/>
          </w:rPr>
          <w:t>http://www.fpe.umd.edu/grad/grad-online-learning.html</w:t>
        </w:r>
      </w:hyperlink>
    </w:p>
    <w:p w:rsidR="000459FC" w:rsidRDefault="000459FC" w:rsidP="000459FC">
      <w:pPr>
        <w:pStyle w:val="ListParagraph"/>
        <w:rPr>
          <w:sz w:val="22"/>
          <w:szCs w:val="22"/>
        </w:rPr>
      </w:pPr>
    </w:p>
    <w:p w:rsidR="000459FC" w:rsidRDefault="000459FC" w:rsidP="000459FC">
      <w:pPr>
        <w:pStyle w:val="ListParagraph"/>
        <w:numPr>
          <w:ilvl w:val="0"/>
          <w:numId w:val="9"/>
        </w:numPr>
        <w:ind w:hanging="720"/>
        <w:rPr>
          <w:sz w:val="22"/>
          <w:szCs w:val="22"/>
        </w:rPr>
      </w:pPr>
      <w:r w:rsidRPr="005C74EF">
        <w:rPr>
          <w:sz w:val="22"/>
          <w:szCs w:val="22"/>
        </w:rPr>
        <w:t>Oklahoma State University</w:t>
      </w:r>
    </w:p>
    <w:p w:rsidR="000459FC" w:rsidRDefault="00D535E5" w:rsidP="000459FC">
      <w:pPr>
        <w:pStyle w:val="ListParagraph"/>
        <w:rPr>
          <w:sz w:val="22"/>
          <w:szCs w:val="22"/>
        </w:rPr>
      </w:pPr>
      <w:hyperlink r:id="rId14" w:history="1">
        <w:r w:rsidR="000459FC">
          <w:rPr>
            <w:rStyle w:val="Hyperlink"/>
            <w:sz w:val="22"/>
            <w:szCs w:val="22"/>
          </w:rPr>
          <w:t>http://ce.ceat.okstate.edu/currentcourses.asp</w:t>
        </w:r>
      </w:hyperlink>
    </w:p>
    <w:p w:rsidR="000459FC" w:rsidRDefault="000459FC" w:rsidP="000459FC">
      <w:pPr>
        <w:pStyle w:val="ListParagraph"/>
        <w:rPr>
          <w:sz w:val="22"/>
          <w:szCs w:val="22"/>
        </w:rPr>
      </w:pPr>
    </w:p>
    <w:p w:rsidR="000459FC" w:rsidRDefault="000459FC" w:rsidP="000459FC">
      <w:pPr>
        <w:pStyle w:val="ListParagraph"/>
        <w:numPr>
          <w:ilvl w:val="0"/>
          <w:numId w:val="9"/>
        </w:numPr>
        <w:ind w:hanging="720"/>
        <w:rPr>
          <w:sz w:val="22"/>
          <w:szCs w:val="22"/>
        </w:rPr>
      </w:pPr>
      <w:r w:rsidRPr="005C74EF">
        <w:rPr>
          <w:sz w:val="22"/>
          <w:szCs w:val="22"/>
        </w:rPr>
        <w:t>Worcester Polytechnic Institute</w:t>
      </w:r>
    </w:p>
    <w:p w:rsidR="000459FC" w:rsidRPr="0046694D" w:rsidRDefault="000459FC" w:rsidP="000459FC">
      <w:pPr>
        <w:rPr>
          <w:sz w:val="22"/>
          <w:szCs w:val="22"/>
        </w:rPr>
      </w:pPr>
      <w:r w:rsidRPr="0046694D">
        <w:rPr>
          <w:sz w:val="22"/>
          <w:szCs w:val="22"/>
        </w:rPr>
        <w:tab/>
      </w:r>
      <w:hyperlink r:id="rId15" w:history="1">
        <w:r w:rsidRPr="0046694D">
          <w:rPr>
            <w:rStyle w:val="Hyperlink"/>
            <w:sz w:val="22"/>
            <w:szCs w:val="22"/>
          </w:rPr>
          <w:t>http://cpe.wpi.edu/Individual/Distance/fire.html</w:t>
        </w:r>
      </w:hyperlink>
    </w:p>
    <w:p w:rsidR="000459FC" w:rsidRDefault="000459FC" w:rsidP="000459FC">
      <w:pPr>
        <w:sectPr w:rsidR="000459FC" w:rsidSect="00385BB5">
          <w:pgSz w:w="12240" w:h="15840" w:code="1"/>
          <w:pgMar w:top="1440" w:right="1440" w:bottom="1440" w:left="1440" w:header="1080" w:footer="720" w:gutter="0"/>
          <w:cols w:space="720"/>
          <w:titlePg/>
          <w:docGrid w:linePitch="360"/>
        </w:sectPr>
      </w:pPr>
    </w:p>
    <w:p w:rsidR="000459FC" w:rsidRDefault="000459FC" w:rsidP="000459FC">
      <w:pPr>
        <w:pStyle w:val="Heading1"/>
        <w:jc w:val="center"/>
      </w:pPr>
      <w:bookmarkStart w:id="20" w:name="_Toc216073370"/>
      <w:bookmarkStart w:id="21" w:name="_Toc220308914"/>
      <w:bookmarkStart w:id="22" w:name="_Toc233767160"/>
      <w:bookmarkStart w:id="23" w:name="_Toc233768357"/>
      <w:bookmarkStart w:id="24" w:name="_Toc233768997"/>
      <w:r w:rsidRPr="005D08F6">
        <w:lastRenderedPageBreak/>
        <w:t xml:space="preserve">Fire Protection </w:t>
      </w:r>
      <w:r>
        <w:t>Inspector</w:t>
      </w:r>
      <w:r w:rsidRPr="005D08F6">
        <w:t xml:space="preserve"> </w:t>
      </w:r>
      <w:r w:rsidRPr="000C10A0">
        <w:t xml:space="preserve">On-the-Job </w:t>
      </w:r>
      <w:r>
        <w:t xml:space="preserve">Training </w:t>
      </w:r>
      <w:r w:rsidRPr="000C10A0">
        <w:t>Activity</w:t>
      </w:r>
      <w:bookmarkEnd w:id="20"/>
      <w:bookmarkEnd w:id="21"/>
      <w:bookmarkEnd w:id="22"/>
      <w:bookmarkEnd w:id="23"/>
      <w:bookmarkEnd w:id="24"/>
    </w:p>
    <w:p w:rsidR="000459FC" w:rsidRDefault="000459FC" w:rsidP="000459FC"/>
    <w:p w:rsidR="000459FC" w:rsidRPr="00D83424" w:rsidRDefault="000459FC" w:rsidP="000459FC">
      <w:pPr>
        <w:sectPr w:rsidR="000459FC" w:rsidRPr="00D83424" w:rsidSect="00385BB5">
          <w:pgSz w:w="12240" w:h="15840" w:code="1"/>
          <w:pgMar w:top="1440" w:right="1440" w:bottom="1440" w:left="1440" w:header="1080" w:footer="720" w:gutter="0"/>
          <w:cols w:space="720"/>
          <w:vAlign w:val="center"/>
          <w:titlePg/>
          <w:docGrid w:linePitch="360"/>
        </w:sectPr>
      </w:pPr>
    </w:p>
    <w:p w:rsidR="000459FC" w:rsidRPr="00943C74" w:rsidRDefault="000459FC" w:rsidP="000459FC">
      <w:pPr>
        <w:jc w:val="center"/>
        <w:rPr>
          <w:b/>
          <w:szCs w:val="24"/>
        </w:rPr>
      </w:pPr>
      <w:r w:rsidRPr="00943C74">
        <w:rPr>
          <w:b/>
          <w:szCs w:val="24"/>
        </w:rPr>
        <w:lastRenderedPageBreak/>
        <w:t>Advanced Fire Protection Training</w:t>
      </w:r>
    </w:p>
    <w:p w:rsidR="000459FC" w:rsidRPr="000C10A0" w:rsidRDefault="000459FC" w:rsidP="000459FC"/>
    <w:p w:rsidR="000459FC" w:rsidRPr="007D309A" w:rsidRDefault="000459FC" w:rsidP="000459FC">
      <w:pPr>
        <w:ind w:left="2400" w:hanging="2400"/>
        <w:rPr>
          <w:sz w:val="22"/>
          <w:szCs w:val="22"/>
        </w:rPr>
      </w:pPr>
      <w:r w:rsidRPr="007D309A">
        <w:rPr>
          <w:b/>
          <w:sz w:val="22"/>
          <w:szCs w:val="22"/>
        </w:rPr>
        <w:t>TOPIC:</w:t>
      </w:r>
      <w:r w:rsidRPr="007D309A">
        <w:rPr>
          <w:b/>
          <w:sz w:val="22"/>
          <w:szCs w:val="22"/>
        </w:rPr>
        <w:tab/>
      </w:r>
      <w:bookmarkStart w:id="25" w:name="_Toc216073371"/>
      <w:r w:rsidRPr="005C74EF">
        <w:rPr>
          <w:sz w:val="22"/>
          <w:szCs w:val="22"/>
        </w:rPr>
        <w:t>(</w:t>
      </w:r>
      <w:r w:rsidRPr="007D309A">
        <w:rPr>
          <w:sz w:val="22"/>
          <w:szCs w:val="22"/>
        </w:rPr>
        <w:t>OJT-FP-1) Fire Protection Inspection</w:t>
      </w:r>
      <w:bookmarkEnd w:id="25"/>
      <w:r w:rsidR="00D535E5" w:rsidRPr="007D309A">
        <w:rPr>
          <w:sz w:val="22"/>
          <w:szCs w:val="22"/>
        </w:rPr>
        <w:fldChar w:fldCharType="begin"/>
      </w:r>
      <w:r w:rsidRPr="007D309A">
        <w:rPr>
          <w:sz w:val="22"/>
          <w:szCs w:val="22"/>
        </w:rPr>
        <w:instrText xml:space="preserve"> TC "</w:instrText>
      </w:r>
      <w:bookmarkStart w:id="26" w:name="_Toc233767161"/>
      <w:bookmarkStart w:id="27" w:name="_Toc233768998"/>
      <w:r w:rsidRPr="007D309A">
        <w:rPr>
          <w:b/>
          <w:sz w:val="22"/>
          <w:szCs w:val="22"/>
        </w:rPr>
        <w:instrText>(</w:instrText>
      </w:r>
      <w:r w:rsidRPr="007D309A">
        <w:rPr>
          <w:sz w:val="22"/>
          <w:szCs w:val="22"/>
        </w:rPr>
        <w:instrText>OJT-FP-1) Fire Protection Inspection</w:instrText>
      </w:r>
      <w:bookmarkEnd w:id="26"/>
      <w:bookmarkEnd w:id="27"/>
      <w:r w:rsidRPr="007D309A">
        <w:rPr>
          <w:sz w:val="22"/>
          <w:szCs w:val="22"/>
        </w:rPr>
        <w:instrText xml:space="preserve">" \f C \l "2" </w:instrText>
      </w:r>
      <w:r w:rsidR="00D535E5" w:rsidRPr="007D309A">
        <w:rPr>
          <w:sz w:val="22"/>
          <w:szCs w:val="22"/>
        </w:rPr>
        <w:fldChar w:fldCharType="end"/>
      </w:r>
    </w:p>
    <w:p w:rsidR="000459FC" w:rsidRPr="007D309A" w:rsidRDefault="000459FC" w:rsidP="000459FC">
      <w:pPr>
        <w:rPr>
          <w:sz w:val="22"/>
          <w:szCs w:val="22"/>
        </w:rPr>
      </w:pPr>
    </w:p>
    <w:p w:rsidR="000459FC" w:rsidRPr="007D309A" w:rsidRDefault="000459FC" w:rsidP="000459FC">
      <w:pPr>
        <w:ind w:left="2400" w:hanging="2400"/>
        <w:rPr>
          <w:sz w:val="22"/>
          <w:szCs w:val="22"/>
        </w:rPr>
      </w:pPr>
      <w:r w:rsidRPr="007D309A">
        <w:rPr>
          <w:b/>
          <w:sz w:val="22"/>
          <w:szCs w:val="22"/>
        </w:rPr>
        <w:t>PURPOSE:</w:t>
      </w:r>
      <w:r w:rsidRPr="007D309A">
        <w:rPr>
          <w:b/>
          <w:sz w:val="22"/>
          <w:szCs w:val="22"/>
        </w:rPr>
        <w:tab/>
      </w:r>
      <w:r w:rsidRPr="007D309A">
        <w:rPr>
          <w:sz w:val="22"/>
          <w:szCs w:val="22"/>
        </w:rPr>
        <w:t xml:space="preserve">The purpose of this activity is to acquaint you with the fire protection inspection process by having you participate in an inspection of a reactor facility that has transitioned to </w:t>
      </w:r>
      <w:r>
        <w:rPr>
          <w:sz w:val="22"/>
          <w:szCs w:val="22"/>
        </w:rPr>
        <w:t>National Fire Protection Association (</w:t>
      </w:r>
      <w:r w:rsidRPr="007D309A">
        <w:rPr>
          <w:sz w:val="22"/>
          <w:szCs w:val="22"/>
        </w:rPr>
        <w:t>NFPA</w:t>
      </w:r>
      <w:r>
        <w:rPr>
          <w:sz w:val="22"/>
          <w:szCs w:val="22"/>
        </w:rPr>
        <w:t>)</w:t>
      </w:r>
      <w:r w:rsidRPr="007D309A">
        <w:rPr>
          <w:sz w:val="22"/>
          <w:szCs w:val="22"/>
        </w:rPr>
        <w:t xml:space="preserve"> 805</w:t>
      </w:r>
      <w:r>
        <w:rPr>
          <w:sz w:val="22"/>
          <w:szCs w:val="22"/>
        </w:rPr>
        <w:t xml:space="preserve">, </w:t>
      </w:r>
      <w:r w:rsidRPr="007D309A">
        <w:rPr>
          <w:rFonts w:cs="Arial"/>
          <w:sz w:val="22"/>
          <w:szCs w:val="22"/>
        </w:rPr>
        <w:t>“Performance Based Standard for Fire Protection for Light Water Reactor Electric generating Plants</w:t>
      </w:r>
      <w:r>
        <w:rPr>
          <w:rFonts w:cs="Arial"/>
          <w:sz w:val="22"/>
          <w:szCs w:val="22"/>
        </w:rPr>
        <w:t>.</w:t>
      </w:r>
      <w:r w:rsidRPr="007D309A">
        <w:rPr>
          <w:rFonts w:cs="Arial"/>
          <w:sz w:val="22"/>
          <w:szCs w:val="22"/>
        </w:rPr>
        <w:t>”</w:t>
      </w:r>
    </w:p>
    <w:p w:rsidR="000459FC" w:rsidRDefault="000459FC" w:rsidP="000459FC">
      <w:pPr>
        <w:ind w:left="2400" w:hanging="2400"/>
        <w:rPr>
          <w:sz w:val="22"/>
          <w:szCs w:val="22"/>
        </w:rPr>
      </w:pPr>
      <w:r w:rsidRPr="007D309A">
        <w:rPr>
          <w:sz w:val="22"/>
          <w:szCs w:val="22"/>
        </w:rPr>
        <w:t xml:space="preserve">  </w:t>
      </w:r>
    </w:p>
    <w:p w:rsidR="000459FC" w:rsidRPr="007D309A" w:rsidRDefault="000459FC" w:rsidP="000459FC">
      <w:pPr>
        <w:rPr>
          <w:b/>
          <w:sz w:val="22"/>
          <w:szCs w:val="22"/>
        </w:rPr>
      </w:pPr>
      <w:r w:rsidRPr="007D309A">
        <w:rPr>
          <w:b/>
          <w:sz w:val="22"/>
          <w:szCs w:val="22"/>
        </w:rPr>
        <w:t>COMPETENCY</w:t>
      </w:r>
    </w:p>
    <w:p w:rsidR="000459FC" w:rsidRPr="007D309A" w:rsidRDefault="000459FC" w:rsidP="000459FC">
      <w:pPr>
        <w:tabs>
          <w:tab w:val="left" w:pos="2400"/>
        </w:tabs>
        <w:rPr>
          <w:sz w:val="22"/>
          <w:szCs w:val="22"/>
        </w:rPr>
      </w:pPr>
      <w:r w:rsidRPr="007D309A">
        <w:rPr>
          <w:b/>
          <w:sz w:val="22"/>
          <w:szCs w:val="22"/>
        </w:rPr>
        <w:t>AREAS:</w:t>
      </w:r>
      <w:r w:rsidRPr="007D309A">
        <w:rPr>
          <w:sz w:val="22"/>
          <w:szCs w:val="22"/>
        </w:rPr>
        <w:tab/>
        <w:t>TECHNICAL AREA EXPERTISE</w:t>
      </w:r>
    </w:p>
    <w:p w:rsidR="000459FC" w:rsidRPr="007D309A" w:rsidRDefault="000459FC" w:rsidP="000459FC">
      <w:pPr>
        <w:rPr>
          <w:sz w:val="22"/>
          <w:szCs w:val="22"/>
        </w:rPr>
      </w:pPr>
    </w:p>
    <w:p w:rsidR="000459FC" w:rsidRPr="007D309A" w:rsidRDefault="000459FC" w:rsidP="000459FC">
      <w:pPr>
        <w:tabs>
          <w:tab w:val="left" w:pos="2400"/>
        </w:tabs>
        <w:rPr>
          <w:b/>
          <w:sz w:val="22"/>
          <w:szCs w:val="22"/>
        </w:rPr>
      </w:pPr>
      <w:r w:rsidRPr="007D309A">
        <w:rPr>
          <w:b/>
          <w:sz w:val="22"/>
          <w:szCs w:val="22"/>
        </w:rPr>
        <w:t>LEVEL OF EFFORT:</w:t>
      </w:r>
      <w:r w:rsidRPr="007D309A">
        <w:rPr>
          <w:sz w:val="22"/>
          <w:szCs w:val="22"/>
        </w:rPr>
        <w:tab/>
        <w:t>40 hours</w:t>
      </w:r>
    </w:p>
    <w:p w:rsidR="000459FC" w:rsidRPr="007D309A" w:rsidRDefault="000459FC" w:rsidP="000459FC">
      <w:pPr>
        <w:rPr>
          <w:sz w:val="22"/>
          <w:szCs w:val="22"/>
        </w:rPr>
      </w:pPr>
    </w:p>
    <w:p w:rsidR="000459FC" w:rsidRPr="007D309A" w:rsidRDefault="000459FC" w:rsidP="000459FC">
      <w:pPr>
        <w:rPr>
          <w:b/>
          <w:sz w:val="22"/>
          <w:szCs w:val="22"/>
        </w:rPr>
      </w:pPr>
      <w:r w:rsidRPr="007D309A">
        <w:rPr>
          <w:b/>
          <w:sz w:val="22"/>
          <w:szCs w:val="22"/>
        </w:rPr>
        <w:t>EVALUATION</w:t>
      </w:r>
    </w:p>
    <w:p w:rsidR="000459FC" w:rsidRPr="007D309A" w:rsidRDefault="000459FC" w:rsidP="000459FC">
      <w:pPr>
        <w:ind w:left="2420" w:hanging="2420"/>
        <w:rPr>
          <w:sz w:val="22"/>
          <w:szCs w:val="22"/>
        </w:rPr>
      </w:pPr>
      <w:r w:rsidRPr="007D309A">
        <w:rPr>
          <w:b/>
          <w:sz w:val="22"/>
          <w:szCs w:val="22"/>
        </w:rPr>
        <w:t>CRITERIA:</w:t>
      </w:r>
      <w:r w:rsidRPr="007D309A">
        <w:rPr>
          <w:b/>
          <w:sz w:val="22"/>
          <w:szCs w:val="22"/>
        </w:rPr>
        <w:tab/>
      </w:r>
      <w:r w:rsidRPr="007D309A">
        <w:rPr>
          <w:sz w:val="22"/>
          <w:szCs w:val="22"/>
        </w:rPr>
        <w:t>At the completion of this activity, you should understand the regional fire protection inspection process for a plant that has transitioned to NFPA 805.</w:t>
      </w:r>
    </w:p>
    <w:p w:rsidR="000459FC" w:rsidRPr="007D309A" w:rsidRDefault="000459FC" w:rsidP="000459FC">
      <w:pPr>
        <w:ind w:left="2420" w:hanging="2420"/>
        <w:rPr>
          <w:sz w:val="22"/>
          <w:szCs w:val="22"/>
        </w:rPr>
      </w:pPr>
    </w:p>
    <w:p w:rsidR="000459FC" w:rsidRPr="007D309A" w:rsidRDefault="000459FC" w:rsidP="000459FC">
      <w:pPr>
        <w:numPr>
          <w:ilvl w:val="0"/>
          <w:numId w:val="4"/>
        </w:numPr>
        <w:tabs>
          <w:tab w:val="clear" w:pos="2360"/>
          <w:tab w:val="num" w:pos="1080"/>
        </w:tabs>
        <w:ind w:left="2880" w:hanging="480"/>
        <w:rPr>
          <w:sz w:val="22"/>
          <w:szCs w:val="22"/>
        </w:rPr>
      </w:pPr>
      <w:r w:rsidRPr="007D309A">
        <w:rPr>
          <w:sz w:val="22"/>
          <w:szCs w:val="22"/>
        </w:rPr>
        <w:t xml:space="preserve">Explain the objectives of the </w:t>
      </w:r>
      <w:r>
        <w:rPr>
          <w:sz w:val="22"/>
          <w:szCs w:val="22"/>
        </w:rPr>
        <w:t>t</w:t>
      </w:r>
      <w:r w:rsidRPr="007D309A">
        <w:rPr>
          <w:sz w:val="22"/>
          <w:szCs w:val="22"/>
        </w:rPr>
        <w:t xml:space="preserve">riennial </w:t>
      </w:r>
      <w:r>
        <w:rPr>
          <w:sz w:val="22"/>
          <w:szCs w:val="22"/>
        </w:rPr>
        <w:t>f</w:t>
      </w:r>
      <w:r w:rsidRPr="007D309A">
        <w:rPr>
          <w:sz w:val="22"/>
          <w:szCs w:val="22"/>
        </w:rPr>
        <w:t xml:space="preserve">ire </w:t>
      </w:r>
      <w:r>
        <w:rPr>
          <w:sz w:val="22"/>
          <w:szCs w:val="22"/>
        </w:rPr>
        <w:t>p</w:t>
      </w:r>
      <w:r w:rsidRPr="007D309A">
        <w:rPr>
          <w:sz w:val="22"/>
          <w:szCs w:val="22"/>
        </w:rPr>
        <w:t xml:space="preserve">rotection </w:t>
      </w:r>
      <w:r>
        <w:rPr>
          <w:sz w:val="22"/>
          <w:szCs w:val="22"/>
        </w:rPr>
        <w:t>i</w:t>
      </w:r>
      <w:r w:rsidRPr="007D309A">
        <w:rPr>
          <w:sz w:val="22"/>
          <w:szCs w:val="22"/>
        </w:rPr>
        <w:t>nspection for a plant that has transitioned to NFPA 805.</w:t>
      </w:r>
    </w:p>
    <w:p w:rsidR="000459FC" w:rsidRDefault="000459FC" w:rsidP="000459FC">
      <w:pPr>
        <w:ind w:left="2880"/>
        <w:rPr>
          <w:sz w:val="22"/>
          <w:szCs w:val="22"/>
        </w:rPr>
      </w:pPr>
    </w:p>
    <w:p w:rsidR="000459FC" w:rsidRPr="007D309A" w:rsidRDefault="000459FC" w:rsidP="000459FC">
      <w:pPr>
        <w:numPr>
          <w:ilvl w:val="0"/>
          <w:numId w:val="4"/>
        </w:numPr>
        <w:tabs>
          <w:tab w:val="clear" w:pos="2360"/>
          <w:tab w:val="num" w:pos="1080"/>
        </w:tabs>
        <w:ind w:left="2880" w:hanging="480"/>
        <w:rPr>
          <w:sz w:val="22"/>
          <w:szCs w:val="22"/>
        </w:rPr>
      </w:pPr>
      <w:r w:rsidRPr="007D309A">
        <w:rPr>
          <w:sz w:val="22"/>
          <w:szCs w:val="22"/>
        </w:rPr>
        <w:t xml:space="preserve">Explain the difference between the </w:t>
      </w:r>
      <w:r>
        <w:rPr>
          <w:sz w:val="22"/>
          <w:szCs w:val="22"/>
        </w:rPr>
        <w:t>t</w:t>
      </w:r>
      <w:r w:rsidRPr="007D309A">
        <w:rPr>
          <w:sz w:val="22"/>
          <w:szCs w:val="22"/>
        </w:rPr>
        <w:t xml:space="preserve">riennial </w:t>
      </w:r>
      <w:r>
        <w:rPr>
          <w:sz w:val="22"/>
          <w:szCs w:val="22"/>
        </w:rPr>
        <w:t>f</w:t>
      </w:r>
      <w:r w:rsidRPr="007D309A">
        <w:rPr>
          <w:sz w:val="22"/>
          <w:szCs w:val="22"/>
        </w:rPr>
        <w:t xml:space="preserve">ire </w:t>
      </w:r>
      <w:r>
        <w:rPr>
          <w:sz w:val="22"/>
          <w:szCs w:val="22"/>
        </w:rPr>
        <w:t>p</w:t>
      </w:r>
      <w:r w:rsidRPr="007D309A">
        <w:rPr>
          <w:sz w:val="22"/>
          <w:szCs w:val="22"/>
        </w:rPr>
        <w:t xml:space="preserve">rotection </w:t>
      </w:r>
      <w:r>
        <w:rPr>
          <w:sz w:val="22"/>
          <w:szCs w:val="22"/>
        </w:rPr>
        <w:t>i</w:t>
      </w:r>
      <w:r w:rsidRPr="007D309A">
        <w:rPr>
          <w:sz w:val="22"/>
          <w:szCs w:val="22"/>
        </w:rPr>
        <w:t xml:space="preserve">nspection for a plant that has transitioned to NFPA 805 </w:t>
      </w:r>
      <w:r>
        <w:rPr>
          <w:sz w:val="22"/>
          <w:szCs w:val="22"/>
        </w:rPr>
        <w:t>and</w:t>
      </w:r>
      <w:r w:rsidRPr="007D309A">
        <w:rPr>
          <w:sz w:val="22"/>
          <w:szCs w:val="22"/>
        </w:rPr>
        <w:t xml:space="preserve"> one that has not transitioned.  </w:t>
      </w:r>
    </w:p>
    <w:p w:rsidR="000459FC" w:rsidRDefault="000459FC" w:rsidP="000459FC">
      <w:pPr>
        <w:ind w:left="2880"/>
        <w:rPr>
          <w:sz w:val="22"/>
          <w:szCs w:val="22"/>
        </w:rPr>
      </w:pPr>
    </w:p>
    <w:p w:rsidR="000459FC" w:rsidRPr="007D309A" w:rsidRDefault="000459FC" w:rsidP="000459FC">
      <w:pPr>
        <w:numPr>
          <w:ilvl w:val="0"/>
          <w:numId w:val="4"/>
        </w:numPr>
        <w:tabs>
          <w:tab w:val="clear" w:pos="2360"/>
          <w:tab w:val="num" w:pos="1080"/>
        </w:tabs>
        <w:ind w:left="2880" w:hanging="480"/>
        <w:rPr>
          <w:sz w:val="22"/>
          <w:szCs w:val="22"/>
        </w:rPr>
      </w:pPr>
      <w:r w:rsidRPr="007D309A">
        <w:rPr>
          <w:sz w:val="22"/>
          <w:szCs w:val="22"/>
        </w:rPr>
        <w:t xml:space="preserve">Explain the regulatory requirements and licensing basis against which </w:t>
      </w:r>
      <w:proofErr w:type="spellStart"/>
      <w:r w:rsidRPr="007D309A">
        <w:rPr>
          <w:sz w:val="22"/>
          <w:szCs w:val="22"/>
        </w:rPr>
        <w:t>postfire</w:t>
      </w:r>
      <w:proofErr w:type="spellEnd"/>
      <w:r w:rsidRPr="007D309A">
        <w:rPr>
          <w:sz w:val="22"/>
          <w:szCs w:val="22"/>
        </w:rPr>
        <w:t xml:space="preserve"> safe</w:t>
      </w:r>
      <w:r>
        <w:rPr>
          <w:sz w:val="22"/>
          <w:szCs w:val="22"/>
        </w:rPr>
        <w:t>-</w:t>
      </w:r>
      <w:r w:rsidRPr="007D309A">
        <w:rPr>
          <w:sz w:val="22"/>
          <w:szCs w:val="22"/>
        </w:rPr>
        <w:t xml:space="preserve">shutdown capability is assessed.  </w:t>
      </w:r>
    </w:p>
    <w:p w:rsidR="000459FC" w:rsidRPr="007D309A" w:rsidRDefault="000459FC" w:rsidP="000459FC">
      <w:pPr>
        <w:ind w:left="2420" w:hanging="2420"/>
        <w:rPr>
          <w:sz w:val="22"/>
          <w:szCs w:val="22"/>
        </w:rPr>
      </w:pPr>
      <w:r w:rsidRPr="007D309A">
        <w:rPr>
          <w:sz w:val="22"/>
          <w:szCs w:val="22"/>
        </w:rPr>
        <w:tab/>
      </w:r>
    </w:p>
    <w:p w:rsidR="000459FC" w:rsidRPr="007D309A" w:rsidRDefault="000459FC" w:rsidP="000459FC">
      <w:pPr>
        <w:autoSpaceDE w:val="0"/>
        <w:autoSpaceDN w:val="0"/>
        <w:adjustRightInd w:val="0"/>
        <w:ind w:left="2420" w:hanging="2420"/>
        <w:rPr>
          <w:rFonts w:cs="Arial"/>
          <w:sz w:val="22"/>
          <w:szCs w:val="22"/>
        </w:rPr>
      </w:pPr>
      <w:r w:rsidRPr="007D309A">
        <w:rPr>
          <w:b/>
          <w:sz w:val="22"/>
          <w:szCs w:val="22"/>
        </w:rPr>
        <w:t>TASKS:</w:t>
      </w:r>
      <w:r w:rsidRPr="007D309A">
        <w:rPr>
          <w:b/>
          <w:sz w:val="22"/>
          <w:szCs w:val="22"/>
        </w:rPr>
        <w:tab/>
      </w:r>
      <w:r w:rsidRPr="007D309A">
        <w:rPr>
          <w:rFonts w:cs="Arial"/>
          <w:bCs/>
          <w:sz w:val="22"/>
          <w:szCs w:val="22"/>
        </w:rPr>
        <w:t>T</w:t>
      </w:r>
      <w:r w:rsidRPr="007D309A">
        <w:rPr>
          <w:rFonts w:cs="Arial"/>
          <w:sz w:val="22"/>
          <w:szCs w:val="22"/>
        </w:rPr>
        <w:t>he activities listed below shall be performed under the guidance of a subject matter expert.</w:t>
      </w:r>
    </w:p>
    <w:p w:rsidR="000459FC" w:rsidRPr="007D309A" w:rsidRDefault="000459FC" w:rsidP="000459FC">
      <w:pPr>
        <w:autoSpaceDE w:val="0"/>
        <w:autoSpaceDN w:val="0"/>
        <w:adjustRightInd w:val="0"/>
        <w:rPr>
          <w:rFonts w:cs="Arial"/>
          <w:sz w:val="22"/>
          <w:szCs w:val="22"/>
        </w:rPr>
      </w:pPr>
    </w:p>
    <w:p w:rsidR="000459FC" w:rsidRPr="007D309A" w:rsidRDefault="000459FC" w:rsidP="000459FC">
      <w:pPr>
        <w:numPr>
          <w:ilvl w:val="0"/>
          <w:numId w:val="7"/>
        </w:numPr>
        <w:ind w:left="2880" w:hanging="480"/>
        <w:rPr>
          <w:rFonts w:cs="Arial"/>
          <w:sz w:val="22"/>
          <w:szCs w:val="22"/>
        </w:rPr>
      </w:pPr>
      <w:r w:rsidRPr="007D309A">
        <w:rPr>
          <w:sz w:val="22"/>
          <w:szCs w:val="22"/>
        </w:rPr>
        <w:t>Accompany a team of regional inspectors during a fire protection inspection at a plant that has transitioned to NFPA 805.</w:t>
      </w:r>
    </w:p>
    <w:p w:rsidR="000459FC" w:rsidRDefault="000459FC" w:rsidP="000459FC">
      <w:pPr>
        <w:ind w:left="2880"/>
        <w:rPr>
          <w:rFonts w:cs="Arial"/>
          <w:sz w:val="22"/>
          <w:szCs w:val="22"/>
        </w:rPr>
      </w:pPr>
    </w:p>
    <w:p w:rsidR="000459FC" w:rsidRPr="007D309A" w:rsidRDefault="000459FC" w:rsidP="000459FC">
      <w:pPr>
        <w:numPr>
          <w:ilvl w:val="0"/>
          <w:numId w:val="7"/>
        </w:numPr>
        <w:ind w:left="2880" w:hanging="480"/>
        <w:rPr>
          <w:rFonts w:cs="Arial"/>
          <w:sz w:val="22"/>
          <w:szCs w:val="22"/>
        </w:rPr>
      </w:pPr>
      <w:r w:rsidRPr="007D309A">
        <w:rPr>
          <w:rFonts w:cs="Arial"/>
          <w:sz w:val="22"/>
          <w:szCs w:val="22"/>
        </w:rPr>
        <w:t>Discuss the evaluation criteria with a subject matter expert.</w:t>
      </w:r>
    </w:p>
    <w:p w:rsidR="000459FC" w:rsidRDefault="000459FC" w:rsidP="000459FC">
      <w:pPr>
        <w:ind w:left="2880"/>
        <w:rPr>
          <w:rFonts w:cs="Arial"/>
          <w:sz w:val="22"/>
          <w:szCs w:val="22"/>
        </w:rPr>
      </w:pPr>
    </w:p>
    <w:p w:rsidR="000459FC" w:rsidRPr="007D309A" w:rsidRDefault="000459FC" w:rsidP="000459FC">
      <w:pPr>
        <w:numPr>
          <w:ilvl w:val="0"/>
          <w:numId w:val="7"/>
        </w:numPr>
        <w:ind w:left="2880" w:hanging="480"/>
        <w:rPr>
          <w:rFonts w:cs="Arial"/>
          <w:sz w:val="22"/>
          <w:szCs w:val="22"/>
        </w:rPr>
      </w:pPr>
      <w:r>
        <w:rPr>
          <w:rFonts w:cs="Arial"/>
          <w:sz w:val="22"/>
          <w:szCs w:val="22"/>
        </w:rPr>
        <w:t>Before</w:t>
      </w:r>
      <w:r w:rsidRPr="007D309A">
        <w:rPr>
          <w:rFonts w:cs="Arial"/>
          <w:sz w:val="22"/>
          <w:szCs w:val="22"/>
        </w:rPr>
        <w:t xml:space="preserve"> the inspection, review any documents the team leader deems necessary.</w:t>
      </w:r>
    </w:p>
    <w:p w:rsidR="000459FC" w:rsidRDefault="000459FC" w:rsidP="000459FC">
      <w:pPr>
        <w:ind w:left="2880"/>
        <w:rPr>
          <w:rFonts w:cs="Arial"/>
          <w:sz w:val="22"/>
          <w:szCs w:val="22"/>
        </w:rPr>
      </w:pPr>
    </w:p>
    <w:p w:rsidR="000459FC" w:rsidRPr="007D309A" w:rsidRDefault="000459FC" w:rsidP="000459FC">
      <w:pPr>
        <w:numPr>
          <w:ilvl w:val="0"/>
          <w:numId w:val="7"/>
        </w:numPr>
        <w:ind w:left="2880" w:hanging="480"/>
        <w:rPr>
          <w:rFonts w:cs="Arial"/>
          <w:sz w:val="22"/>
          <w:szCs w:val="22"/>
        </w:rPr>
      </w:pPr>
      <w:r w:rsidRPr="007D309A">
        <w:rPr>
          <w:rFonts w:cs="Arial"/>
          <w:sz w:val="22"/>
          <w:szCs w:val="22"/>
        </w:rPr>
        <w:t>Participate with the inspection team leader and the regional senior risk analyst in the selection process to determine which fire areas or zones are to be inspected in this particular inspection.</w:t>
      </w:r>
    </w:p>
    <w:p w:rsidR="000459FC" w:rsidRDefault="000459FC" w:rsidP="000459FC">
      <w:pPr>
        <w:ind w:left="2880"/>
        <w:rPr>
          <w:rFonts w:cs="Arial"/>
          <w:sz w:val="22"/>
          <w:szCs w:val="22"/>
        </w:rPr>
      </w:pPr>
    </w:p>
    <w:p w:rsidR="000459FC" w:rsidRPr="007D309A" w:rsidRDefault="000459FC" w:rsidP="000459FC">
      <w:pPr>
        <w:numPr>
          <w:ilvl w:val="0"/>
          <w:numId w:val="7"/>
        </w:numPr>
        <w:ind w:left="2880" w:hanging="480"/>
        <w:rPr>
          <w:rFonts w:cs="Arial"/>
          <w:sz w:val="22"/>
          <w:szCs w:val="22"/>
        </w:rPr>
      </w:pPr>
      <w:r w:rsidRPr="007D309A">
        <w:rPr>
          <w:rFonts w:cs="Arial"/>
          <w:sz w:val="22"/>
          <w:szCs w:val="22"/>
        </w:rPr>
        <w:t>Review NFPA 805</w:t>
      </w:r>
      <w:r>
        <w:rPr>
          <w:rFonts w:cs="Arial"/>
          <w:sz w:val="22"/>
          <w:szCs w:val="22"/>
        </w:rPr>
        <w:t>,</w:t>
      </w:r>
      <w:r w:rsidRPr="007D309A">
        <w:rPr>
          <w:rFonts w:cs="Arial"/>
          <w:sz w:val="22"/>
          <w:szCs w:val="22"/>
        </w:rPr>
        <w:t xml:space="preserve"> 2001 Edition.</w:t>
      </w:r>
    </w:p>
    <w:p w:rsidR="000459FC" w:rsidRDefault="000459FC" w:rsidP="000459FC">
      <w:pPr>
        <w:ind w:left="2880"/>
        <w:rPr>
          <w:rFonts w:cs="Arial"/>
          <w:sz w:val="22"/>
          <w:szCs w:val="22"/>
        </w:rPr>
      </w:pPr>
    </w:p>
    <w:p w:rsidR="000459FC" w:rsidRPr="007D309A" w:rsidRDefault="000459FC" w:rsidP="000459FC">
      <w:pPr>
        <w:numPr>
          <w:ilvl w:val="0"/>
          <w:numId w:val="7"/>
        </w:numPr>
        <w:ind w:left="2880" w:hanging="480"/>
        <w:rPr>
          <w:rFonts w:cs="Arial"/>
          <w:sz w:val="22"/>
          <w:szCs w:val="22"/>
        </w:rPr>
      </w:pPr>
      <w:r>
        <w:rPr>
          <w:rFonts w:cs="Arial"/>
          <w:sz w:val="22"/>
          <w:szCs w:val="22"/>
        </w:rPr>
        <w:t>Complete a</w:t>
      </w:r>
      <w:r w:rsidRPr="007D309A">
        <w:rPr>
          <w:rFonts w:cs="Arial"/>
          <w:sz w:val="22"/>
          <w:szCs w:val="22"/>
        </w:rPr>
        <w:t>ny other task given by the inspection team leader.</w:t>
      </w:r>
    </w:p>
    <w:p w:rsidR="000459FC" w:rsidRPr="007D309A" w:rsidRDefault="000459FC" w:rsidP="000459FC">
      <w:pPr>
        <w:rPr>
          <w:sz w:val="22"/>
          <w:szCs w:val="22"/>
        </w:rPr>
      </w:pPr>
    </w:p>
    <w:p w:rsidR="000459FC" w:rsidRDefault="000459FC" w:rsidP="000459FC">
      <w:pPr>
        <w:tabs>
          <w:tab w:val="left" w:pos="2400"/>
          <w:tab w:val="left" w:pos="2430"/>
        </w:tabs>
        <w:ind w:left="2430" w:hanging="2430"/>
        <w:rPr>
          <w:sz w:val="22"/>
          <w:szCs w:val="22"/>
        </w:rPr>
      </w:pPr>
      <w:r w:rsidRPr="007D309A">
        <w:rPr>
          <w:b/>
          <w:sz w:val="22"/>
          <w:szCs w:val="22"/>
        </w:rPr>
        <w:lastRenderedPageBreak/>
        <w:t>DOCUMENTATION:</w:t>
      </w:r>
      <w:r w:rsidRPr="007D309A">
        <w:rPr>
          <w:sz w:val="22"/>
          <w:szCs w:val="22"/>
        </w:rPr>
        <w:tab/>
      </w:r>
      <w:r w:rsidRPr="007D309A">
        <w:rPr>
          <w:sz w:val="22"/>
          <w:szCs w:val="22"/>
        </w:rPr>
        <w:tab/>
        <w:t>Fire Protection Inspector Advanced-Level Signature Card OJT-FP-1.</w:t>
      </w:r>
    </w:p>
    <w:p w:rsidR="000459FC" w:rsidRPr="000C10A0" w:rsidRDefault="000459FC" w:rsidP="000459FC">
      <w:pPr>
        <w:pStyle w:val="Heading1"/>
        <w:jc w:val="center"/>
      </w:pPr>
      <w:r w:rsidRPr="000C10A0">
        <w:br w:type="page"/>
      </w:r>
      <w:bookmarkStart w:id="28" w:name="_Toc220308915"/>
      <w:bookmarkStart w:id="29" w:name="_Toc216073372"/>
      <w:bookmarkStart w:id="30" w:name="_Toc233767162"/>
      <w:bookmarkStart w:id="31" w:name="_Toc233768358"/>
      <w:bookmarkStart w:id="32" w:name="_Toc233768999"/>
      <w:r w:rsidRPr="000C10A0">
        <w:lastRenderedPageBreak/>
        <w:t xml:space="preserve">Fire Protection </w:t>
      </w:r>
      <w:r>
        <w:t>Inspector Advanced-Level</w:t>
      </w:r>
      <w:bookmarkEnd w:id="28"/>
      <w:r>
        <w:t xml:space="preserve"> </w:t>
      </w:r>
      <w:bookmarkStart w:id="33" w:name="_Toc220308916"/>
      <w:r w:rsidRPr="000C10A0">
        <w:t>Signature Card</w:t>
      </w:r>
      <w:bookmarkEnd w:id="29"/>
      <w:bookmarkEnd w:id="30"/>
      <w:bookmarkEnd w:id="31"/>
      <w:bookmarkEnd w:id="32"/>
      <w:bookmarkEnd w:id="33"/>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tblPr>
      <w:tblGrid>
        <w:gridCol w:w="6048"/>
        <w:gridCol w:w="1440"/>
        <w:gridCol w:w="1728"/>
      </w:tblGrid>
      <w:tr w:rsidR="000459FC" w:rsidTr="00D32CE5">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rPr>
                <w:b/>
                <w:sz w:val="22"/>
                <w:szCs w:val="22"/>
              </w:rPr>
            </w:pPr>
          </w:p>
          <w:p w:rsidR="000459FC" w:rsidRPr="009F1968" w:rsidRDefault="000459FC" w:rsidP="00D32CE5">
            <w:pPr>
              <w:rPr>
                <w:b/>
                <w:sz w:val="22"/>
                <w:szCs w:val="22"/>
              </w:rPr>
            </w:pPr>
            <w:r w:rsidRPr="009F1968">
              <w:rPr>
                <w:b/>
                <w:sz w:val="22"/>
                <w:szCs w:val="22"/>
              </w:rPr>
              <w:t xml:space="preserve">Inspector </w:t>
            </w:r>
          </w:p>
          <w:p w:rsidR="000459FC" w:rsidRPr="009F1968" w:rsidRDefault="000459FC" w:rsidP="00D32CE5">
            <w:pPr>
              <w:rPr>
                <w:b/>
                <w:sz w:val="22"/>
                <w:szCs w:val="22"/>
              </w:rPr>
            </w:pPr>
            <w:r w:rsidRPr="009F1968">
              <w:rPr>
                <w:b/>
                <w:sz w:val="22"/>
                <w:szCs w:val="22"/>
              </w:rPr>
              <w:t>Name: ___________________________________</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rPr>
            </w:pPr>
            <w:r w:rsidRPr="009F1968">
              <w:rPr>
                <w:b/>
                <w:sz w:val="22"/>
                <w:szCs w:val="22"/>
              </w:rPr>
              <w:t>Employee Initials/ Date</w:t>
            </w: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rPr>
            </w:pPr>
            <w:r w:rsidRPr="009F1968">
              <w:rPr>
                <w:b/>
                <w:sz w:val="22"/>
                <w:szCs w:val="22"/>
              </w:rPr>
              <w:t>Supervisor’s Signature/</w:t>
            </w:r>
          </w:p>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9F1968">
              <w:rPr>
                <w:b/>
                <w:sz w:val="22"/>
                <w:szCs w:val="22"/>
              </w:rPr>
              <w:t>Date</w:t>
            </w:r>
          </w:p>
        </w:tc>
      </w:tr>
      <w:tr w:rsidR="000459FC" w:rsidTr="00D32CE5">
        <w:trPr>
          <w:cantSplit/>
        </w:trPr>
        <w:tc>
          <w:tcPr>
            <w:tcW w:w="9216" w:type="dxa"/>
            <w:gridSpan w:val="3"/>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rPr>
            </w:pPr>
            <w:r w:rsidRPr="009F1968">
              <w:rPr>
                <w:b/>
                <w:sz w:val="22"/>
                <w:szCs w:val="22"/>
              </w:rPr>
              <w:t xml:space="preserve">Training Courses for Fire Protection Inspector </w:t>
            </w:r>
          </w:p>
        </w:tc>
      </w:tr>
      <w:tr w:rsidR="000459FC" w:rsidTr="00D32CE5">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rPr>
                <w:sz w:val="22"/>
                <w:szCs w:val="22"/>
              </w:rPr>
            </w:pPr>
            <w:r w:rsidRPr="009F1968">
              <w:rPr>
                <w:sz w:val="22"/>
                <w:szCs w:val="22"/>
              </w:rPr>
              <w:t xml:space="preserve">NRC/EPRI NUREG/CR-6850 Training (all </w:t>
            </w:r>
            <w:ins w:id="34" w:author="dka" w:date="2011-07-26T15:23:00Z">
              <w:r w:rsidRPr="009F1968">
                <w:rPr>
                  <w:sz w:val="22"/>
                  <w:szCs w:val="22"/>
                </w:rPr>
                <w:t xml:space="preserve">five </w:t>
              </w:r>
            </w:ins>
            <w:r w:rsidRPr="009F1968">
              <w:rPr>
                <w:sz w:val="22"/>
                <w:szCs w:val="22"/>
              </w:rPr>
              <w:t>modules):</w:t>
            </w:r>
          </w:p>
          <w:p w:rsidR="000459FC" w:rsidRPr="009F1968" w:rsidRDefault="000459FC" w:rsidP="00D32CE5">
            <w:pPr>
              <w:ind w:firstLine="1140"/>
              <w:rPr>
                <w:sz w:val="22"/>
                <w:szCs w:val="22"/>
              </w:rPr>
            </w:pPr>
            <w:r w:rsidRPr="009F1968">
              <w:rPr>
                <w:sz w:val="22"/>
                <w:szCs w:val="22"/>
              </w:rPr>
              <w:t>Module 1 PRA</w:t>
            </w:r>
          </w:p>
          <w:p w:rsidR="000459FC" w:rsidRPr="009F1968" w:rsidRDefault="000459FC" w:rsidP="00D32CE5">
            <w:pPr>
              <w:ind w:firstLine="1140"/>
              <w:rPr>
                <w:sz w:val="22"/>
                <w:szCs w:val="22"/>
              </w:rPr>
            </w:pPr>
            <w:r w:rsidRPr="009F1968">
              <w:rPr>
                <w:sz w:val="22"/>
                <w:szCs w:val="22"/>
              </w:rPr>
              <w:t>Module 2 Electrical Analysis</w:t>
            </w:r>
          </w:p>
          <w:p w:rsidR="000459FC" w:rsidRPr="009F1968" w:rsidRDefault="000459FC" w:rsidP="00D32CE5">
            <w:pPr>
              <w:ind w:firstLine="1140"/>
              <w:rPr>
                <w:sz w:val="22"/>
                <w:szCs w:val="22"/>
              </w:rPr>
            </w:pPr>
            <w:r w:rsidRPr="009F1968">
              <w:rPr>
                <w:sz w:val="22"/>
                <w:szCs w:val="22"/>
              </w:rPr>
              <w:t>Module 3 Fire Analysis</w:t>
            </w:r>
          </w:p>
          <w:p w:rsidR="000459FC" w:rsidRPr="009F1968" w:rsidRDefault="000459FC" w:rsidP="000459FC">
            <w:pPr>
              <w:tabs>
                <w:tab w:val="left" w:pos="-30"/>
              </w:tabs>
              <w:ind w:firstLine="1140"/>
              <w:rPr>
                <w:ins w:id="35" w:author="dka" w:date="2011-07-26T15:21:00Z"/>
                <w:sz w:val="22"/>
                <w:szCs w:val="22"/>
              </w:rPr>
            </w:pPr>
            <w:ins w:id="36" w:author="dka" w:date="2011-07-26T15:21:00Z">
              <w:r w:rsidRPr="009F1968">
                <w:rPr>
                  <w:sz w:val="22"/>
                  <w:szCs w:val="22"/>
                </w:rPr>
                <w:t>Module 4 Human Reliability Analysis for PRA</w:t>
              </w:r>
            </w:ins>
          </w:p>
          <w:p w:rsidR="000459FC" w:rsidRPr="009F1968" w:rsidRDefault="000459FC" w:rsidP="000459FC">
            <w:pPr>
              <w:ind w:firstLine="1140"/>
              <w:rPr>
                <w:sz w:val="22"/>
                <w:szCs w:val="22"/>
              </w:rPr>
            </w:pPr>
            <w:ins w:id="37" w:author="dka" w:date="2011-07-26T15:21:00Z">
              <w:r w:rsidRPr="009F1968">
                <w:rPr>
                  <w:sz w:val="22"/>
                  <w:szCs w:val="22"/>
                </w:rPr>
                <w:t>Module 5 Advanced Fire Modeling</w:t>
              </w:r>
            </w:ins>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C52BF1" w:rsidRPr="009F1968" w:rsidRDefault="00C52BF1"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_____________________________________________</w:t>
            </w: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52BF1" w:rsidRDefault="00C52BF1"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459FC" w:rsidRPr="009F1968" w:rsidRDefault="00C52BF1"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____________________________________________________________</w:t>
            </w:r>
          </w:p>
        </w:tc>
      </w:tr>
      <w:tr w:rsidR="000459FC" w:rsidTr="00D32CE5">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rPr>
                <w:sz w:val="22"/>
                <w:szCs w:val="22"/>
              </w:rPr>
            </w:pPr>
            <w:r w:rsidRPr="009F1968">
              <w:rPr>
                <w:sz w:val="22"/>
                <w:szCs w:val="22"/>
              </w:rPr>
              <w:t>System Analysis Program for Hands-On Integrated Reliability Evaluation (SAPHIRE) Basics (P-201)</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r>
      <w:tr w:rsidR="000459FC" w:rsidTr="00D32CE5">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rPr>
                <w:sz w:val="22"/>
                <w:szCs w:val="22"/>
              </w:rPr>
            </w:pPr>
            <w:r w:rsidRPr="009F1968">
              <w:rPr>
                <w:sz w:val="22"/>
                <w:szCs w:val="22"/>
              </w:rPr>
              <w:t>System Modeling Techniques for PRA (P-200)</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r>
      <w:tr w:rsidR="000459FC" w:rsidTr="00D32CE5">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rPr>
                <w:sz w:val="22"/>
                <w:szCs w:val="22"/>
              </w:rPr>
            </w:pPr>
            <w:r w:rsidRPr="009F1968">
              <w:rPr>
                <w:sz w:val="22"/>
                <w:szCs w:val="22"/>
              </w:rPr>
              <w:t>Human Reliability Assessment (P-203)</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r>
      <w:tr w:rsidR="000459FC" w:rsidTr="00D32CE5">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rPr>
                <w:sz w:val="22"/>
                <w:szCs w:val="22"/>
              </w:rPr>
            </w:pPr>
            <w:r w:rsidRPr="009F1968">
              <w:rPr>
                <w:sz w:val="22"/>
                <w:szCs w:val="22"/>
              </w:rPr>
              <w:t>National Fire Protection Association National Fire Alarm Code Seminar (NFPA 72)</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r>
      <w:tr w:rsidR="000459FC" w:rsidTr="00D32CE5">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rPr>
                <w:sz w:val="22"/>
                <w:szCs w:val="22"/>
              </w:rPr>
            </w:pPr>
            <w:r w:rsidRPr="009F1968">
              <w:rPr>
                <w:sz w:val="22"/>
                <w:szCs w:val="22"/>
              </w:rPr>
              <w:t>National Fire Protection Association Installation of Sprinkler Systems Seminar (NFPA 13)</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r>
      <w:tr w:rsidR="000459FC" w:rsidTr="00D32CE5">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rPr>
                <w:sz w:val="22"/>
                <w:szCs w:val="22"/>
              </w:rPr>
            </w:pPr>
            <w:r w:rsidRPr="009F1968">
              <w:rPr>
                <w:sz w:val="22"/>
                <w:szCs w:val="22"/>
              </w:rPr>
              <w:t>National Fire Protection Association Fire Pumps Seminar (NFPA 20)</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r>
      <w:tr w:rsidR="000459FC" w:rsidTr="00D32CE5">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rPr>
                <w:sz w:val="22"/>
                <w:szCs w:val="22"/>
              </w:rPr>
            </w:pPr>
            <w:r w:rsidRPr="009F1968">
              <w:rPr>
                <w:sz w:val="22"/>
                <w:szCs w:val="22"/>
              </w:rPr>
              <w:t>NFPA Sprinkler Hydraulics Seminar</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r>
      <w:tr w:rsidR="000459FC" w:rsidTr="00D32CE5">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rPr>
                <w:sz w:val="22"/>
                <w:szCs w:val="22"/>
              </w:rPr>
            </w:pPr>
            <w:r w:rsidRPr="009F1968">
              <w:rPr>
                <w:sz w:val="22"/>
                <w:szCs w:val="22"/>
              </w:rPr>
              <w:t>NFPA Inspection, Testing and Maintenance of Water Based Fire Protection Systems (NFPA 25)</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r>
      <w:tr w:rsidR="000459FC" w:rsidTr="00D32CE5">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rPr>
                <w:sz w:val="22"/>
                <w:szCs w:val="22"/>
              </w:rPr>
            </w:pPr>
            <w:r w:rsidRPr="009F1968">
              <w:rPr>
                <w:sz w:val="22"/>
                <w:szCs w:val="22"/>
              </w:rPr>
              <w:t xml:space="preserve">NFPA e-Learning Series “Fire Stopping Series”  </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r>
      <w:tr w:rsidR="000459FC" w:rsidTr="00D32CE5">
        <w:trPr>
          <w:cantSplit/>
        </w:trPr>
        <w:tc>
          <w:tcPr>
            <w:tcW w:w="9216" w:type="dxa"/>
            <w:gridSpan w:val="3"/>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rPr>
            </w:pPr>
            <w:r w:rsidRPr="009F1968">
              <w:rPr>
                <w:b/>
                <w:sz w:val="22"/>
                <w:szCs w:val="22"/>
              </w:rPr>
              <w:t>On-the-Job Training Activity</w:t>
            </w:r>
          </w:p>
        </w:tc>
      </w:tr>
      <w:tr w:rsidR="000459FC" w:rsidTr="00D32CE5">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9F1968">
              <w:rPr>
                <w:sz w:val="22"/>
                <w:szCs w:val="22"/>
              </w:rPr>
              <w:t>OJT-FP-1  Participate in a regional fire protection inspection of a plant that has transitioned to NFPA 805</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9F1968"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r>
    </w:tbl>
    <w:p w:rsidR="000459FC" w:rsidRDefault="000459FC" w:rsidP="000459F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52BF1" w:rsidRDefault="00C52BF1" w:rsidP="000459F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This signature card must be accompanied by the appropriate Form 1, Advanced-Level Equivalency Justification, if applicable.</w:t>
      </w:r>
    </w:p>
    <w:p w:rsidR="00C52BF1" w:rsidRDefault="00C52BF1" w:rsidP="000459F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459FC" w:rsidRPr="009F1968" w:rsidRDefault="000459FC" w:rsidP="000459F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9F1968">
        <w:rPr>
          <w:sz w:val="22"/>
          <w:szCs w:val="22"/>
        </w:rPr>
        <w:t>Supervisor’s signature indicates successful completion of all required courses and activities listed in this training standard.</w:t>
      </w:r>
    </w:p>
    <w:p w:rsidR="000459FC" w:rsidRPr="009F1968" w:rsidRDefault="000459FC" w:rsidP="000459F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C52BF1" w:rsidRPr="00C52BF1" w:rsidRDefault="00C52BF1" w:rsidP="00C52B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rFonts w:cs="Arial"/>
          <w:sz w:val="22"/>
          <w:szCs w:val="22"/>
        </w:rPr>
      </w:pPr>
      <w:r w:rsidRPr="00C52BF1">
        <w:rPr>
          <w:rFonts w:cs="Arial"/>
          <w:sz w:val="22"/>
          <w:szCs w:val="22"/>
        </w:rPr>
        <w:t>Supervisor</w:t>
      </w:r>
      <w:r w:rsidRPr="00C52BF1">
        <w:rPr>
          <w:rFonts w:cs="Arial"/>
          <w:sz w:val="22"/>
          <w:szCs w:val="22"/>
        </w:rPr>
        <w:sym w:font="WP TypographicSymbols" w:char="003D"/>
      </w:r>
      <w:proofErr w:type="gramStart"/>
      <w:r w:rsidRPr="00C52BF1">
        <w:rPr>
          <w:rFonts w:cs="Arial"/>
          <w:sz w:val="22"/>
          <w:szCs w:val="22"/>
        </w:rPr>
        <w:t xml:space="preserve">s </w:t>
      </w:r>
      <w:r>
        <w:rPr>
          <w:rFonts w:cs="Arial"/>
          <w:sz w:val="22"/>
          <w:szCs w:val="22"/>
        </w:rPr>
        <w:t xml:space="preserve"> </w:t>
      </w:r>
      <w:r w:rsidRPr="00C52BF1">
        <w:rPr>
          <w:rFonts w:cs="Arial"/>
          <w:sz w:val="22"/>
          <w:szCs w:val="22"/>
        </w:rPr>
        <w:t>Signature</w:t>
      </w:r>
      <w:proofErr w:type="gramEnd"/>
      <w:r w:rsidRPr="00C52BF1">
        <w:rPr>
          <w:rFonts w:cs="Arial"/>
          <w:sz w:val="22"/>
          <w:szCs w:val="22"/>
        </w:rPr>
        <w:t>/Date _____________________________________</w:t>
      </w:r>
      <w:r w:rsidR="004E7F8B">
        <w:rPr>
          <w:rFonts w:cs="Arial"/>
          <w:sz w:val="22"/>
          <w:szCs w:val="22"/>
        </w:rPr>
        <w:t>_____________</w:t>
      </w:r>
    </w:p>
    <w:p w:rsidR="00C52BF1" w:rsidRPr="00C52BF1" w:rsidRDefault="00C52BF1" w:rsidP="00C52B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52BF1" w:rsidRPr="00513955" w:rsidRDefault="00C52BF1" w:rsidP="00C52B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0" w:hanging="990"/>
        <w:rPr>
          <w:rFonts w:cs="Arial"/>
          <w:sz w:val="18"/>
          <w:szCs w:val="18"/>
        </w:rPr>
      </w:pPr>
      <w:r w:rsidRPr="00513955">
        <w:rPr>
          <w:rFonts w:cs="Arial"/>
          <w:sz w:val="18"/>
          <w:szCs w:val="18"/>
        </w:rPr>
        <w:t xml:space="preserve">Copies to: </w:t>
      </w:r>
      <w:r>
        <w:rPr>
          <w:rFonts w:cs="Arial"/>
          <w:sz w:val="18"/>
          <w:szCs w:val="18"/>
        </w:rPr>
        <w:t xml:space="preserve"> </w:t>
      </w:r>
      <w:r w:rsidRPr="00513955">
        <w:rPr>
          <w:rFonts w:cs="Arial"/>
          <w:sz w:val="18"/>
          <w:szCs w:val="18"/>
        </w:rPr>
        <w:t>Inspector</w:t>
      </w:r>
    </w:p>
    <w:p w:rsidR="00C52BF1" w:rsidRPr="00513955" w:rsidRDefault="00C52BF1" w:rsidP="00C52B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0" w:hanging="990"/>
        <w:rPr>
          <w:rFonts w:cs="Arial"/>
          <w:sz w:val="18"/>
          <w:szCs w:val="18"/>
        </w:rPr>
      </w:pPr>
      <w:r>
        <w:rPr>
          <w:rFonts w:cs="Arial"/>
          <w:sz w:val="18"/>
          <w:szCs w:val="18"/>
        </w:rPr>
        <w:tab/>
      </w:r>
      <w:r>
        <w:rPr>
          <w:rFonts w:cs="Arial"/>
          <w:sz w:val="18"/>
          <w:szCs w:val="18"/>
        </w:rPr>
        <w:tab/>
        <w:t xml:space="preserve">   </w:t>
      </w:r>
      <w:r w:rsidRPr="00513955">
        <w:rPr>
          <w:rFonts w:cs="Arial"/>
          <w:sz w:val="18"/>
          <w:szCs w:val="18"/>
        </w:rPr>
        <w:t>Human Resources Office</w:t>
      </w:r>
    </w:p>
    <w:p w:rsidR="00C52BF1" w:rsidRPr="00513955" w:rsidRDefault="00C52BF1" w:rsidP="00C52B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0" w:hanging="990"/>
        <w:rPr>
          <w:rFonts w:cs="Arial"/>
          <w:sz w:val="18"/>
          <w:szCs w:val="18"/>
        </w:rPr>
      </w:pPr>
      <w:r>
        <w:rPr>
          <w:rFonts w:cs="Arial"/>
          <w:sz w:val="18"/>
          <w:szCs w:val="18"/>
        </w:rPr>
        <w:tab/>
      </w:r>
      <w:r>
        <w:rPr>
          <w:rFonts w:cs="Arial"/>
          <w:sz w:val="18"/>
          <w:szCs w:val="18"/>
        </w:rPr>
        <w:tab/>
        <w:t xml:space="preserve">   </w:t>
      </w:r>
      <w:r w:rsidRPr="00513955">
        <w:rPr>
          <w:rFonts w:cs="Arial"/>
          <w:sz w:val="18"/>
          <w:szCs w:val="18"/>
        </w:rPr>
        <w:t>Supervisor</w:t>
      </w:r>
    </w:p>
    <w:p w:rsidR="000459FC" w:rsidRDefault="000459FC" w:rsidP="000459FC">
      <w:pPr>
        <w:pStyle w:val="Heading1"/>
        <w:jc w:val="center"/>
      </w:pPr>
      <w:r w:rsidRPr="009F1968">
        <w:rPr>
          <w:sz w:val="22"/>
          <w:szCs w:val="22"/>
        </w:rPr>
        <w:br w:type="page"/>
      </w:r>
      <w:bookmarkStart w:id="38" w:name="_Toc216073373"/>
      <w:bookmarkStart w:id="39" w:name="_Toc220308917"/>
      <w:bookmarkStart w:id="40" w:name="_Toc233767163"/>
      <w:bookmarkStart w:id="41" w:name="_Toc233768359"/>
      <w:bookmarkStart w:id="42" w:name="_Toc233769000"/>
      <w:r>
        <w:lastRenderedPageBreak/>
        <w:t xml:space="preserve">Form 1:  </w:t>
      </w:r>
      <w:r w:rsidRPr="000C10A0">
        <w:t xml:space="preserve">Fire Protection </w:t>
      </w:r>
      <w:r>
        <w:t>Inspector Advanced-</w:t>
      </w:r>
      <w:r w:rsidRPr="000C10A0">
        <w:t>Level Equivalency Justification</w:t>
      </w:r>
      <w:bookmarkEnd w:id="38"/>
      <w:bookmarkEnd w:id="39"/>
      <w:bookmarkEnd w:id="40"/>
      <w:bookmarkEnd w:id="41"/>
      <w:bookmarkEnd w:id="42"/>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tblPr>
      <w:tblGrid>
        <w:gridCol w:w="6048"/>
        <w:gridCol w:w="3168"/>
      </w:tblGrid>
      <w:tr w:rsidR="000459FC" w:rsidRPr="00B2177A" w:rsidTr="00D32CE5">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B2177A" w:rsidRDefault="000459FC" w:rsidP="00D32CE5">
            <w:pPr>
              <w:rPr>
                <w:b/>
                <w:sz w:val="22"/>
                <w:szCs w:val="22"/>
              </w:rPr>
            </w:pPr>
          </w:p>
          <w:p w:rsidR="000459FC" w:rsidRPr="00B2177A" w:rsidRDefault="000459FC" w:rsidP="00D32CE5">
            <w:pPr>
              <w:rPr>
                <w:b/>
                <w:sz w:val="22"/>
                <w:szCs w:val="22"/>
              </w:rPr>
            </w:pPr>
            <w:r w:rsidRPr="00B2177A">
              <w:rPr>
                <w:b/>
                <w:sz w:val="22"/>
                <w:szCs w:val="22"/>
              </w:rPr>
              <w:t xml:space="preserve">Inspector </w:t>
            </w:r>
          </w:p>
          <w:p w:rsidR="000459FC" w:rsidRPr="00B2177A" w:rsidRDefault="000459FC" w:rsidP="00D32CE5">
            <w:pPr>
              <w:rPr>
                <w:b/>
                <w:sz w:val="22"/>
                <w:szCs w:val="22"/>
              </w:rPr>
            </w:pPr>
            <w:r w:rsidRPr="00B2177A">
              <w:rPr>
                <w:b/>
                <w:sz w:val="22"/>
                <w:szCs w:val="22"/>
              </w:rPr>
              <w:t>Name: __________________________________</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B2177A"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B2177A">
              <w:rPr>
                <w:sz w:val="22"/>
                <w:szCs w:val="22"/>
              </w:rPr>
              <w:t>Identify equivalent training and experience for which the inspector is to be given credit</w:t>
            </w:r>
          </w:p>
        </w:tc>
      </w:tr>
      <w:tr w:rsidR="000459FC" w:rsidRPr="00B2177A" w:rsidTr="00D32CE5">
        <w:trPr>
          <w:cantSplit/>
        </w:trPr>
        <w:tc>
          <w:tcPr>
            <w:tcW w:w="9216" w:type="dxa"/>
            <w:gridSpan w:val="2"/>
            <w:tcMar>
              <w:top w:w="120" w:type="dxa"/>
              <w:left w:w="120" w:type="dxa"/>
              <w:bottom w:w="58" w:type="dxa"/>
              <w:right w:w="120" w:type="dxa"/>
            </w:tcMar>
          </w:tcPr>
          <w:p w:rsidR="000459FC" w:rsidRPr="00B2177A"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rPr>
            </w:pPr>
            <w:r w:rsidRPr="00B2177A">
              <w:rPr>
                <w:b/>
                <w:sz w:val="22"/>
                <w:szCs w:val="22"/>
              </w:rPr>
              <w:t xml:space="preserve">Training Courses for Fire Protection Inspector </w:t>
            </w:r>
          </w:p>
        </w:tc>
      </w:tr>
      <w:tr w:rsidR="000459FC" w:rsidRPr="00B2177A" w:rsidTr="00D32CE5">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B2177A" w:rsidRDefault="000459FC" w:rsidP="00D32CE5">
            <w:pPr>
              <w:rPr>
                <w:sz w:val="22"/>
                <w:szCs w:val="22"/>
              </w:rPr>
            </w:pPr>
            <w:r w:rsidRPr="00B2177A">
              <w:rPr>
                <w:sz w:val="22"/>
                <w:szCs w:val="22"/>
              </w:rPr>
              <w:t>NRC/EPRI NUREG/CR-6850 Training</w:t>
            </w:r>
            <w:r>
              <w:rPr>
                <w:sz w:val="22"/>
                <w:szCs w:val="22"/>
              </w:rPr>
              <w:t xml:space="preserve"> (a</w:t>
            </w:r>
            <w:r w:rsidRPr="00B2177A">
              <w:rPr>
                <w:sz w:val="22"/>
                <w:szCs w:val="22"/>
              </w:rPr>
              <w:t xml:space="preserve">ll </w:t>
            </w:r>
            <w:ins w:id="43" w:author="dka" w:date="2011-07-26T15:22:00Z">
              <w:r w:rsidRPr="00B2177A">
                <w:rPr>
                  <w:sz w:val="22"/>
                  <w:szCs w:val="22"/>
                </w:rPr>
                <w:t xml:space="preserve">five </w:t>
              </w:r>
            </w:ins>
            <w:r w:rsidRPr="00B2177A">
              <w:rPr>
                <w:sz w:val="22"/>
                <w:szCs w:val="22"/>
              </w:rPr>
              <w:t>modules</w:t>
            </w:r>
            <w:r>
              <w:rPr>
                <w:sz w:val="22"/>
                <w:szCs w:val="22"/>
              </w:rPr>
              <w:t>):</w:t>
            </w:r>
          </w:p>
          <w:p w:rsidR="000459FC" w:rsidRPr="00B2177A" w:rsidRDefault="000459FC" w:rsidP="00D32CE5">
            <w:pPr>
              <w:ind w:firstLine="1140"/>
              <w:rPr>
                <w:sz w:val="22"/>
                <w:szCs w:val="22"/>
              </w:rPr>
            </w:pPr>
            <w:r w:rsidRPr="00B2177A">
              <w:rPr>
                <w:sz w:val="22"/>
                <w:szCs w:val="22"/>
              </w:rPr>
              <w:t>Module 1 PRA</w:t>
            </w:r>
          </w:p>
          <w:p w:rsidR="000459FC" w:rsidRPr="00B2177A" w:rsidRDefault="000459FC" w:rsidP="00D32CE5">
            <w:pPr>
              <w:ind w:firstLine="1140"/>
              <w:rPr>
                <w:sz w:val="22"/>
                <w:szCs w:val="22"/>
              </w:rPr>
            </w:pPr>
            <w:r w:rsidRPr="00B2177A">
              <w:rPr>
                <w:sz w:val="22"/>
                <w:szCs w:val="22"/>
              </w:rPr>
              <w:t>Module 2 Electrical Analysis</w:t>
            </w:r>
          </w:p>
          <w:p w:rsidR="000459FC" w:rsidRPr="00B2177A" w:rsidRDefault="000459FC" w:rsidP="00D32CE5">
            <w:pPr>
              <w:ind w:firstLine="1140"/>
              <w:rPr>
                <w:sz w:val="22"/>
                <w:szCs w:val="22"/>
              </w:rPr>
            </w:pPr>
            <w:r w:rsidRPr="00B2177A">
              <w:rPr>
                <w:sz w:val="22"/>
                <w:szCs w:val="22"/>
              </w:rPr>
              <w:t>Module 3 Fire Analysis</w:t>
            </w:r>
          </w:p>
          <w:p w:rsidR="000459FC" w:rsidRPr="00B2177A" w:rsidRDefault="000459FC" w:rsidP="000459FC">
            <w:pPr>
              <w:tabs>
                <w:tab w:val="left" w:pos="-30"/>
              </w:tabs>
              <w:ind w:firstLine="1140"/>
              <w:rPr>
                <w:ins w:id="44" w:author="dka" w:date="2011-07-26T15:22:00Z"/>
                <w:sz w:val="22"/>
                <w:szCs w:val="22"/>
              </w:rPr>
            </w:pPr>
            <w:ins w:id="45" w:author="dka" w:date="2011-07-26T15:22:00Z">
              <w:r w:rsidRPr="00B2177A">
                <w:rPr>
                  <w:sz w:val="22"/>
                  <w:szCs w:val="22"/>
                </w:rPr>
                <w:t>Module 4 Human Reliability Analysis for PRA</w:t>
              </w:r>
            </w:ins>
          </w:p>
          <w:p w:rsidR="000459FC" w:rsidRPr="00B2177A" w:rsidRDefault="000459FC" w:rsidP="000459FC">
            <w:pPr>
              <w:tabs>
                <w:tab w:val="left" w:pos="-30"/>
              </w:tabs>
              <w:ind w:firstLine="1140"/>
              <w:rPr>
                <w:sz w:val="22"/>
                <w:szCs w:val="22"/>
              </w:rPr>
            </w:pPr>
            <w:ins w:id="46" w:author="dka" w:date="2011-07-26T15:22:00Z">
              <w:r w:rsidRPr="00B2177A">
                <w:rPr>
                  <w:sz w:val="22"/>
                  <w:szCs w:val="22"/>
                </w:rPr>
                <w:t>Module 5 Advanced Fire Modeling</w:t>
              </w:r>
            </w:ins>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C52BF1" w:rsidRPr="00B2177A" w:rsidRDefault="00C52BF1"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___________________________________________________________________________________________________________________</w:t>
            </w:r>
          </w:p>
        </w:tc>
      </w:tr>
      <w:tr w:rsidR="000459FC" w:rsidRPr="00B2177A" w:rsidTr="00D32CE5">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B2177A" w:rsidRDefault="000459FC" w:rsidP="00D32CE5">
            <w:pPr>
              <w:rPr>
                <w:sz w:val="22"/>
                <w:szCs w:val="22"/>
              </w:rPr>
            </w:pPr>
            <w:r w:rsidRPr="00B2177A">
              <w:rPr>
                <w:sz w:val="22"/>
                <w:szCs w:val="22"/>
              </w:rPr>
              <w:t>System Analysis Program for Hands-On Integrated Reliability Evaluation (SAPHIRE) Basics (P-201)</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B2177A"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r>
      <w:tr w:rsidR="000459FC" w:rsidRPr="00B2177A" w:rsidTr="00D32CE5">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B2177A" w:rsidRDefault="000459FC" w:rsidP="00D32CE5">
            <w:pPr>
              <w:rPr>
                <w:sz w:val="22"/>
                <w:szCs w:val="22"/>
              </w:rPr>
            </w:pPr>
            <w:r w:rsidRPr="00B2177A">
              <w:rPr>
                <w:sz w:val="22"/>
                <w:szCs w:val="22"/>
              </w:rPr>
              <w:t>System Modeling Techniques for PRA (P-200)</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B2177A"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r>
      <w:tr w:rsidR="000459FC" w:rsidRPr="00B2177A" w:rsidTr="00D32CE5">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B2177A" w:rsidRDefault="000459FC" w:rsidP="00D32CE5">
            <w:pPr>
              <w:rPr>
                <w:sz w:val="22"/>
                <w:szCs w:val="22"/>
              </w:rPr>
            </w:pPr>
            <w:r w:rsidRPr="00B2177A">
              <w:rPr>
                <w:sz w:val="22"/>
                <w:szCs w:val="22"/>
              </w:rPr>
              <w:t>Human Reliability Assessment (P-203)</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B2177A"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r>
      <w:tr w:rsidR="000459FC" w:rsidRPr="00B2177A" w:rsidTr="00D32CE5">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B2177A" w:rsidRDefault="000459FC" w:rsidP="00D32CE5">
            <w:pPr>
              <w:rPr>
                <w:sz w:val="22"/>
                <w:szCs w:val="22"/>
              </w:rPr>
            </w:pPr>
            <w:r w:rsidRPr="00B2177A">
              <w:rPr>
                <w:sz w:val="22"/>
                <w:szCs w:val="22"/>
              </w:rPr>
              <w:t>National Fire Protection Association National Fire Alarm Code Seminar (NFPA 72)</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B2177A"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r>
      <w:tr w:rsidR="000459FC" w:rsidRPr="00B2177A" w:rsidTr="00D32CE5">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B2177A" w:rsidRDefault="000459FC" w:rsidP="00D32CE5">
            <w:pPr>
              <w:rPr>
                <w:sz w:val="22"/>
                <w:szCs w:val="22"/>
              </w:rPr>
            </w:pPr>
            <w:r w:rsidRPr="00B2177A">
              <w:rPr>
                <w:sz w:val="22"/>
                <w:szCs w:val="22"/>
              </w:rPr>
              <w:t>National Fire Protection Association Installation of Sprinkler Systems Seminar (NFPA 13)</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B2177A"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r>
      <w:tr w:rsidR="000459FC" w:rsidRPr="00B2177A" w:rsidTr="00D32CE5">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B2177A" w:rsidRDefault="000459FC" w:rsidP="00D32CE5">
            <w:pPr>
              <w:rPr>
                <w:sz w:val="22"/>
                <w:szCs w:val="22"/>
              </w:rPr>
            </w:pPr>
            <w:r w:rsidRPr="00B2177A">
              <w:rPr>
                <w:sz w:val="22"/>
                <w:szCs w:val="22"/>
              </w:rPr>
              <w:t>National Fire Protection Association Fire Pumps Seminar (NFPA 20)</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B2177A"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r>
      <w:tr w:rsidR="000459FC" w:rsidRPr="00B2177A" w:rsidTr="00D32CE5">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B2177A" w:rsidRDefault="000459FC" w:rsidP="00D32CE5">
            <w:pPr>
              <w:rPr>
                <w:sz w:val="22"/>
                <w:szCs w:val="22"/>
              </w:rPr>
            </w:pPr>
            <w:r w:rsidRPr="00B2177A">
              <w:rPr>
                <w:sz w:val="22"/>
                <w:szCs w:val="22"/>
              </w:rPr>
              <w:t>NFPA Sprinkler Hydraulics Seminar</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B2177A"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r>
      <w:tr w:rsidR="000459FC" w:rsidRPr="00B2177A" w:rsidTr="00D32CE5">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B2177A" w:rsidRDefault="000459FC" w:rsidP="00D32CE5">
            <w:pPr>
              <w:rPr>
                <w:sz w:val="22"/>
                <w:szCs w:val="22"/>
              </w:rPr>
            </w:pPr>
            <w:r w:rsidRPr="00B2177A">
              <w:rPr>
                <w:sz w:val="22"/>
                <w:szCs w:val="22"/>
              </w:rPr>
              <w:t>NFPA Inspection, Testing and Maintenance of Water Based Fire Protection Systems (NFPA 25)</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B2177A"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r>
      <w:tr w:rsidR="000459FC" w:rsidRPr="00B2177A" w:rsidTr="00D32CE5">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B2177A" w:rsidRDefault="000459FC" w:rsidP="00D32CE5">
            <w:pPr>
              <w:rPr>
                <w:sz w:val="22"/>
                <w:szCs w:val="22"/>
              </w:rPr>
            </w:pPr>
            <w:r w:rsidRPr="00B2177A">
              <w:rPr>
                <w:sz w:val="22"/>
                <w:szCs w:val="22"/>
              </w:rPr>
              <w:t xml:space="preserve">NFPA e-Learning Series “Fire Stopping Series”  </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B2177A"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r>
      <w:tr w:rsidR="000459FC" w:rsidRPr="00B2177A" w:rsidTr="00D32CE5">
        <w:trPr>
          <w:cantSplit/>
        </w:trPr>
        <w:tc>
          <w:tcPr>
            <w:tcW w:w="9216" w:type="dxa"/>
            <w:gridSpan w:val="2"/>
            <w:tcMar>
              <w:top w:w="120" w:type="dxa"/>
              <w:left w:w="120" w:type="dxa"/>
              <w:bottom w:w="58" w:type="dxa"/>
              <w:right w:w="120" w:type="dxa"/>
            </w:tcMar>
          </w:tcPr>
          <w:p w:rsidR="000459FC" w:rsidRPr="00B2177A"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rPr>
            </w:pPr>
            <w:r w:rsidRPr="00B2177A">
              <w:rPr>
                <w:b/>
                <w:sz w:val="22"/>
                <w:szCs w:val="22"/>
              </w:rPr>
              <w:t>On-the-Job Training Activity</w:t>
            </w:r>
          </w:p>
        </w:tc>
      </w:tr>
      <w:tr w:rsidR="000459FC" w:rsidRPr="00B2177A" w:rsidTr="00D32CE5">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B2177A"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B2177A">
              <w:rPr>
                <w:sz w:val="22"/>
                <w:szCs w:val="22"/>
              </w:rPr>
              <w:t xml:space="preserve">OJT-FP-1  Participate in a </w:t>
            </w:r>
            <w:r>
              <w:rPr>
                <w:sz w:val="22"/>
                <w:szCs w:val="22"/>
              </w:rPr>
              <w:t>r</w:t>
            </w:r>
            <w:r w:rsidRPr="00B2177A">
              <w:rPr>
                <w:sz w:val="22"/>
                <w:szCs w:val="22"/>
              </w:rPr>
              <w:t xml:space="preserve">egional </w:t>
            </w:r>
            <w:r>
              <w:rPr>
                <w:sz w:val="22"/>
                <w:szCs w:val="22"/>
              </w:rPr>
              <w:t>f</w:t>
            </w:r>
            <w:r w:rsidRPr="00B2177A">
              <w:rPr>
                <w:sz w:val="22"/>
                <w:szCs w:val="22"/>
              </w:rPr>
              <w:t xml:space="preserve">ire </w:t>
            </w:r>
            <w:r>
              <w:rPr>
                <w:sz w:val="22"/>
                <w:szCs w:val="22"/>
              </w:rPr>
              <w:t>p</w:t>
            </w:r>
            <w:r w:rsidRPr="00B2177A">
              <w:rPr>
                <w:sz w:val="22"/>
                <w:szCs w:val="22"/>
              </w:rPr>
              <w:t xml:space="preserve">rotection </w:t>
            </w:r>
            <w:r>
              <w:rPr>
                <w:sz w:val="22"/>
                <w:szCs w:val="22"/>
              </w:rPr>
              <w:t>i</w:t>
            </w:r>
            <w:r w:rsidRPr="00B2177A">
              <w:rPr>
                <w:sz w:val="22"/>
                <w:szCs w:val="22"/>
              </w:rPr>
              <w:t xml:space="preserve">nspection of a plant that has </w:t>
            </w:r>
            <w:r>
              <w:rPr>
                <w:sz w:val="22"/>
                <w:szCs w:val="22"/>
              </w:rPr>
              <w:t>t</w:t>
            </w:r>
            <w:r w:rsidRPr="00B2177A">
              <w:rPr>
                <w:sz w:val="22"/>
                <w:szCs w:val="22"/>
              </w:rPr>
              <w:t>ransitioned to NFPA 805</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B2177A"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c>
      </w:tr>
    </w:tbl>
    <w:p w:rsidR="000459FC" w:rsidRPr="00B2177A" w:rsidRDefault="000459FC" w:rsidP="000459FC">
      <w:pPr>
        <w:rPr>
          <w:sz w:val="22"/>
          <w:szCs w:val="22"/>
        </w:rPr>
      </w:pPr>
    </w:p>
    <w:p w:rsidR="000459FC" w:rsidRPr="00B2177A" w:rsidRDefault="000459FC" w:rsidP="000459FC">
      <w:pPr>
        <w:rPr>
          <w:rFonts w:cs="Arial"/>
          <w:sz w:val="22"/>
          <w:szCs w:val="22"/>
        </w:rPr>
      </w:pPr>
      <w:r w:rsidRPr="00B2177A">
        <w:rPr>
          <w:rFonts w:cs="Arial"/>
          <w:sz w:val="22"/>
          <w:szCs w:val="22"/>
        </w:rPr>
        <w:t xml:space="preserve">Supervisor’s </w:t>
      </w:r>
      <w:r w:rsidR="004E7F8B">
        <w:rPr>
          <w:rFonts w:cs="Arial"/>
          <w:sz w:val="22"/>
          <w:szCs w:val="22"/>
        </w:rPr>
        <w:t xml:space="preserve">Recommendation    </w:t>
      </w:r>
      <w:r w:rsidRPr="00B2177A">
        <w:rPr>
          <w:rFonts w:cs="Arial"/>
          <w:sz w:val="22"/>
          <w:szCs w:val="22"/>
        </w:rPr>
        <w:t>Signature</w:t>
      </w:r>
      <w:r w:rsidR="00C52BF1">
        <w:rPr>
          <w:rFonts w:cs="Arial"/>
          <w:sz w:val="22"/>
          <w:szCs w:val="22"/>
        </w:rPr>
        <w:t>/Date</w:t>
      </w:r>
      <w:r w:rsidR="004E7F8B">
        <w:rPr>
          <w:rFonts w:cs="Arial"/>
          <w:sz w:val="22"/>
          <w:szCs w:val="22"/>
        </w:rPr>
        <w:t>_</w:t>
      </w:r>
      <w:r w:rsidR="005B739E">
        <w:rPr>
          <w:rFonts w:cs="Arial"/>
          <w:sz w:val="22"/>
          <w:szCs w:val="22"/>
        </w:rPr>
        <w:t>_</w:t>
      </w:r>
      <w:r w:rsidRPr="00B2177A">
        <w:rPr>
          <w:rFonts w:cs="Arial"/>
          <w:sz w:val="22"/>
          <w:szCs w:val="22"/>
        </w:rPr>
        <w:t>____________________________________</w:t>
      </w:r>
    </w:p>
    <w:p w:rsidR="000459FC" w:rsidRDefault="000459FC" w:rsidP="000459FC">
      <w:pPr>
        <w:rPr>
          <w:rFonts w:cs="Arial"/>
          <w:szCs w:val="24"/>
        </w:rPr>
      </w:pPr>
    </w:p>
    <w:p w:rsidR="00C52BF1" w:rsidRPr="00C52BF1" w:rsidRDefault="00C52BF1" w:rsidP="00C52B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rFonts w:cs="Arial"/>
          <w:sz w:val="22"/>
          <w:szCs w:val="22"/>
        </w:rPr>
      </w:pPr>
      <w:r w:rsidRPr="00C52BF1">
        <w:rPr>
          <w:rFonts w:cs="Arial"/>
          <w:sz w:val="22"/>
          <w:szCs w:val="22"/>
        </w:rPr>
        <w:t>Division Director</w:t>
      </w:r>
      <w:r w:rsidRPr="00C52BF1">
        <w:rPr>
          <w:rFonts w:cs="Arial"/>
          <w:sz w:val="22"/>
          <w:szCs w:val="22"/>
        </w:rPr>
        <w:sym w:font="WP TypographicSymbols" w:char="003D"/>
      </w:r>
      <w:proofErr w:type="gramStart"/>
      <w:r w:rsidRPr="00C52BF1">
        <w:rPr>
          <w:rFonts w:cs="Arial"/>
          <w:sz w:val="22"/>
          <w:szCs w:val="22"/>
        </w:rPr>
        <w:t>s</w:t>
      </w:r>
      <w:proofErr w:type="gramEnd"/>
      <w:r w:rsidRPr="00C52BF1">
        <w:rPr>
          <w:rFonts w:cs="Arial"/>
          <w:sz w:val="22"/>
          <w:szCs w:val="22"/>
        </w:rPr>
        <w:t xml:space="preserve"> Approval</w:t>
      </w:r>
      <w:r w:rsidRPr="00C52BF1">
        <w:rPr>
          <w:rFonts w:cs="Arial"/>
          <w:sz w:val="22"/>
          <w:szCs w:val="22"/>
        </w:rPr>
        <w:tab/>
      </w:r>
      <w:r w:rsidRPr="00C52BF1">
        <w:rPr>
          <w:rFonts w:cs="Arial"/>
          <w:sz w:val="22"/>
          <w:szCs w:val="22"/>
        </w:rPr>
        <w:tab/>
        <w:t>Signature/Date _____________________________________</w:t>
      </w:r>
    </w:p>
    <w:p w:rsidR="00C52BF1" w:rsidRDefault="00C52BF1" w:rsidP="00C52B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rPr>
          <w:rFonts w:cs="Arial"/>
          <w:sz w:val="18"/>
          <w:szCs w:val="18"/>
        </w:rPr>
      </w:pPr>
    </w:p>
    <w:p w:rsidR="00C52BF1" w:rsidRPr="00513955" w:rsidRDefault="00C52BF1" w:rsidP="00C52B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0" w:hanging="990"/>
        <w:rPr>
          <w:rFonts w:cs="Arial"/>
          <w:sz w:val="18"/>
          <w:szCs w:val="18"/>
        </w:rPr>
      </w:pPr>
      <w:r w:rsidRPr="00513955">
        <w:rPr>
          <w:rFonts w:cs="Arial"/>
          <w:sz w:val="18"/>
          <w:szCs w:val="18"/>
        </w:rPr>
        <w:t xml:space="preserve">Copies to: </w:t>
      </w:r>
      <w:r>
        <w:rPr>
          <w:rFonts w:cs="Arial"/>
          <w:sz w:val="18"/>
          <w:szCs w:val="18"/>
        </w:rPr>
        <w:t xml:space="preserve"> </w:t>
      </w:r>
      <w:r w:rsidRPr="00513955">
        <w:rPr>
          <w:rFonts w:cs="Arial"/>
          <w:sz w:val="18"/>
          <w:szCs w:val="18"/>
        </w:rPr>
        <w:t>Inspector</w:t>
      </w:r>
    </w:p>
    <w:p w:rsidR="00C52BF1" w:rsidRPr="00513955" w:rsidRDefault="00C52BF1" w:rsidP="00C52B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0" w:hanging="990"/>
        <w:rPr>
          <w:rFonts w:cs="Arial"/>
          <w:sz w:val="18"/>
          <w:szCs w:val="18"/>
        </w:rPr>
      </w:pPr>
      <w:r>
        <w:rPr>
          <w:rFonts w:cs="Arial"/>
          <w:sz w:val="18"/>
          <w:szCs w:val="18"/>
        </w:rPr>
        <w:tab/>
      </w:r>
      <w:r>
        <w:rPr>
          <w:rFonts w:cs="Arial"/>
          <w:sz w:val="18"/>
          <w:szCs w:val="18"/>
        </w:rPr>
        <w:tab/>
        <w:t xml:space="preserve">   </w:t>
      </w:r>
      <w:r w:rsidRPr="00513955">
        <w:rPr>
          <w:rFonts w:cs="Arial"/>
          <w:sz w:val="18"/>
          <w:szCs w:val="18"/>
        </w:rPr>
        <w:t>Human Resources Office</w:t>
      </w:r>
    </w:p>
    <w:p w:rsidR="000459FC" w:rsidRDefault="00C52BF1" w:rsidP="00C52BF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0" w:hanging="990"/>
      </w:pPr>
      <w:r>
        <w:rPr>
          <w:rFonts w:cs="Arial"/>
          <w:sz w:val="18"/>
          <w:szCs w:val="18"/>
        </w:rPr>
        <w:tab/>
      </w:r>
      <w:r>
        <w:rPr>
          <w:rFonts w:cs="Arial"/>
          <w:sz w:val="18"/>
          <w:szCs w:val="18"/>
        </w:rPr>
        <w:tab/>
        <w:t xml:space="preserve">   </w:t>
      </w:r>
      <w:r w:rsidRPr="00513955">
        <w:rPr>
          <w:rFonts w:cs="Arial"/>
          <w:sz w:val="18"/>
          <w:szCs w:val="18"/>
        </w:rPr>
        <w:t>Supervisor</w:t>
      </w:r>
    </w:p>
    <w:p w:rsidR="000459FC" w:rsidRDefault="000459FC" w:rsidP="000459FC">
      <w:pPr>
        <w:sectPr w:rsidR="000459FC" w:rsidSect="00385BB5">
          <w:pgSz w:w="12240" w:h="15840" w:code="1"/>
          <w:pgMar w:top="1440" w:right="1440" w:bottom="1440" w:left="1440" w:header="1080" w:footer="720" w:gutter="0"/>
          <w:cols w:space="720"/>
          <w:titlePg/>
          <w:docGrid w:linePitch="360"/>
        </w:sectPr>
      </w:pPr>
    </w:p>
    <w:p w:rsidR="000459FC" w:rsidRPr="00B2177A" w:rsidRDefault="000459FC" w:rsidP="000459FC">
      <w:pPr>
        <w:pStyle w:val="Heading1"/>
        <w:jc w:val="center"/>
        <w:rPr>
          <w:b w:val="0"/>
          <w:sz w:val="22"/>
          <w:szCs w:val="22"/>
        </w:rPr>
      </w:pPr>
      <w:bookmarkStart w:id="47" w:name="_Toc219597003"/>
      <w:bookmarkStart w:id="48" w:name="_Toc219601687"/>
      <w:bookmarkStart w:id="49" w:name="_Toc220308918"/>
      <w:bookmarkStart w:id="50" w:name="_Toc233767164"/>
      <w:bookmarkStart w:id="51" w:name="_Toc233768360"/>
      <w:bookmarkStart w:id="52" w:name="_Toc233769001"/>
      <w:r w:rsidRPr="00B2177A">
        <w:rPr>
          <w:b w:val="0"/>
          <w:sz w:val="22"/>
          <w:szCs w:val="22"/>
        </w:rPr>
        <w:lastRenderedPageBreak/>
        <w:t>Revision History Shee</w:t>
      </w:r>
      <w:bookmarkEnd w:id="47"/>
      <w:bookmarkEnd w:id="48"/>
      <w:bookmarkEnd w:id="49"/>
      <w:r w:rsidRPr="00B2177A">
        <w:rPr>
          <w:b w:val="0"/>
          <w:sz w:val="22"/>
          <w:szCs w:val="22"/>
        </w:rPr>
        <w:t>t for IMC 1245, Appendix D-3</w:t>
      </w:r>
      <w:bookmarkEnd w:id="50"/>
      <w:bookmarkEnd w:id="51"/>
      <w:bookmarkEnd w:id="52"/>
    </w:p>
    <w:p w:rsidR="000459FC" w:rsidRPr="00B2177A" w:rsidRDefault="000459FC" w:rsidP="000459F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0459FC" w:rsidRPr="00B2177A" w:rsidRDefault="000459FC" w:rsidP="000459F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tblPr>
      <w:tblGrid>
        <w:gridCol w:w="1620"/>
        <w:gridCol w:w="1980"/>
        <w:gridCol w:w="2610"/>
        <w:gridCol w:w="2070"/>
        <w:gridCol w:w="1980"/>
        <w:gridCol w:w="2700"/>
      </w:tblGrid>
      <w:tr w:rsidR="000459FC" w:rsidRPr="00B2177A" w:rsidTr="00385BB5">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r w:rsidRPr="00385BB5">
              <w:rPr>
                <w:szCs w:val="24"/>
              </w:rPr>
              <w:t>Commitment Tracking Number</w:t>
            </w: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rPr>
                <w:szCs w:val="24"/>
              </w:rPr>
            </w:pPr>
            <w:r w:rsidRPr="00385BB5">
              <w:rPr>
                <w:szCs w:val="24"/>
              </w:rPr>
              <w:t>Issue Date</w:t>
            </w:r>
          </w:p>
        </w:tc>
        <w:tc>
          <w:tcPr>
            <w:tcW w:w="26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rPr>
                <w:szCs w:val="24"/>
              </w:rPr>
            </w:pPr>
            <w:r w:rsidRPr="00385BB5">
              <w:rPr>
                <w:szCs w:val="24"/>
              </w:rPr>
              <w:t>Description of Change</w:t>
            </w:r>
          </w:p>
        </w:tc>
        <w:tc>
          <w:tcPr>
            <w:tcW w:w="20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r w:rsidRPr="00385BB5">
              <w:rPr>
                <w:szCs w:val="24"/>
              </w:rPr>
              <w:t>Training Needed</w:t>
            </w: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r w:rsidRPr="00385BB5">
              <w:rPr>
                <w:szCs w:val="24"/>
              </w:rPr>
              <w:t>Training Completion Date</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r w:rsidRPr="00385BB5">
              <w:rPr>
                <w:szCs w:val="24"/>
              </w:rPr>
              <w:t>Comment Resolution  Accession Number</w:t>
            </w:r>
          </w:p>
        </w:tc>
      </w:tr>
      <w:tr w:rsidR="000459FC" w:rsidRPr="00B2177A" w:rsidTr="00385BB5">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r w:rsidRPr="00385BB5">
              <w:rPr>
                <w:szCs w:val="24"/>
              </w:rPr>
              <w:t>N/A</w:t>
            </w: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r w:rsidRPr="00385BB5">
              <w:rPr>
                <w:szCs w:val="24"/>
              </w:rPr>
              <w:t>07/08/09</w:t>
            </w:r>
          </w:p>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r w:rsidRPr="00385BB5">
              <w:rPr>
                <w:szCs w:val="24"/>
              </w:rPr>
              <w:t>CN-09-017</w:t>
            </w:r>
          </w:p>
        </w:tc>
        <w:tc>
          <w:tcPr>
            <w:tcW w:w="26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r w:rsidRPr="00385BB5">
              <w:rPr>
                <w:szCs w:val="24"/>
              </w:rPr>
              <w:t>Initial issuance. Completed 4-year historical CN review.</w:t>
            </w:r>
          </w:p>
        </w:tc>
        <w:tc>
          <w:tcPr>
            <w:tcW w:w="20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r w:rsidRPr="00385BB5">
              <w:rPr>
                <w:szCs w:val="24"/>
              </w:rPr>
              <w:t>None</w:t>
            </w: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r w:rsidRPr="00385BB5">
              <w:rPr>
                <w:szCs w:val="24"/>
              </w:rPr>
              <w:t>N/A</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r w:rsidRPr="00385BB5">
              <w:rPr>
                <w:szCs w:val="24"/>
              </w:rPr>
              <w:t>ML091590710</w:t>
            </w:r>
          </w:p>
        </w:tc>
      </w:tr>
      <w:tr w:rsidR="000662B2" w:rsidRPr="00B2177A" w:rsidTr="00385BB5">
        <w:trPr>
          <w:cantSplit/>
          <w:trHeight w:val="416"/>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662B2" w:rsidRPr="00385BB5" w:rsidRDefault="000662B2" w:rsidP="00CC4E26">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r w:rsidRPr="00385BB5">
              <w:rPr>
                <w:szCs w:val="24"/>
              </w:rPr>
              <w:t>N/A</w:t>
            </w: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662B2" w:rsidRPr="00385BB5" w:rsidRDefault="00385BB5" w:rsidP="00CC4E26">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r w:rsidRPr="00385BB5">
              <w:rPr>
                <w:szCs w:val="24"/>
              </w:rPr>
              <w:t>12/29/11</w:t>
            </w:r>
          </w:p>
          <w:p w:rsidR="000662B2" w:rsidRPr="00385BB5" w:rsidRDefault="000662B2" w:rsidP="000662B2">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r w:rsidRPr="00385BB5">
              <w:rPr>
                <w:szCs w:val="24"/>
              </w:rPr>
              <w:t>CN-11-0</w:t>
            </w:r>
            <w:r w:rsidR="00385BB5" w:rsidRPr="00385BB5">
              <w:rPr>
                <w:szCs w:val="24"/>
              </w:rPr>
              <w:t>44</w:t>
            </w:r>
          </w:p>
          <w:p w:rsidR="00385BB5" w:rsidRPr="00385BB5" w:rsidRDefault="00385BB5" w:rsidP="000662B2">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r w:rsidRPr="00385BB5">
              <w:rPr>
                <w:szCs w:val="24"/>
              </w:rPr>
              <w:t>ML11166A136</w:t>
            </w:r>
          </w:p>
        </w:tc>
        <w:tc>
          <w:tcPr>
            <w:tcW w:w="26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662B2" w:rsidRPr="00385BB5" w:rsidRDefault="000662B2" w:rsidP="000662B2">
            <w:pPr>
              <w:rPr>
                <w:szCs w:val="24"/>
              </w:rPr>
            </w:pPr>
            <w:r w:rsidRPr="00385BB5">
              <w:rPr>
                <w:rFonts w:cs="Arial"/>
                <w:szCs w:val="24"/>
              </w:rPr>
              <w:t>This revision updates required training.</w:t>
            </w:r>
          </w:p>
        </w:tc>
        <w:tc>
          <w:tcPr>
            <w:tcW w:w="20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662B2" w:rsidRPr="00385BB5" w:rsidRDefault="000662B2" w:rsidP="00CC4E26">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r w:rsidRPr="00385BB5">
              <w:rPr>
                <w:szCs w:val="24"/>
              </w:rPr>
              <w:t>None</w:t>
            </w: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662B2" w:rsidRPr="00385BB5" w:rsidRDefault="000662B2" w:rsidP="00CC4E26">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r w:rsidRPr="00385BB5">
              <w:rPr>
                <w:szCs w:val="24"/>
              </w:rPr>
              <w:t>N/A</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662B2" w:rsidRPr="00385BB5" w:rsidRDefault="000662B2" w:rsidP="00C52BF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r w:rsidRPr="00385BB5">
              <w:rPr>
                <w:szCs w:val="24"/>
              </w:rPr>
              <w:t>ML</w:t>
            </w:r>
            <w:r w:rsidR="00403431" w:rsidRPr="00385BB5">
              <w:rPr>
                <w:szCs w:val="24"/>
              </w:rPr>
              <w:t>11340A128</w:t>
            </w:r>
          </w:p>
        </w:tc>
      </w:tr>
      <w:tr w:rsidR="000459FC" w:rsidTr="00385BB5">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center" w:pos="709"/>
              </w:tabs>
              <w:rPr>
                <w:szCs w:val="24"/>
              </w:rPr>
            </w:pP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tc>
        <w:tc>
          <w:tcPr>
            <w:tcW w:w="26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tc>
        <w:tc>
          <w:tcPr>
            <w:tcW w:w="20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tc>
      </w:tr>
      <w:tr w:rsidR="000459FC" w:rsidTr="00385BB5">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tc>
        <w:tc>
          <w:tcPr>
            <w:tcW w:w="26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tc>
        <w:tc>
          <w:tcPr>
            <w:tcW w:w="20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tc>
      </w:tr>
      <w:tr w:rsidR="000459FC" w:rsidTr="00385BB5">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tc>
        <w:tc>
          <w:tcPr>
            <w:tcW w:w="26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tc>
        <w:tc>
          <w:tcPr>
            <w:tcW w:w="20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tc>
      </w:tr>
      <w:tr w:rsidR="000459FC" w:rsidTr="00385BB5">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tc>
        <w:tc>
          <w:tcPr>
            <w:tcW w:w="26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tc>
        <w:tc>
          <w:tcPr>
            <w:tcW w:w="207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459FC" w:rsidRPr="00385BB5" w:rsidRDefault="000459FC" w:rsidP="00D32CE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tc>
      </w:tr>
    </w:tbl>
    <w:p w:rsidR="000459FC" w:rsidRPr="000C10A0" w:rsidRDefault="000459FC" w:rsidP="000459F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459FC" w:rsidRDefault="000459FC" w:rsidP="000459FC"/>
    <w:p w:rsidR="000459FC" w:rsidRDefault="000459FC" w:rsidP="000459FC"/>
    <w:p w:rsidR="00514C62" w:rsidRDefault="00514C62"/>
    <w:sectPr w:rsidR="00514C62" w:rsidSect="00385BB5">
      <w:headerReference w:type="even" r:id="rId16"/>
      <w:headerReference w:type="default" r:id="rId17"/>
      <w:footerReference w:type="even" r:id="rId18"/>
      <w:footerReference w:type="default" r:id="rId19"/>
      <w:headerReference w:type="first" r:id="rId20"/>
      <w:pgSz w:w="15840" w:h="12240" w:orient="landscape"/>
      <w:pgMar w:top="1080" w:right="1440" w:bottom="720" w:left="1440" w:header="108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2CCF" w:rsidRDefault="00632CCF">
      <w:r>
        <w:separator/>
      </w:r>
    </w:p>
  </w:endnote>
  <w:endnote w:type="continuationSeparator" w:id="0">
    <w:p w:rsidR="00632CCF" w:rsidRDefault="00632C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9FC" w:rsidRDefault="00D535E5" w:rsidP="00671922">
    <w:pPr>
      <w:pStyle w:val="Footer"/>
      <w:framePr w:wrap="around" w:vAnchor="text" w:hAnchor="margin" w:xAlign="center" w:y="1"/>
      <w:rPr>
        <w:rStyle w:val="PageNumber"/>
      </w:rPr>
    </w:pPr>
    <w:r>
      <w:rPr>
        <w:rStyle w:val="PageNumber"/>
      </w:rPr>
      <w:fldChar w:fldCharType="begin"/>
    </w:r>
    <w:r w:rsidR="000459FC">
      <w:rPr>
        <w:rStyle w:val="PageNumber"/>
      </w:rPr>
      <w:instrText xml:space="preserve">PAGE  </w:instrText>
    </w:r>
    <w:r>
      <w:rPr>
        <w:rStyle w:val="PageNumber"/>
      </w:rPr>
      <w:fldChar w:fldCharType="end"/>
    </w:r>
  </w:p>
  <w:p w:rsidR="000459FC" w:rsidRDefault="000459F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9FC" w:rsidRPr="00385BB5" w:rsidRDefault="000459FC" w:rsidP="00943C74">
    <w:pPr>
      <w:pStyle w:val="Footer"/>
      <w:tabs>
        <w:tab w:val="clear" w:pos="4320"/>
        <w:tab w:val="clear" w:pos="8640"/>
        <w:tab w:val="center" w:pos="5040"/>
        <w:tab w:val="right" w:pos="9360"/>
      </w:tabs>
      <w:rPr>
        <w:szCs w:val="24"/>
      </w:rPr>
    </w:pPr>
    <w:r w:rsidRPr="00385BB5">
      <w:rPr>
        <w:szCs w:val="24"/>
      </w:rPr>
      <w:t xml:space="preserve">Issue Date:  </w:t>
    </w:r>
    <w:r w:rsidR="00385BB5" w:rsidRPr="00385BB5">
      <w:rPr>
        <w:szCs w:val="24"/>
      </w:rPr>
      <w:t>12/29/11</w:t>
    </w:r>
    <w:r w:rsidRPr="00385BB5">
      <w:rPr>
        <w:szCs w:val="24"/>
      </w:rPr>
      <w:tab/>
      <w:t>D3-</w:t>
    </w:r>
    <w:r w:rsidR="00D535E5" w:rsidRPr="00385BB5">
      <w:rPr>
        <w:rStyle w:val="PageNumber"/>
        <w:szCs w:val="24"/>
      </w:rPr>
      <w:fldChar w:fldCharType="begin"/>
    </w:r>
    <w:r w:rsidRPr="00385BB5">
      <w:rPr>
        <w:rStyle w:val="PageNumber"/>
        <w:szCs w:val="24"/>
      </w:rPr>
      <w:instrText xml:space="preserve"> PAGE </w:instrText>
    </w:r>
    <w:r w:rsidR="00D535E5" w:rsidRPr="00385BB5">
      <w:rPr>
        <w:rStyle w:val="PageNumber"/>
        <w:szCs w:val="24"/>
      </w:rPr>
      <w:fldChar w:fldCharType="separate"/>
    </w:r>
    <w:r w:rsidR="00385BB5">
      <w:rPr>
        <w:rStyle w:val="PageNumber"/>
        <w:noProof/>
        <w:szCs w:val="24"/>
      </w:rPr>
      <w:t>3</w:t>
    </w:r>
    <w:r w:rsidR="00D535E5" w:rsidRPr="00385BB5">
      <w:rPr>
        <w:rStyle w:val="PageNumber"/>
        <w:szCs w:val="24"/>
      </w:rPr>
      <w:fldChar w:fldCharType="end"/>
    </w:r>
    <w:r w:rsidRPr="00385BB5">
      <w:rPr>
        <w:szCs w:val="24"/>
      </w:rPr>
      <w:tab/>
      <w:t>1245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9FC" w:rsidRPr="00385BB5" w:rsidRDefault="000459FC" w:rsidP="00943C74">
    <w:pPr>
      <w:pStyle w:val="Footer"/>
      <w:tabs>
        <w:tab w:val="clear" w:pos="4320"/>
        <w:tab w:val="clear" w:pos="8640"/>
        <w:tab w:val="center" w:pos="5040"/>
        <w:tab w:val="right" w:pos="9360"/>
      </w:tabs>
      <w:rPr>
        <w:szCs w:val="24"/>
      </w:rPr>
    </w:pPr>
    <w:r w:rsidRPr="00385BB5">
      <w:rPr>
        <w:szCs w:val="24"/>
      </w:rPr>
      <w:t xml:space="preserve">Issue Date:  </w:t>
    </w:r>
    <w:r w:rsidR="00385BB5" w:rsidRPr="00385BB5">
      <w:rPr>
        <w:szCs w:val="24"/>
      </w:rPr>
      <w:t>12/29/11</w:t>
    </w:r>
    <w:r w:rsidRPr="00385BB5">
      <w:rPr>
        <w:szCs w:val="24"/>
      </w:rPr>
      <w:tab/>
      <w:t>D3-</w:t>
    </w:r>
    <w:r w:rsidR="00D535E5" w:rsidRPr="00385BB5">
      <w:rPr>
        <w:rStyle w:val="PageNumber"/>
        <w:szCs w:val="24"/>
      </w:rPr>
      <w:fldChar w:fldCharType="begin"/>
    </w:r>
    <w:r w:rsidRPr="00385BB5">
      <w:rPr>
        <w:rStyle w:val="PageNumber"/>
        <w:szCs w:val="24"/>
      </w:rPr>
      <w:instrText xml:space="preserve"> PAGE </w:instrText>
    </w:r>
    <w:r w:rsidR="00D535E5" w:rsidRPr="00385BB5">
      <w:rPr>
        <w:rStyle w:val="PageNumber"/>
        <w:szCs w:val="24"/>
      </w:rPr>
      <w:fldChar w:fldCharType="separate"/>
    </w:r>
    <w:r w:rsidR="00385BB5">
      <w:rPr>
        <w:rStyle w:val="PageNumber"/>
        <w:noProof/>
        <w:szCs w:val="24"/>
      </w:rPr>
      <w:t>1</w:t>
    </w:r>
    <w:r w:rsidR="00D535E5" w:rsidRPr="00385BB5">
      <w:rPr>
        <w:rStyle w:val="PageNumber"/>
        <w:szCs w:val="24"/>
      </w:rPr>
      <w:fldChar w:fldCharType="end"/>
    </w:r>
    <w:r w:rsidRPr="00385BB5">
      <w:rPr>
        <w:rStyle w:val="PageNumber"/>
        <w:szCs w:val="24"/>
      </w:rPr>
      <w:tab/>
      <w:t>1245</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7C3" w:rsidRDefault="00F757C3" w:rsidP="000452D6">
    <w:pPr>
      <w:tabs>
        <w:tab w:val="left" w:pos="-1080"/>
        <w:tab w:val="left" w:pos="-720"/>
        <w:tab w:val="left" w:pos="5580"/>
        <w:tab w:val="left" w:pos="10350"/>
      </w:tabs>
    </w:pPr>
    <w:r>
      <w:rPr>
        <w:rFonts w:cs="Arial"/>
        <w:szCs w:val="24"/>
      </w:rPr>
      <w:t>1245</w:t>
    </w:r>
    <w:r>
      <w:rPr>
        <w:rFonts w:cs="Arial"/>
        <w:szCs w:val="24"/>
      </w:rPr>
      <w:tab/>
      <w:t>APP C5-</w:t>
    </w:r>
    <w:r>
      <w:rPr>
        <w:rFonts w:cs="Arial"/>
        <w:szCs w:val="24"/>
      </w:rPr>
      <w:pgNum/>
    </w:r>
    <w:r>
      <w:rPr>
        <w:rFonts w:cs="Arial"/>
        <w:szCs w:val="24"/>
      </w:rPr>
      <w:tab/>
      <w:t>Issue Date: 10/31/06</w:t>
    </w:r>
  </w:p>
  <w:p w:rsidR="00F757C3" w:rsidRPr="00006F7A" w:rsidRDefault="00F757C3" w:rsidP="000452D6">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7C3" w:rsidRPr="003A69A2" w:rsidRDefault="00F757C3" w:rsidP="00943C74">
    <w:pPr>
      <w:pStyle w:val="Footer"/>
      <w:tabs>
        <w:tab w:val="clear" w:pos="4320"/>
        <w:tab w:val="clear" w:pos="8640"/>
        <w:tab w:val="right" w:pos="6480"/>
        <w:tab w:val="right" w:pos="12960"/>
      </w:tabs>
    </w:pPr>
    <w:r>
      <w:t xml:space="preserve">Issue Date: </w:t>
    </w:r>
    <w:r w:rsidR="00385BB5">
      <w:t xml:space="preserve"> 12/29/11</w:t>
    </w:r>
    <w:r>
      <w:tab/>
      <w:t>D3-</w:t>
    </w:r>
    <w:r w:rsidR="00D535E5">
      <w:rPr>
        <w:rStyle w:val="PageNumber"/>
      </w:rPr>
      <w:fldChar w:fldCharType="begin"/>
    </w:r>
    <w:r>
      <w:rPr>
        <w:rStyle w:val="PageNumber"/>
      </w:rPr>
      <w:instrText xml:space="preserve"> PAGE </w:instrText>
    </w:r>
    <w:r w:rsidR="00D535E5">
      <w:rPr>
        <w:rStyle w:val="PageNumber"/>
      </w:rPr>
      <w:fldChar w:fldCharType="separate"/>
    </w:r>
    <w:r w:rsidR="00385BB5">
      <w:rPr>
        <w:rStyle w:val="PageNumber"/>
        <w:noProof/>
      </w:rPr>
      <w:t>10</w:t>
    </w:r>
    <w:r w:rsidR="00D535E5">
      <w:rPr>
        <w:rStyle w:val="PageNumber"/>
      </w:rPr>
      <w:fldChar w:fldCharType="end"/>
    </w:r>
    <w:r>
      <w:rPr>
        <w:rStyle w:val="PageNumber"/>
      </w:rPr>
      <w:tab/>
      <w:t>1245</w:t>
    </w:r>
    <w:r>
      <w:rPr>
        <w:rStyle w:val="PageNumber"/>
      </w:rPr>
      <w:tab/>
    </w:r>
    <w:r>
      <w:rPr>
        <w:rStyle w:val="PageNumber"/>
      </w:rPr>
      <w:tab/>
    </w:r>
    <w:r>
      <w:rPr>
        <w:rStyle w:val="PageNumber"/>
      </w:rPr>
      <w:tab/>
      <w:t>1245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2CCF" w:rsidRDefault="00632CCF">
      <w:r>
        <w:separator/>
      </w:r>
    </w:p>
  </w:footnote>
  <w:footnote w:type="continuationSeparator" w:id="0">
    <w:p w:rsidR="00632CCF" w:rsidRDefault="00632C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7C3" w:rsidRDefault="00F757C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7C3" w:rsidRDefault="00F757C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7C3" w:rsidRDefault="00F757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C5690"/>
    <w:multiLevelType w:val="multilevel"/>
    <w:tmpl w:val="521ED586"/>
    <w:lvl w:ilvl="0">
      <w:start w:val="1"/>
      <w:numFmt w:val="decimal"/>
      <w:lvlText w:val="(%1)"/>
      <w:lvlJc w:val="left"/>
      <w:pPr>
        <w:tabs>
          <w:tab w:val="num" w:pos="720"/>
        </w:tabs>
        <w:ind w:left="720" w:hanging="360"/>
      </w:pPr>
      <w:rPr>
        <w:rFonts w:hint="default"/>
        <w:sz w:val="24"/>
        <w:szCs w:val="24"/>
      </w:rPr>
    </w:lvl>
    <w:lvl w:ilvl="1">
      <w:start w:val="1"/>
      <w:numFmt w:val="bullet"/>
      <w:lvlText w:val="–"/>
      <w:lvlJc w:val="left"/>
      <w:pPr>
        <w:tabs>
          <w:tab w:val="num" w:pos="1440"/>
        </w:tabs>
        <w:ind w:left="1440" w:hanging="360"/>
      </w:pPr>
      <w:rPr>
        <w:rFonts w:ascii="Arial" w:hAnsi="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323545A7"/>
    <w:multiLevelType w:val="multilevel"/>
    <w:tmpl w:val="0AE8C630"/>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44604995"/>
    <w:multiLevelType w:val="multilevel"/>
    <w:tmpl w:val="50764318"/>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
      <w:lvlJc w:val="left"/>
      <w:pPr>
        <w:tabs>
          <w:tab w:val="num" w:pos="1440"/>
        </w:tabs>
        <w:ind w:left="1440" w:hanging="360"/>
      </w:pPr>
      <w:rPr>
        <w:rFonts w:ascii="Arial" w:hAnsi="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4A3D40E1"/>
    <w:multiLevelType w:val="hybridMultilevel"/>
    <w:tmpl w:val="6B7E4E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C086ACF"/>
    <w:multiLevelType w:val="hybridMultilevel"/>
    <w:tmpl w:val="961C13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03233FF"/>
    <w:multiLevelType w:val="multilevel"/>
    <w:tmpl w:val="0AE8C630"/>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65DD23A3"/>
    <w:multiLevelType w:val="multilevel"/>
    <w:tmpl w:val="BB38F472"/>
    <w:lvl w:ilvl="0">
      <w:start w:val="1"/>
      <w:numFmt w:val="decimal"/>
      <w:lvlText w:val="%1."/>
      <w:lvlJc w:val="left"/>
      <w:pPr>
        <w:tabs>
          <w:tab w:val="num" w:pos="720"/>
        </w:tabs>
        <w:ind w:left="720" w:hanging="360"/>
      </w:pPr>
      <w:rPr>
        <w:rFonts w:ascii="Arial" w:eastAsia="Times New Roman" w:hAnsi="Arial" w:cs="Arial"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6C357499"/>
    <w:multiLevelType w:val="multilevel"/>
    <w:tmpl w:val="0AE8C630"/>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7D910577"/>
    <w:multiLevelType w:val="multilevel"/>
    <w:tmpl w:val="2F08AE44"/>
    <w:lvl w:ilvl="0">
      <w:start w:val="1"/>
      <w:numFmt w:val="decimal"/>
      <w:lvlText w:val="%1."/>
      <w:lvlJc w:val="left"/>
      <w:pPr>
        <w:tabs>
          <w:tab w:val="num" w:pos="2360"/>
        </w:tabs>
        <w:ind w:left="2360" w:hanging="360"/>
      </w:pPr>
      <w:rPr>
        <w:rFonts w:ascii="Arial" w:eastAsia="Times New Roman" w:hAnsi="Arial" w:cs="Arial"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7"/>
  </w:num>
  <w:num w:numId="4">
    <w:abstractNumId w:val="8"/>
  </w:num>
  <w:num w:numId="5">
    <w:abstractNumId w:val="5"/>
  </w:num>
  <w:num w:numId="6">
    <w:abstractNumId w:val="1"/>
  </w:num>
  <w:num w:numId="7">
    <w:abstractNumId w:val="4"/>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hdrShapeDefaults>
    <o:shapedefaults v:ext="edit" spidmax="30722"/>
  </w:hdrShapeDefaults>
  <w:footnotePr>
    <w:footnote w:id="-1"/>
    <w:footnote w:id="0"/>
  </w:footnotePr>
  <w:endnotePr>
    <w:endnote w:id="-1"/>
    <w:endnote w:id="0"/>
  </w:endnotePr>
  <w:compat/>
  <w:rsids>
    <w:rsidRoot w:val="005B20C7"/>
    <w:rsid w:val="000069C8"/>
    <w:rsid w:val="00012785"/>
    <w:rsid w:val="000132A8"/>
    <w:rsid w:val="00027DE7"/>
    <w:rsid w:val="000374EF"/>
    <w:rsid w:val="000452D6"/>
    <w:rsid w:val="000459FC"/>
    <w:rsid w:val="0005005A"/>
    <w:rsid w:val="000662B2"/>
    <w:rsid w:val="000C2051"/>
    <w:rsid w:val="000E6597"/>
    <w:rsid w:val="000F09A5"/>
    <w:rsid w:val="00111C0A"/>
    <w:rsid w:val="00116D4B"/>
    <w:rsid w:val="00144236"/>
    <w:rsid w:val="001541A0"/>
    <w:rsid w:val="001655D4"/>
    <w:rsid w:val="001724D0"/>
    <w:rsid w:val="00191C79"/>
    <w:rsid w:val="001A6C79"/>
    <w:rsid w:val="001A7E8F"/>
    <w:rsid w:val="001E3313"/>
    <w:rsid w:val="001F1DB4"/>
    <w:rsid w:val="00200988"/>
    <w:rsid w:val="00203F4B"/>
    <w:rsid w:val="00210F09"/>
    <w:rsid w:val="00215266"/>
    <w:rsid w:val="00244B4B"/>
    <w:rsid w:val="00247D85"/>
    <w:rsid w:val="00266761"/>
    <w:rsid w:val="00281A8B"/>
    <w:rsid w:val="0028417B"/>
    <w:rsid w:val="002B6097"/>
    <w:rsid w:val="002B7027"/>
    <w:rsid w:val="003203C2"/>
    <w:rsid w:val="003230FF"/>
    <w:rsid w:val="00344C97"/>
    <w:rsid w:val="00346AFE"/>
    <w:rsid w:val="003479B1"/>
    <w:rsid w:val="003535F7"/>
    <w:rsid w:val="003564C0"/>
    <w:rsid w:val="00360E74"/>
    <w:rsid w:val="00364B7B"/>
    <w:rsid w:val="00382A3B"/>
    <w:rsid w:val="00382F66"/>
    <w:rsid w:val="00385BB5"/>
    <w:rsid w:val="00391CC1"/>
    <w:rsid w:val="003D4946"/>
    <w:rsid w:val="003E2D46"/>
    <w:rsid w:val="003E7AEF"/>
    <w:rsid w:val="00403431"/>
    <w:rsid w:val="00411EA6"/>
    <w:rsid w:val="00412471"/>
    <w:rsid w:val="00422601"/>
    <w:rsid w:val="004275AE"/>
    <w:rsid w:val="0044651B"/>
    <w:rsid w:val="00485723"/>
    <w:rsid w:val="004973EB"/>
    <w:rsid w:val="004A6B43"/>
    <w:rsid w:val="004B6D2B"/>
    <w:rsid w:val="004E5FAF"/>
    <w:rsid w:val="004E7F8B"/>
    <w:rsid w:val="004F3DD8"/>
    <w:rsid w:val="004F5C1F"/>
    <w:rsid w:val="00514C62"/>
    <w:rsid w:val="00524910"/>
    <w:rsid w:val="00527935"/>
    <w:rsid w:val="0055637A"/>
    <w:rsid w:val="005B20C7"/>
    <w:rsid w:val="005B739E"/>
    <w:rsid w:val="005D1D46"/>
    <w:rsid w:val="005D3780"/>
    <w:rsid w:val="00632CCF"/>
    <w:rsid w:val="00671922"/>
    <w:rsid w:val="006A48B2"/>
    <w:rsid w:val="006B195F"/>
    <w:rsid w:val="006B579A"/>
    <w:rsid w:val="006C014B"/>
    <w:rsid w:val="006C6424"/>
    <w:rsid w:val="006F73D6"/>
    <w:rsid w:val="006F7C30"/>
    <w:rsid w:val="00705241"/>
    <w:rsid w:val="0070702E"/>
    <w:rsid w:val="007314EB"/>
    <w:rsid w:val="0074300E"/>
    <w:rsid w:val="00771A22"/>
    <w:rsid w:val="007807F6"/>
    <w:rsid w:val="007A00E4"/>
    <w:rsid w:val="007B0CCE"/>
    <w:rsid w:val="007F3232"/>
    <w:rsid w:val="00801D90"/>
    <w:rsid w:val="00802FD6"/>
    <w:rsid w:val="0080684A"/>
    <w:rsid w:val="008661A1"/>
    <w:rsid w:val="00872338"/>
    <w:rsid w:val="00885A96"/>
    <w:rsid w:val="00886D22"/>
    <w:rsid w:val="008A644F"/>
    <w:rsid w:val="008D7683"/>
    <w:rsid w:val="008F2652"/>
    <w:rsid w:val="009012B2"/>
    <w:rsid w:val="009021F7"/>
    <w:rsid w:val="009315B5"/>
    <w:rsid w:val="00940E4C"/>
    <w:rsid w:val="00943C74"/>
    <w:rsid w:val="0095679B"/>
    <w:rsid w:val="009671B0"/>
    <w:rsid w:val="009775DC"/>
    <w:rsid w:val="00991BE4"/>
    <w:rsid w:val="00994722"/>
    <w:rsid w:val="009C0D95"/>
    <w:rsid w:val="009F2773"/>
    <w:rsid w:val="009F6D65"/>
    <w:rsid w:val="00A72024"/>
    <w:rsid w:val="00AE4827"/>
    <w:rsid w:val="00B02269"/>
    <w:rsid w:val="00B24313"/>
    <w:rsid w:val="00B3049F"/>
    <w:rsid w:val="00B35D68"/>
    <w:rsid w:val="00B37266"/>
    <w:rsid w:val="00B56738"/>
    <w:rsid w:val="00B57E6C"/>
    <w:rsid w:val="00B60CE7"/>
    <w:rsid w:val="00B634E9"/>
    <w:rsid w:val="00B66780"/>
    <w:rsid w:val="00B83471"/>
    <w:rsid w:val="00BA20DB"/>
    <w:rsid w:val="00BB0273"/>
    <w:rsid w:val="00BB58F4"/>
    <w:rsid w:val="00BD71FA"/>
    <w:rsid w:val="00BE7383"/>
    <w:rsid w:val="00C104BE"/>
    <w:rsid w:val="00C30200"/>
    <w:rsid w:val="00C37EC4"/>
    <w:rsid w:val="00C52BF1"/>
    <w:rsid w:val="00C85416"/>
    <w:rsid w:val="00C919F9"/>
    <w:rsid w:val="00C9443A"/>
    <w:rsid w:val="00CF3522"/>
    <w:rsid w:val="00CF7C82"/>
    <w:rsid w:val="00D02C43"/>
    <w:rsid w:val="00D0773D"/>
    <w:rsid w:val="00D371FD"/>
    <w:rsid w:val="00D45804"/>
    <w:rsid w:val="00D535E5"/>
    <w:rsid w:val="00D70A94"/>
    <w:rsid w:val="00D83424"/>
    <w:rsid w:val="00D91A64"/>
    <w:rsid w:val="00D96256"/>
    <w:rsid w:val="00DA209F"/>
    <w:rsid w:val="00DA4971"/>
    <w:rsid w:val="00DA52D5"/>
    <w:rsid w:val="00DB39FB"/>
    <w:rsid w:val="00DC4120"/>
    <w:rsid w:val="00DE6D93"/>
    <w:rsid w:val="00DF121E"/>
    <w:rsid w:val="00E04957"/>
    <w:rsid w:val="00E04E1B"/>
    <w:rsid w:val="00E108B2"/>
    <w:rsid w:val="00E31F5D"/>
    <w:rsid w:val="00E47878"/>
    <w:rsid w:val="00E66870"/>
    <w:rsid w:val="00ED7F2A"/>
    <w:rsid w:val="00F04762"/>
    <w:rsid w:val="00F06F36"/>
    <w:rsid w:val="00F56DC5"/>
    <w:rsid w:val="00F63C6D"/>
    <w:rsid w:val="00F72059"/>
    <w:rsid w:val="00F757C3"/>
    <w:rsid w:val="00FD4655"/>
    <w:rsid w:val="00FE06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20C7"/>
    <w:rPr>
      <w:rFonts w:ascii="Arial" w:hAnsi="Arial"/>
      <w:sz w:val="24"/>
    </w:rPr>
  </w:style>
  <w:style w:type="paragraph" w:styleId="Heading1">
    <w:name w:val="heading 1"/>
    <w:basedOn w:val="Normal"/>
    <w:next w:val="Normal"/>
    <w:link w:val="Heading1Char"/>
    <w:qFormat/>
    <w:rsid w:val="005B20C7"/>
    <w:pPr>
      <w:keepNext/>
      <w:outlineLvl w:val="0"/>
    </w:pPr>
    <w:rPr>
      <w:rFonts w:cs="Arial"/>
      <w:b/>
      <w:bCs/>
      <w:kern w:val="32"/>
      <w:sz w:val="28"/>
      <w:szCs w:val="32"/>
    </w:rPr>
  </w:style>
  <w:style w:type="paragraph" w:styleId="Heading2">
    <w:name w:val="heading 2"/>
    <w:basedOn w:val="Normal"/>
    <w:next w:val="Normal"/>
    <w:link w:val="Heading2Char"/>
    <w:qFormat/>
    <w:rsid w:val="00DC4120"/>
    <w:pPr>
      <w:outlineLvl w:val="1"/>
    </w:pPr>
  </w:style>
  <w:style w:type="paragraph" w:styleId="Heading3">
    <w:name w:val="heading 3"/>
    <w:basedOn w:val="Normal"/>
    <w:next w:val="Normal"/>
    <w:qFormat/>
    <w:rsid w:val="001A7E8F"/>
    <w:pPr>
      <w:keepNext/>
      <w:spacing w:before="240" w:after="60"/>
      <w:outlineLvl w:val="2"/>
    </w:pPr>
    <w:rPr>
      <w:rFonts w:cs="Arial"/>
      <w:b/>
      <w:bCs/>
      <w:sz w:val="26"/>
      <w:szCs w:val="26"/>
    </w:rPr>
  </w:style>
  <w:style w:type="paragraph" w:styleId="Heading4">
    <w:name w:val="heading 4"/>
    <w:basedOn w:val="Normal"/>
    <w:next w:val="Normal"/>
    <w:qFormat/>
    <w:rsid w:val="001A7E8F"/>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1A7E8F"/>
    <w:pPr>
      <w:spacing w:before="240" w:after="60"/>
      <w:outlineLvl w:val="4"/>
    </w:pPr>
    <w:rPr>
      <w:b/>
      <w:bCs/>
      <w:i/>
      <w:iCs/>
      <w:sz w:val="26"/>
      <w:szCs w:val="26"/>
    </w:rPr>
  </w:style>
  <w:style w:type="paragraph" w:styleId="Heading6">
    <w:name w:val="heading 6"/>
    <w:basedOn w:val="Normal"/>
    <w:next w:val="Normal"/>
    <w:qFormat/>
    <w:rsid w:val="007F3232"/>
    <w:pPr>
      <w:spacing w:before="240" w:after="60"/>
      <w:outlineLvl w:val="5"/>
    </w:pPr>
    <w:rPr>
      <w:rFonts w:ascii="Times New Roman" w:hAnsi="Times New Roman"/>
      <w:b/>
      <w:bCs/>
      <w:sz w:val="22"/>
      <w:szCs w:val="22"/>
    </w:rPr>
  </w:style>
  <w:style w:type="paragraph" w:styleId="Heading7">
    <w:name w:val="heading 7"/>
    <w:basedOn w:val="Normal"/>
    <w:next w:val="Normal"/>
    <w:qFormat/>
    <w:rsid w:val="007F3232"/>
    <w:pPr>
      <w:spacing w:before="240" w:after="60"/>
      <w:outlineLvl w:val="6"/>
    </w:pPr>
    <w:rPr>
      <w:rFonts w:ascii="Times New Roman" w:hAnsi="Times New Roman"/>
      <w:szCs w:val="24"/>
    </w:rPr>
  </w:style>
  <w:style w:type="paragraph" w:styleId="Heading8">
    <w:name w:val="heading 8"/>
    <w:basedOn w:val="Normal"/>
    <w:next w:val="Normal"/>
    <w:qFormat/>
    <w:rsid w:val="007F3232"/>
    <w:pPr>
      <w:spacing w:before="240" w:after="60"/>
      <w:outlineLvl w:val="7"/>
    </w:pPr>
    <w:rPr>
      <w:rFonts w:ascii="Times New Roman" w:hAnsi="Times New Roman"/>
      <w:i/>
      <w:iCs/>
      <w:szCs w:val="24"/>
    </w:rPr>
  </w:style>
  <w:style w:type="paragraph" w:styleId="Heading9">
    <w:name w:val="heading 9"/>
    <w:basedOn w:val="Normal"/>
    <w:next w:val="Normal"/>
    <w:qFormat/>
    <w:rsid w:val="007F3232"/>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semiHidden/>
    <w:rsid w:val="00943C74"/>
    <w:pPr>
      <w:tabs>
        <w:tab w:val="right" w:leader="dot" w:pos="9350"/>
      </w:tabs>
      <w:spacing w:before="120"/>
      <w:ind w:left="240"/>
    </w:pPr>
    <w:rPr>
      <w:rFonts w:cs="Arial"/>
      <w:iCs/>
      <w:noProof/>
      <w:szCs w:val="24"/>
    </w:rPr>
  </w:style>
  <w:style w:type="paragraph" w:styleId="TOC1">
    <w:name w:val="toc 1"/>
    <w:basedOn w:val="Normal"/>
    <w:next w:val="Normal"/>
    <w:autoRedefine/>
    <w:semiHidden/>
    <w:rsid w:val="00943C74"/>
    <w:pPr>
      <w:spacing w:before="240" w:after="120"/>
    </w:pPr>
    <w:rPr>
      <w:bCs/>
    </w:rPr>
  </w:style>
  <w:style w:type="character" w:customStyle="1" w:styleId="Heading1Char">
    <w:name w:val="Heading 1 Char"/>
    <w:basedOn w:val="DefaultParagraphFont"/>
    <w:link w:val="Heading1"/>
    <w:rsid w:val="005B20C7"/>
    <w:rPr>
      <w:rFonts w:ascii="Arial" w:hAnsi="Arial" w:cs="Arial"/>
      <w:b/>
      <w:bCs/>
      <w:kern w:val="32"/>
      <w:sz w:val="28"/>
      <w:szCs w:val="32"/>
      <w:lang w:val="en-US" w:eastAsia="en-US" w:bidi="ar-SA"/>
    </w:rPr>
  </w:style>
  <w:style w:type="character" w:customStyle="1" w:styleId="Heading2Char">
    <w:name w:val="Heading 2 Char"/>
    <w:basedOn w:val="DefaultParagraphFont"/>
    <w:link w:val="Heading2"/>
    <w:rsid w:val="00DC4120"/>
    <w:rPr>
      <w:rFonts w:ascii="Arial" w:hAnsi="Arial"/>
      <w:sz w:val="24"/>
      <w:lang w:val="en-US" w:eastAsia="en-US" w:bidi="ar-SA"/>
    </w:rPr>
  </w:style>
  <w:style w:type="character" w:styleId="Hyperlink">
    <w:name w:val="Hyperlink"/>
    <w:basedOn w:val="DefaultParagraphFont"/>
    <w:rsid w:val="00802FD6"/>
    <w:rPr>
      <w:color w:val="0000FF"/>
      <w:u w:val="single"/>
    </w:rPr>
  </w:style>
  <w:style w:type="paragraph" w:styleId="Footer">
    <w:name w:val="footer"/>
    <w:basedOn w:val="Normal"/>
    <w:rsid w:val="00802FD6"/>
    <w:pPr>
      <w:tabs>
        <w:tab w:val="center" w:pos="4320"/>
        <w:tab w:val="right" w:pos="8640"/>
      </w:tabs>
    </w:pPr>
  </w:style>
  <w:style w:type="character" w:styleId="PageNumber">
    <w:name w:val="page number"/>
    <w:basedOn w:val="DefaultParagraphFont"/>
    <w:rsid w:val="00802FD6"/>
  </w:style>
  <w:style w:type="paragraph" w:styleId="Header">
    <w:name w:val="header"/>
    <w:basedOn w:val="Normal"/>
    <w:rsid w:val="00F72059"/>
    <w:pPr>
      <w:tabs>
        <w:tab w:val="center" w:pos="4320"/>
        <w:tab w:val="right" w:pos="8640"/>
      </w:tabs>
    </w:pPr>
  </w:style>
  <w:style w:type="paragraph" w:styleId="TOC3">
    <w:name w:val="toc 3"/>
    <w:basedOn w:val="Normal"/>
    <w:next w:val="Normal"/>
    <w:autoRedefine/>
    <w:semiHidden/>
    <w:rsid w:val="007F3232"/>
    <w:pPr>
      <w:ind w:left="480"/>
    </w:pPr>
    <w:rPr>
      <w:rFonts w:ascii="Times New Roman" w:hAnsi="Times New Roman"/>
      <w:sz w:val="20"/>
    </w:rPr>
  </w:style>
  <w:style w:type="paragraph" w:styleId="TOC4">
    <w:name w:val="toc 4"/>
    <w:basedOn w:val="Normal"/>
    <w:next w:val="Normal"/>
    <w:autoRedefine/>
    <w:semiHidden/>
    <w:rsid w:val="007F3232"/>
    <w:pPr>
      <w:ind w:left="720"/>
    </w:pPr>
    <w:rPr>
      <w:rFonts w:ascii="Times New Roman" w:hAnsi="Times New Roman"/>
      <w:sz w:val="20"/>
    </w:rPr>
  </w:style>
  <w:style w:type="paragraph" w:styleId="TOC5">
    <w:name w:val="toc 5"/>
    <w:basedOn w:val="Normal"/>
    <w:next w:val="Normal"/>
    <w:autoRedefine/>
    <w:semiHidden/>
    <w:rsid w:val="007F3232"/>
    <w:pPr>
      <w:ind w:left="960"/>
    </w:pPr>
    <w:rPr>
      <w:rFonts w:ascii="Times New Roman" w:hAnsi="Times New Roman"/>
      <w:sz w:val="20"/>
    </w:rPr>
  </w:style>
  <w:style w:type="paragraph" w:styleId="TOC6">
    <w:name w:val="toc 6"/>
    <w:basedOn w:val="Normal"/>
    <w:next w:val="Normal"/>
    <w:autoRedefine/>
    <w:semiHidden/>
    <w:rsid w:val="007F3232"/>
    <w:pPr>
      <w:ind w:left="1200"/>
    </w:pPr>
    <w:rPr>
      <w:rFonts w:ascii="Times New Roman" w:hAnsi="Times New Roman"/>
      <w:sz w:val="20"/>
    </w:rPr>
  </w:style>
  <w:style w:type="paragraph" w:styleId="TOC7">
    <w:name w:val="toc 7"/>
    <w:basedOn w:val="Normal"/>
    <w:next w:val="Normal"/>
    <w:autoRedefine/>
    <w:semiHidden/>
    <w:rsid w:val="007F3232"/>
    <w:pPr>
      <w:ind w:left="1440"/>
    </w:pPr>
    <w:rPr>
      <w:rFonts w:ascii="Times New Roman" w:hAnsi="Times New Roman"/>
      <w:sz w:val="20"/>
    </w:rPr>
  </w:style>
  <w:style w:type="paragraph" w:styleId="TOC8">
    <w:name w:val="toc 8"/>
    <w:basedOn w:val="Normal"/>
    <w:next w:val="Normal"/>
    <w:autoRedefine/>
    <w:semiHidden/>
    <w:rsid w:val="007F3232"/>
    <w:pPr>
      <w:ind w:left="1680"/>
    </w:pPr>
    <w:rPr>
      <w:rFonts w:ascii="Times New Roman" w:hAnsi="Times New Roman"/>
      <w:sz w:val="20"/>
    </w:rPr>
  </w:style>
  <w:style w:type="paragraph" w:styleId="TOC9">
    <w:name w:val="toc 9"/>
    <w:basedOn w:val="Normal"/>
    <w:next w:val="Normal"/>
    <w:autoRedefine/>
    <w:semiHidden/>
    <w:rsid w:val="007F3232"/>
    <w:pPr>
      <w:ind w:left="1920"/>
    </w:pPr>
    <w:rPr>
      <w:rFonts w:ascii="Times New Roman" w:hAnsi="Times New Roman"/>
      <w:sz w:val="20"/>
    </w:rPr>
  </w:style>
  <w:style w:type="character" w:styleId="FollowedHyperlink">
    <w:name w:val="FollowedHyperlink"/>
    <w:basedOn w:val="DefaultParagraphFont"/>
    <w:rsid w:val="00027DE7"/>
    <w:rPr>
      <w:color w:val="800080" w:themeColor="followedHyperlink"/>
      <w:u w:val="single"/>
    </w:rPr>
  </w:style>
  <w:style w:type="paragraph" w:styleId="BalloonText">
    <w:name w:val="Balloon Text"/>
    <w:basedOn w:val="Normal"/>
    <w:link w:val="BalloonTextChar"/>
    <w:rsid w:val="00203F4B"/>
    <w:rPr>
      <w:rFonts w:ascii="Tahoma" w:hAnsi="Tahoma" w:cs="Tahoma"/>
      <w:sz w:val="16"/>
      <w:szCs w:val="16"/>
    </w:rPr>
  </w:style>
  <w:style w:type="character" w:customStyle="1" w:styleId="BalloonTextChar">
    <w:name w:val="Balloon Text Char"/>
    <w:basedOn w:val="DefaultParagraphFont"/>
    <w:link w:val="BalloonText"/>
    <w:rsid w:val="00203F4B"/>
    <w:rPr>
      <w:rFonts w:ascii="Tahoma" w:hAnsi="Tahoma" w:cs="Tahoma"/>
      <w:sz w:val="16"/>
      <w:szCs w:val="16"/>
    </w:rPr>
  </w:style>
  <w:style w:type="paragraph" w:styleId="ListParagraph">
    <w:name w:val="List Paragraph"/>
    <w:basedOn w:val="Normal"/>
    <w:uiPriority w:val="34"/>
    <w:qFormat/>
    <w:rsid w:val="000459FC"/>
    <w:pPr>
      <w:ind w:left="720"/>
      <w:contextualSpacing/>
    </w:pPr>
  </w:style>
</w:styles>
</file>

<file path=word/webSettings.xml><?xml version="1.0" encoding="utf-8"?>
<w:webSettings xmlns:r="http://schemas.openxmlformats.org/officeDocument/2006/relationships" xmlns:w="http://schemas.openxmlformats.org/wordprocessingml/2006/main">
  <w:divs>
    <w:div w:id="678657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fpe.umd.edu/grad/grad-online-learning.html"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nfpa.nextlms.com/lms/index.php?mode=coursecatalog&amp;submode=production"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fpa.org/images/ProDevCatalog.pdf" TargetMode="External"/><Relationship Id="rId5" Type="http://schemas.openxmlformats.org/officeDocument/2006/relationships/webSettings" Target="webSettings.xml"/><Relationship Id="rId15" Type="http://schemas.openxmlformats.org/officeDocument/2006/relationships/hyperlink" Target="http://cpe.wpi.edu/Individual/Distance/fire.html" TargetMode="External"/><Relationship Id="rId10" Type="http://schemas.openxmlformats.org/officeDocument/2006/relationships/footer" Target="footer3.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ce.ceat.okstate.edu/currentcourses.as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974E6-FD48-4F4C-A9D0-2C011FFD2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1437</Words>
  <Characters>8197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PART TWO</vt:lpstr>
    </vt:vector>
  </TitlesOfParts>
  <Company>USNRC</Company>
  <LinksUpToDate>false</LinksUpToDate>
  <CharactersWithSpaces>9615</CharactersWithSpaces>
  <SharedDoc>false</SharedDoc>
  <HLinks>
    <vt:vector size="30" baseType="variant">
      <vt:variant>
        <vt:i4>4587526</vt:i4>
      </vt:variant>
      <vt:variant>
        <vt:i4>39</vt:i4>
      </vt:variant>
      <vt:variant>
        <vt:i4>0</vt:i4>
      </vt:variant>
      <vt:variant>
        <vt:i4>5</vt:i4>
      </vt:variant>
      <vt:variant>
        <vt:lpwstr>http://cpe.wpi.edu/Individual/Distance/fire.html</vt:lpwstr>
      </vt:variant>
      <vt:variant>
        <vt:lpwstr/>
      </vt:variant>
      <vt:variant>
        <vt:i4>5898320</vt:i4>
      </vt:variant>
      <vt:variant>
        <vt:i4>36</vt:i4>
      </vt:variant>
      <vt:variant>
        <vt:i4>0</vt:i4>
      </vt:variant>
      <vt:variant>
        <vt:i4>5</vt:i4>
      </vt:variant>
      <vt:variant>
        <vt:lpwstr>http://ce.ceat.okstate.edu/currentcourses.asp</vt:lpwstr>
      </vt:variant>
      <vt:variant>
        <vt:lpwstr/>
      </vt:variant>
      <vt:variant>
        <vt:i4>4849678</vt:i4>
      </vt:variant>
      <vt:variant>
        <vt:i4>33</vt:i4>
      </vt:variant>
      <vt:variant>
        <vt:i4>0</vt:i4>
      </vt:variant>
      <vt:variant>
        <vt:i4>5</vt:i4>
      </vt:variant>
      <vt:variant>
        <vt:lpwstr>http://www.fpe.umd.edu/grad/grad-online-learning.html</vt:lpwstr>
      </vt:variant>
      <vt:variant>
        <vt:lpwstr/>
      </vt:variant>
      <vt:variant>
        <vt:i4>5046347</vt:i4>
      </vt:variant>
      <vt:variant>
        <vt:i4>30</vt:i4>
      </vt:variant>
      <vt:variant>
        <vt:i4>0</vt:i4>
      </vt:variant>
      <vt:variant>
        <vt:i4>5</vt:i4>
      </vt:variant>
      <vt:variant>
        <vt:lpwstr>https://nfpa.nextlms.com/lms/index.php?mode=coursecatalog&amp;submode=production</vt:lpwstr>
      </vt:variant>
      <vt:variant>
        <vt:lpwstr/>
      </vt:variant>
      <vt:variant>
        <vt:i4>5177432</vt:i4>
      </vt:variant>
      <vt:variant>
        <vt:i4>27</vt:i4>
      </vt:variant>
      <vt:variant>
        <vt:i4>0</vt:i4>
      </vt:variant>
      <vt:variant>
        <vt:i4>5</vt:i4>
      </vt:variant>
      <vt:variant>
        <vt:lpwstr>http://www.nfpa.org/images/ProDevCatalog.pdf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TWO</dc:title>
  <dc:subject/>
  <dc:creator>Robert Vettori</dc:creator>
  <cp:keywords/>
  <dc:description/>
  <cp:lastModifiedBy>btc1</cp:lastModifiedBy>
  <cp:revision>2</cp:revision>
  <cp:lastPrinted>2011-12-06T20:18:00Z</cp:lastPrinted>
  <dcterms:created xsi:type="dcterms:W3CDTF">2011-12-30T15:01:00Z</dcterms:created>
  <dcterms:modified xsi:type="dcterms:W3CDTF">2011-12-30T15:01:00Z</dcterms:modified>
</cp:coreProperties>
</file>