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C3C" w:rsidRDefault="00825C3C">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8"/>
          <w:szCs w:val="28"/>
        </w:rPr>
      </w:pPr>
      <w:r w:rsidRPr="00290470">
        <w:rPr>
          <w:rFonts w:ascii="Arial" w:hAnsi="Arial" w:cs="Arial"/>
          <w:b/>
          <w:bCs/>
          <w:sz w:val="28"/>
          <w:szCs w:val="28"/>
        </w:rPr>
        <w:t>Appendix A</w:t>
      </w:r>
    </w:p>
    <w:p w:rsidR="00825C3C" w:rsidRDefault="00825C3C" w:rsidP="004809A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8"/>
          <w:szCs w:val="28"/>
        </w:rPr>
      </w:pPr>
    </w:p>
    <w:p w:rsidR="004809A5" w:rsidRDefault="004809A5" w:rsidP="004809A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8"/>
          <w:szCs w:val="28"/>
        </w:rPr>
      </w:pPr>
      <w:r w:rsidRPr="00290470">
        <w:rPr>
          <w:rFonts w:ascii="Arial" w:hAnsi="Arial" w:cs="Arial"/>
          <w:b/>
          <w:bCs/>
          <w:sz w:val="28"/>
          <w:szCs w:val="28"/>
        </w:rPr>
        <w:t>Basic-Level Training and Qualification Journal</w:t>
      </w:r>
    </w:p>
    <w:p w:rsidR="004809A5" w:rsidRPr="00290470" w:rsidRDefault="004809A5" w:rsidP="004809A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rPr>
      </w:pPr>
    </w:p>
    <w:p w:rsidR="00825C3C" w:rsidRPr="00290470" w:rsidRDefault="00825C3C">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rPr>
          <w:rFonts w:ascii="Arial" w:hAnsi="Arial" w:cs="Arial"/>
        </w:rPr>
        <w:sectPr w:rsidR="00825C3C" w:rsidRPr="00290470" w:rsidSect="005F3F8B">
          <w:footerReference w:type="default" r:id="rId8"/>
          <w:pgSz w:w="12240" w:h="15840" w:code="1"/>
          <w:pgMar w:top="1080" w:right="1440" w:bottom="720" w:left="1440" w:header="1080" w:footer="720" w:gutter="0"/>
          <w:pgNumType w:start="1"/>
          <w:cols w:space="720"/>
          <w:vAlign w:val="center"/>
          <w:noEndnote/>
        </w:sectPr>
      </w:pPr>
    </w:p>
    <w:p w:rsidR="00825C3C" w:rsidRPr="003678FE" w:rsidRDefault="00825C3C">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2"/>
          <w:szCs w:val="22"/>
        </w:rPr>
      </w:pPr>
      <w:r w:rsidRPr="003678FE">
        <w:rPr>
          <w:rFonts w:ascii="Arial" w:hAnsi="Arial" w:cs="Arial"/>
          <w:b/>
          <w:bCs/>
          <w:sz w:val="22"/>
          <w:szCs w:val="22"/>
        </w:rPr>
        <w:lastRenderedPageBreak/>
        <w:t>Table of Contents</w:t>
      </w:r>
    </w:p>
    <w:p w:rsidR="008A1753" w:rsidRDefault="0034082B">
      <w:pPr>
        <w:pStyle w:val="TOC1"/>
        <w:rPr>
          <w:rFonts w:asciiTheme="minorHAnsi" w:eastAsiaTheme="minorEastAsia" w:hAnsiTheme="minorHAnsi" w:cstheme="minorBidi"/>
          <w:noProof/>
          <w:sz w:val="22"/>
          <w:szCs w:val="22"/>
        </w:rPr>
      </w:pPr>
      <w:r w:rsidRPr="003678FE">
        <w:rPr>
          <w:rFonts w:cs="Arial"/>
          <w:sz w:val="22"/>
          <w:szCs w:val="22"/>
        </w:rPr>
        <w:fldChar w:fldCharType="begin"/>
      </w:r>
      <w:r w:rsidR="00CF398A" w:rsidRPr="003678FE">
        <w:rPr>
          <w:rFonts w:cs="Arial"/>
          <w:sz w:val="22"/>
          <w:szCs w:val="22"/>
        </w:rPr>
        <w:instrText xml:space="preserve"> TOC \f </w:instrText>
      </w:r>
      <w:r w:rsidRPr="003678FE">
        <w:rPr>
          <w:rFonts w:cs="Arial"/>
          <w:sz w:val="22"/>
          <w:szCs w:val="22"/>
        </w:rPr>
        <w:fldChar w:fldCharType="separate"/>
      </w:r>
      <w:r w:rsidR="008A1753" w:rsidRPr="00326954">
        <w:rPr>
          <w:rFonts w:cs="Arial"/>
          <w:b/>
          <w:bCs/>
          <w:noProof/>
        </w:rPr>
        <w:t>Introduction</w:t>
      </w:r>
      <w:r w:rsidR="008A1753">
        <w:rPr>
          <w:noProof/>
        </w:rPr>
        <w:tab/>
      </w:r>
      <w:r>
        <w:rPr>
          <w:noProof/>
        </w:rPr>
        <w:fldChar w:fldCharType="begin"/>
      </w:r>
      <w:r w:rsidR="008A1753">
        <w:rPr>
          <w:noProof/>
        </w:rPr>
        <w:instrText xml:space="preserve"> PAGEREF _Toc311547143 \h </w:instrText>
      </w:r>
      <w:r>
        <w:rPr>
          <w:noProof/>
        </w:rPr>
      </w:r>
      <w:r>
        <w:rPr>
          <w:noProof/>
        </w:rPr>
        <w:fldChar w:fldCharType="separate"/>
      </w:r>
      <w:r w:rsidR="008A1753">
        <w:rPr>
          <w:noProof/>
        </w:rPr>
        <w:t>4</w:t>
      </w:r>
      <w:r>
        <w:rPr>
          <w:noProof/>
        </w:rPr>
        <w:fldChar w:fldCharType="end"/>
      </w:r>
    </w:p>
    <w:p w:rsidR="008A1753" w:rsidRDefault="008A1753">
      <w:pPr>
        <w:pStyle w:val="TOC1"/>
        <w:rPr>
          <w:rFonts w:asciiTheme="minorHAnsi" w:eastAsiaTheme="minorEastAsia" w:hAnsiTheme="minorHAnsi" w:cstheme="minorBidi"/>
          <w:noProof/>
          <w:sz w:val="22"/>
          <w:szCs w:val="22"/>
        </w:rPr>
      </w:pPr>
      <w:r w:rsidRPr="00326954">
        <w:rPr>
          <w:rFonts w:cs="Arial"/>
          <w:b/>
          <w:bCs/>
          <w:noProof/>
        </w:rPr>
        <w:t>Required Basic-Level Training Courses</w:t>
      </w:r>
      <w:r>
        <w:rPr>
          <w:noProof/>
        </w:rPr>
        <w:tab/>
      </w:r>
      <w:r w:rsidR="0034082B">
        <w:rPr>
          <w:noProof/>
        </w:rPr>
        <w:fldChar w:fldCharType="begin"/>
      </w:r>
      <w:r>
        <w:rPr>
          <w:noProof/>
        </w:rPr>
        <w:instrText xml:space="preserve"> PAGEREF _Toc311547144 \h </w:instrText>
      </w:r>
      <w:r w:rsidR="0034082B">
        <w:rPr>
          <w:noProof/>
        </w:rPr>
      </w:r>
      <w:r w:rsidR="0034082B">
        <w:rPr>
          <w:noProof/>
        </w:rPr>
        <w:fldChar w:fldCharType="separate"/>
      </w:r>
      <w:r>
        <w:rPr>
          <w:noProof/>
        </w:rPr>
        <w:t>6</w:t>
      </w:r>
      <w:r w:rsidR="0034082B">
        <w:rPr>
          <w:noProof/>
        </w:rPr>
        <w:fldChar w:fldCharType="end"/>
      </w:r>
    </w:p>
    <w:p w:rsidR="008A1753" w:rsidRDefault="008A1753">
      <w:pPr>
        <w:pStyle w:val="TOC1"/>
        <w:rPr>
          <w:rFonts w:asciiTheme="minorHAnsi" w:eastAsiaTheme="minorEastAsia" w:hAnsiTheme="minorHAnsi" w:cstheme="minorBidi"/>
          <w:noProof/>
          <w:sz w:val="22"/>
          <w:szCs w:val="22"/>
        </w:rPr>
      </w:pPr>
      <w:r w:rsidRPr="00326954">
        <w:rPr>
          <w:rFonts w:cs="Arial"/>
          <w:b/>
          <w:bCs/>
          <w:noProof/>
        </w:rPr>
        <w:t>Basic-Level Individual Study Activities</w:t>
      </w:r>
      <w:r>
        <w:rPr>
          <w:noProof/>
        </w:rPr>
        <w:tab/>
      </w:r>
      <w:r w:rsidR="0034082B">
        <w:rPr>
          <w:noProof/>
        </w:rPr>
        <w:fldChar w:fldCharType="begin"/>
      </w:r>
      <w:r>
        <w:rPr>
          <w:noProof/>
        </w:rPr>
        <w:instrText xml:space="preserve"> PAGEREF _Toc311547145 \h </w:instrText>
      </w:r>
      <w:r w:rsidR="0034082B">
        <w:rPr>
          <w:noProof/>
        </w:rPr>
      </w:r>
      <w:r w:rsidR="0034082B">
        <w:rPr>
          <w:noProof/>
        </w:rPr>
        <w:fldChar w:fldCharType="separate"/>
      </w:r>
      <w:r>
        <w:rPr>
          <w:noProof/>
        </w:rPr>
        <w:t>6</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 History and Organization of the U.S. Nuclear Regulatory Commission</w:t>
      </w:r>
      <w:r>
        <w:rPr>
          <w:noProof/>
        </w:rPr>
        <w:tab/>
      </w:r>
      <w:r w:rsidR="0034082B">
        <w:rPr>
          <w:noProof/>
        </w:rPr>
        <w:fldChar w:fldCharType="begin"/>
      </w:r>
      <w:r>
        <w:rPr>
          <w:noProof/>
        </w:rPr>
        <w:instrText xml:space="preserve"> PAGEREF _Toc311547146 \h </w:instrText>
      </w:r>
      <w:r w:rsidR="0034082B">
        <w:rPr>
          <w:noProof/>
        </w:rPr>
      </w:r>
      <w:r w:rsidR="0034082B">
        <w:rPr>
          <w:noProof/>
        </w:rPr>
        <w:fldChar w:fldCharType="separate"/>
      </w:r>
      <w:r>
        <w:rPr>
          <w:noProof/>
        </w:rPr>
        <w:t>8</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(ISA-2) Navigating the NRC Internal and External Web Sites</w:t>
      </w:r>
      <w:r>
        <w:rPr>
          <w:noProof/>
        </w:rPr>
        <w:tab/>
      </w:r>
      <w:r w:rsidR="0034082B">
        <w:rPr>
          <w:noProof/>
        </w:rPr>
        <w:fldChar w:fldCharType="begin"/>
      </w:r>
      <w:r>
        <w:rPr>
          <w:noProof/>
        </w:rPr>
        <w:instrText xml:space="preserve"> PAGEREF _Toc311547147 \h </w:instrText>
      </w:r>
      <w:r w:rsidR="0034082B">
        <w:rPr>
          <w:noProof/>
        </w:rPr>
      </w:r>
      <w:r w:rsidR="0034082B">
        <w:rPr>
          <w:noProof/>
        </w:rPr>
        <w:fldChar w:fldCharType="separate"/>
      </w:r>
      <w:r>
        <w:rPr>
          <w:noProof/>
        </w:rPr>
        <w:t>10</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(ISA-3) Inspector Objectivity, Protocol, and Professional Conduct</w:t>
      </w:r>
      <w:r>
        <w:rPr>
          <w:noProof/>
        </w:rPr>
        <w:tab/>
      </w:r>
      <w:r w:rsidR="0034082B">
        <w:rPr>
          <w:noProof/>
        </w:rPr>
        <w:fldChar w:fldCharType="begin"/>
      </w:r>
      <w:r>
        <w:rPr>
          <w:noProof/>
        </w:rPr>
        <w:instrText xml:space="preserve"> PAGEREF _Toc311547148 \h </w:instrText>
      </w:r>
      <w:r w:rsidR="0034082B">
        <w:rPr>
          <w:noProof/>
        </w:rPr>
      </w:r>
      <w:r w:rsidR="0034082B">
        <w:rPr>
          <w:noProof/>
        </w:rPr>
        <w:fldChar w:fldCharType="separate"/>
      </w:r>
      <w:r>
        <w:rPr>
          <w:noProof/>
        </w:rPr>
        <w:t>14</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(ISA-4) Fitness-for-Duty Rule</w:t>
      </w:r>
      <w:r>
        <w:rPr>
          <w:noProof/>
        </w:rPr>
        <w:tab/>
      </w:r>
      <w:r w:rsidR="0034082B">
        <w:rPr>
          <w:noProof/>
        </w:rPr>
        <w:fldChar w:fldCharType="begin"/>
      </w:r>
      <w:r>
        <w:rPr>
          <w:noProof/>
        </w:rPr>
        <w:instrText xml:space="preserve"> PAGEREF _Toc311547149 \h </w:instrText>
      </w:r>
      <w:r w:rsidR="0034082B">
        <w:rPr>
          <w:noProof/>
        </w:rPr>
      </w:r>
      <w:r w:rsidR="0034082B">
        <w:rPr>
          <w:noProof/>
        </w:rPr>
        <w:fldChar w:fldCharType="separate"/>
      </w:r>
      <w:r>
        <w:rPr>
          <w:noProof/>
        </w:rPr>
        <w:t>17</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(ISA-5) Allegations</w:t>
      </w:r>
      <w:r>
        <w:rPr>
          <w:noProof/>
        </w:rPr>
        <w:tab/>
      </w:r>
      <w:r w:rsidR="0034082B">
        <w:rPr>
          <w:noProof/>
        </w:rPr>
        <w:fldChar w:fldCharType="begin"/>
      </w:r>
      <w:r>
        <w:rPr>
          <w:noProof/>
        </w:rPr>
        <w:instrText xml:space="preserve"> PAGEREF _Toc311547150 \h </w:instrText>
      </w:r>
      <w:r w:rsidR="0034082B">
        <w:rPr>
          <w:noProof/>
        </w:rPr>
      </w:r>
      <w:r w:rsidR="0034082B">
        <w:rPr>
          <w:noProof/>
        </w:rPr>
        <w:fldChar w:fldCharType="separate"/>
      </w:r>
      <w:r>
        <w:rPr>
          <w:noProof/>
        </w:rPr>
        <w:t>19</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(ISA-6) NRC’s Response to an Emergency at a Nuclear Facility</w:t>
      </w:r>
      <w:r>
        <w:rPr>
          <w:noProof/>
        </w:rPr>
        <w:tab/>
      </w:r>
      <w:r w:rsidR="0034082B">
        <w:rPr>
          <w:noProof/>
        </w:rPr>
        <w:fldChar w:fldCharType="begin"/>
      </w:r>
      <w:r>
        <w:rPr>
          <w:noProof/>
        </w:rPr>
        <w:instrText xml:space="preserve"> PAGEREF _Toc311547151 \h </w:instrText>
      </w:r>
      <w:r w:rsidR="0034082B">
        <w:rPr>
          <w:noProof/>
        </w:rPr>
      </w:r>
      <w:r w:rsidR="0034082B">
        <w:rPr>
          <w:noProof/>
        </w:rPr>
        <w:fldChar w:fldCharType="separate"/>
      </w:r>
      <w:r>
        <w:rPr>
          <w:noProof/>
        </w:rPr>
        <w:t>22</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(ISA-7) The Enforcement Program</w:t>
      </w:r>
      <w:r>
        <w:rPr>
          <w:noProof/>
        </w:rPr>
        <w:tab/>
      </w:r>
      <w:r w:rsidR="0034082B">
        <w:rPr>
          <w:noProof/>
        </w:rPr>
        <w:fldChar w:fldCharType="begin"/>
      </w:r>
      <w:r>
        <w:rPr>
          <w:noProof/>
        </w:rPr>
        <w:instrText xml:space="preserve"> PAGEREF _Toc311547152 \h </w:instrText>
      </w:r>
      <w:r w:rsidR="0034082B">
        <w:rPr>
          <w:noProof/>
        </w:rPr>
      </w:r>
      <w:r w:rsidR="0034082B">
        <w:rPr>
          <w:noProof/>
        </w:rPr>
        <w:fldChar w:fldCharType="separate"/>
      </w:r>
      <w:r>
        <w:rPr>
          <w:noProof/>
        </w:rPr>
        <w:t>24</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(ISA-8) The Office of Investigations</w:t>
      </w:r>
      <w:r>
        <w:rPr>
          <w:noProof/>
        </w:rPr>
        <w:tab/>
      </w:r>
      <w:r w:rsidR="0034082B">
        <w:rPr>
          <w:noProof/>
        </w:rPr>
        <w:fldChar w:fldCharType="begin"/>
      </w:r>
      <w:r>
        <w:rPr>
          <w:noProof/>
        </w:rPr>
        <w:instrText xml:space="preserve"> PAGEREF _Toc311547153 \h </w:instrText>
      </w:r>
      <w:r w:rsidR="0034082B">
        <w:rPr>
          <w:noProof/>
        </w:rPr>
      </w:r>
      <w:r w:rsidR="0034082B">
        <w:rPr>
          <w:noProof/>
        </w:rPr>
        <w:fldChar w:fldCharType="separate"/>
      </w:r>
      <w:r>
        <w:rPr>
          <w:noProof/>
        </w:rPr>
        <w:t>27</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(ISA-9) Exploring the Operating Reactor Inspection Program and the Reactor Oversight Program</w:t>
      </w:r>
      <w:r w:rsidRPr="003678FE">
        <w:rPr>
          <w:rFonts w:cs="Arial"/>
          <w:noProof/>
          <w:sz w:val="22"/>
          <w:szCs w:val="22"/>
        </w:rPr>
        <w:sym w:font="WP TypographicSymbols" w:char="003D"/>
      </w:r>
      <w:r w:rsidRPr="00326954">
        <w:rPr>
          <w:rFonts w:cs="Arial"/>
          <w:noProof/>
        </w:rPr>
        <w:t>s Internal Web Page</w:t>
      </w:r>
      <w:r>
        <w:rPr>
          <w:noProof/>
        </w:rPr>
        <w:tab/>
      </w:r>
      <w:r w:rsidR="0034082B">
        <w:rPr>
          <w:noProof/>
        </w:rPr>
        <w:fldChar w:fldCharType="begin"/>
      </w:r>
      <w:r>
        <w:rPr>
          <w:noProof/>
        </w:rPr>
        <w:instrText xml:space="preserve"> PAGEREF _Toc311547154 \h </w:instrText>
      </w:r>
      <w:r w:rsidR="0034082B">
        <w:rPr>
          <w:noProof/>
        </w:rPr>
      </w:r>
      <w:r w:rsidR="0034082B">
        <w:rPr>
          <w:noProof/>
        </w:rPr>
        <w:fldChar w:fldCharType="separate"/>
      </w:r>
      <w:r>
        <w:rPr>
          <w:noProof/>
        </w:rPr>
        <w:t>28</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(ISA-10) Performance Indicator Program</w:t>
      </w:r>
      <w:r>
        <w:rPr>
          <w:noProof/>
        </w:rPr>
        <w:tab/>
      </w:r>
      <w:r w:rsidR="0034082B">
        <w:rPr>
          <w:noProof/>
        </w:rPr>
        <w:fldChar w:fldCharType="begin"/>
      </w:r>
      <w:r>
        <w:rPr>
          <w:noProof/>
        </w:rPr>
        <w:instrText xml:space="preserve"> PAGEREF _Toc311547155 \h </w:instrText>
      </w:r>
      <w:r w:rsidR="0034082B">
        <w:rPr>
          <w:noProof/>
        </w:rPr>
      </w:r>
      <w:r w:rsidR="0034082B">
        <w:rPr>
          <w:noProof/>
        </w:rPr>
        <w:fldChar w:fldCharType="separate"/>
      </w:r>
      <w:r>
        <w:rPr>
          <w:noProof/>
        </w:rPr>
        <w:t>32</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(ISA-11) Augmented Inspection Team, Special Inspection Team, and Incident Inspection Team Activities</w:t>
      </w:r>
      <w:r>
        <w:rPr>
          <w:noProof/>
        </w:rPr>
        <w:tab/>
      </w:r>
      <w:r w:rsidR="0034082B">
        <w:rPr>
          <w:noProof/>
        </w:rPr>
        <w:fldChar w:fldCharType="begin"/>
      </w:r>
      <w:r>
        <w:rPr>
          <w:noProof/>
        </w:rPr>
        <w:instrText xml:space="preserve"> PAGEREF _Toc311547156 \h </w:instrText>
      </w:r>
      <w:r w:rsidR="0034082B">
        <w:rPr>
          <w:noProof/>
        </w:rPr>
      </w:r>
      <w:r w:rsidR="0034082B">
        <w:rPr>
          <w:noProof/>
        </w:rPr>
        <w:fldChar w:fldCharType="separate"/>
      </w:r>
      <w:r>
        <w:rPr>
          <w:noProof/>
        </w:rPr>
        <w:t>34</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(ISA-12) Understanding How the Commission Operates</w:t>
      </w:r>
      <w:r>
        <w:rPr>
          <w:noProof/>
        </w:rPr>
        <w:tab/>
      </w:r>
      <w:r w:rsidR="0034082B">
        <w:rPr>
          <w:noProof/>
        </w:rPr>
        <w:fldChar w:fldCharType="begin"/>
      </w:r>
      <w:r>
        <w:rPr>
          <w:noProof/>
        </w:rPr>
        <w:instrText xml:space="preserve"> PAGEREF _Toc311547157 \h </w:instrText>
      </w:r>
      <w:r w:rsidR="0034082B">
        <w:rPr>
          <w:noProof/>
        </w:rPr>
      </w:r>
      <w:r w:rsidR="0034082B">
        <w:rPr>
          <w:noProof/>
        </w:rPr>
        <w:fldChar w:fldCharType="separate"/>
      </w:r>
      <w:r>
        <w:rPr>
          <w:noProof/>
        </w:rPr>
        <w:t>36</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(ISA-13) Organization and Content of the NRC Inspection Manual</w:t>
      </w:r>
      <w:r>
        <w:rPr>
          <w:noProof/>
        </w:rPr>
        <w:tab/>
      </w:r>
      <w:r w:rsidR="0034082B">
        <w:rPr>
          <w:noProof/>
        </w:rPr>
        <w:fldChar w:fldCharType="begin"/>
      </w:r>
      <w:r>
        <w:rPr>
          <w:noProof/>
        </w:rPr>
        <w:instrText xml:space="preserve"> PAGEREF _Toc311547158 \h </w:instrText>
      </w:r>
      <w:r w:rsidR="0034082B">
        <w:rPr>
          <w:noProof/>
        </w:rPr>
      </w:r>
      <w:r w:rsidR="0034082B">
        <w:rPr>
          <w:noProof/>
        </w:rPr>
        <w:fldChar w:fldCharType="separate"/>
      </w:r>
      <w:r>
        <w:rPr>
          <w:noProof/>
        </w:rPr>
        <w:t>37</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(ISA-14) NRC Interagency Agreements</w:t>
      </w:r>
      <w:r>
        <w:rPr>
          <w:noProof/>
        </w:rPr>
        <w:tab/>
      </w:r>
      <w:r w:rsidR="0034082B">
        <w:rPr>
          <w:noProof/>
        </w:rPr>
        <w:fldChar w:fldCharType="begin"/>
      </w:r>
      <w:r>
        <w:rPr>
          <w:noProof/>
        </w:rPr>
        <w:instrText xml:space="preserve"> PAGEREF _Toc311547159 \h </w:instrText>
      </w:r>
      <w:r w:rsidR="0034082B">
        <w:rPr>
          <w:noProof/>
        </w:rPr>
      </w:r>
      <w:r w:rsidR="0034082B">
        <w:rPr>
          <w:noProof/>
        </w:rPr>
        <w:fldChar w:fldCharType="separate"/>
      </w:r>
      <w:r>
        <w:rPr>
          <w:noProof/>
        </w:rPr>
        <w:t>39</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(ISA-15) Interaction with the Public</w:t>
      </w:r>
      <w:r>
        <w:rPr>
          <w:noProof/>
        </w:rPr>
        <w:tab/>
      </w:r>
      <w:r w:rsidR="0034082B">
        <w:rPr>
          <w:noProof/>
        </w:rPr>
        <w:fldChar w:fldCharType="begin"/>
      </w:r>
      <w:r>
        <w:rPr>
          <w:noProof/>
        </w:rPr>
        <w:instrText xml:space="preserve"> PAGEREF _Toc311547160 \h </w:instrText>
      </w:r>
      <w:r w:rsidR="0034082B">
        <w:rPr>
          <w:noProof/>
        </w:rPr>
      </w:r>
      <w:r w:rsidR="0034082B">
        <w:rPr>
          <w:noProof/>
        </w:rPr>
        <w:fldChar w:fldCharType="separate"/>
      </w:r>
      <w:r>
        <w:rPr>
          <w:noProof/>
        </w:rPr>
        <w:t>41</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(ISA-16) Contacts with the Media</w:t>
      </w:r>
      <w:r>
        <w:rPr>
          <w:noProof/>
        </w:rPr>
        <w:tab/>
      </w:r>
      <w:r w:rsidR="0034082B">
        <w:rPr>
          <w:noProof/>
        </w:rPr>
        <w:fldChar w:fldCharType="begin"/>
      </w:r>
      <w:r>
        <w:rPr>
          <w:noProof/>
        </w:rPr>
        <w:instrText xml:space="preserve"> PAGEREF _Toc311547161 \h </w:instrText>
      </w:r>
      <w:r w:rsidR="0034082B">
        <w:rPr>
          <w:noProof/>
        </w:rPr>
      </w:r>
      <w:r w:rsidR="0034082B">
        <w:rPr>
          <w:noProof/>
        </w:rPr>
        <w:fldChar w:fldCharType="separate"/>
      </w:r>
      <w:r>
        <w:rPr>
          <w:noProof/>
        </w:rPr>
        <w:t>44</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(ISA-17) Institute of Nuclear Power Operations, Nuclear Energy Institute, and National Organization of Test, Research and Training Reactors</w:t>
      </w:r>
      <w:r>
        <w:rPr>
          <w:noProof/>
        </w:rPr>
        <w:tab/>
      </w:r>
      <w:r w:rsidR="0034082B">
        <w:rPr>
          <w:noProof/>
        </w:rPr>
        <w:fldChar w:fldCharType="begin"/>
      </w:r>
      <w:r>
        <w:rPr>
          <w:noProof/>
        </w:rPr>
        <w:instrText xml:space="preserve"> PAGEREF _Toc311547162 \h </w:instrText>
      </w:r>
      <w:r w:rsidR="0034082B">
        <w:rPr>
          <w:noProof/>
        </w:rPr>
      </w:r>
      <w:r w:rsidR="0034082B">
        <w:rPr>
          <w:noProof/>
        </w:rPr>
        <w:fldChar w:fldCharType="separate"/>
      </w:r>
      <w:r>
        <w:rPr>
          <w:noProof/>
        </w:rPr>
        <w:t>46</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(ISA-18) The Freedom of Information Act and the Privacy Act</w:t>
      </w:r>
      <w:r>
        <w:rPr>
          <w:noProof/>
        </w:rPr>
        <w:tab/>
      </w:r>
      <w:r w:rsidR="0034082B">
        <w:rPr>
          <w:noProof/>
        </w:rPr>
        <w:fldChar w:fldCharType="begin"/>
      </w:r>
      <w:r>
        <w:rPr>
          <w:noProof/>
        </w:rPr>
        <w:instrText xml:space="preserve"> PAGEREF _Toc311547163 \h </w:instrText>
      </w:r>
      <w:r w:rsidR="0034082B">
        <w:rPr>
          <w:noProof/>
        </w:rPr>
      </w:r>
      <w:r w:rsidR="0034082B">
        <w:rPr>
          <w:noProof/>
        </w:rPr>
        <w:fldChar w:fldCharType="separate"/>
      </w:r>
      <w:r>
        <w:rPr>
          <w:noProof/>
        </w:rPr>
        <w:t>48</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(ISA-19) Entrance and Exit Meetings</w:t>
      </w:r>
      <w:r>
        <w:rPr>
          <w:noProof/>
        </w:rPr>
        <w:tab/>
      </w:r>
      <w:r w:rsidR="0034082B">
        <w:rPr>
          <w:noProof/>
        </w:rPr>
        <w:fldChar w:fldCharType="begin"/>
      </w:r>
      <w:r>
        <w:rPr>
          <w:noProof/>
        </w:rPr>
        <w:instrText xml:space="preserve"> PAGEREF _Toc311547164 \h </w:instrText>
      </w:r>
      <w:r w:rsidR="0034082B">
        <w:rPr>
          <w:noProof/>
        </w:rPr>
      </w:r>
      <w:r w:rsidR="0034082B">
        <w:rPr>
          <w:noProof/>
        </w:rPr>
        <w:fldChar w:fldCharType="separate"/>
      </w:r>
      <w:r>
        <w:rPr>
          <w:noProof/>
        </w:rPr>
        <w:t>50</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(ISA-20) Documenting Inspection Findings</w:t>
      </w:r>
      <w:r>
        <w:rPr>
          <w:noProof/>
        </w:rPr>
        <w:tab/>
      </w:r>
      <w:r w:rsidR="0034082B">
        <w:rPr>
          <w:noProof/>
        </w:rPr>
        <w:fldChar w:fldCharType="begin"/>
      </w:r>
      <w:r>
        <w:rPr>
          <w:noProof/>
        </w:rPr>
        <w:instrText xml:space="preserve"> PAGEREF _Toc311547165 \h </w:instrText>
      </w:r>
      <w:r w:rsidR="0034082B">
        <w:rPr>
          <w:noProof/>
        </w:rPr>
      </w:r>
      <w:r w:rsidR="0034082B">
        <w:rPr>
          <w:noProof/>
        </w:rPr>
        <w:fldChar w:fldCharType="separate"/>
      </w:r>
      <w:r>
        <w:rPr>
          <w:noProof/>
        </w:rPr>
        <w:t>52</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(ISA-21) Open, Collaborative Working Environment &amp; Ways to Raise Differing Views</w:t>
      </w:r>
      <w:r>
        <w:rPr>
          <w:noProof/>
        </w:rPr>
        <w:tab/>
      </w:r>
      <w:r w:rsidR="0034082B">
        <w:rPr>
          <w:noProof/>
        </w:rPr>
        <w:fldChar w:fldCharType="begin"/>
      </w:r>
      <w:r>
        <w:rPr>
          <w:noProof/>
        </w:rPr>
        <w:instrText xml:space="preserve"> PAGEREF _Toc311547166 \h </w:instrText>
      </w:r>
      <w:r w:rsidR="0034082B">
        <w:rPr>
          <w:noProof/>
        </w:rPr>
      </w:r>
      <w:r w:rsidR="0034082B">
        <w:rPr>
          <w:noProof/>
        </w:rPr>
        <w:fldChar w:fldCharType="separate"/>
      </w:r>
      <w:r>
        <w:rPr>
          <w:noProof/>
        </w:rPr>
        <w:t>54</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(ISA-22) Overview of 10 CFR Part 50</w:t>
      </w:r>
      <w:r>
        <w:rPr>
          <w:noProof/>
        </w:rPr>
        <w:tab/>
      </w:r>
      <w:r w:rsidR="0034082B">
        <w:rPr>
          <w:noProof/>
        </w:rPr>
        <w:fldChar w:fldCharType="begin"/>
      </w:r>
      <w:r>
        <w:rPr>
          <w:noProof/>
        </w:rPr>
        <w:instrText xml:space="preserve"> PAGEREF _Toc311547167 \h </w:instrText>
      </w:r>
      <w:r w:rsidR="0034082B">
        <w:rPr>
          <w:noProof/>
        </w:rPr>
      </w:r>
      <w:r w:rsidR="0034082B">
        <w:rPr>
          <w:noProof/>
        </w:rPr>
        <w:fldChar w:fldCharType="separate"/>
      </w:r>
      <w:r>
        <w:rPr>
          <w:noProof/>
        </w:rPr>
        <w:t>56</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(ISA-23) Overview of 10 CFR Part 19 and 10 CFR Part 20</w:t>
      </w:r>
      <w:r>
        <w:rPr>
          <w:noProof/>
        </w:rPr>
        <w:tab/>
      </w:r>
      <w:r w:rsidR="0034082B">
        <w:rPr>
          <w:noProof/>
        </w:rPr>
        <w:fldChar w:fldCharType="begin"/>
      </w:r>
      <w:r>
        <w:rPr>
          <w:noProof/>
        </w:rPr>
        <w:instrText xml:space="preserve"> PAGEREF _Toc311547168 \h </w:instrText>
      </w:r>
      <w:r w:rsidR="0034082B">
        <w:rPr>
          <w:noProof/>
        </w:rPr>
      </w:r>
      <w:r w:rsidR="0034082B">
        <w:rPr>
          <w:noProof/>
        </w:rPr>
        <w:fldChar w:fldCharType="separate"/>
      </w:r>
      <w:r>
        <w:rPr>
          <w:noProof/>
        </w:rPr>
        <w:t>58</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(ISA-24) Licensee-Specific Regulatory Documents and Procedures</w:t>
      </w:r>
      <w:r>
        <w:rPr>
          <w:noProof/>
        </w:rPr>
        <w:tab/>
      </w:r>
      <w:r w:rsidR="0034082B">
        <w:rPr>
          <w:noProof/>
        </w:rPr>
        <w:fldChar w:fldCharType="begin"/>
      </w:r>
      <w:r>
        <w:rPr>
          <w:noProof/>
        </w:rPr>
        <w:instrText xml:space="preserve"> PAGEREF _Toc311547169 \h </w:instrText>
      </w:r>
      <w:r w:rsidR="0034082B">
        <w:rPr>
          <w:noProof/>
        </w:rPr>
      </w:r>
      <w:r w:rsidR="0034082B">
        <w:rPr>
          <w:noProof/>
        </w:rPr>
        <w:fldChar w:fldCharType="separate"/>
      </w:r>
      <w:r>
        <w:rPr>
          <w:noProof/>
        </w:rPr>
        <w:t>60</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(ISA-25) Security Requirements for Nuclear Power Plants</w:t>
      </w:r>
      <w:r>
        <w:rPr>
          <w:noProof/>
        </w:rPr>
        <w:tab/>
      </w:r>
      <w:r w:rsidR="0034082B">
        <w:rPr>
          <w:noProof/>
        </w:rPr>
        <w:fldChar w:fldCharType="begin"/>
      </w:r>
      <w:r>
        <w:rPr>
          <w:noProof/>
        </w:rPr>
        <w:instrText xml:space="preserve"> PAGEREF _Toc311547170 \h </w:instrText>
      </w:r>
      <w:r w:rsidR="0034082B">
        <w:rPr>
          <w:noProof/>
        </w:rPr>
      </w:r>
      <w:r w:rsidR="0034082B">
        <w:rPr>
          <w:noProof/>
        </w:rPr>
        <w:fldChar w:fldCharType="separate"/>
      </w:r>
      <w:r>
        <w:rPr>
          <w:noProof/>
        </w:rPr>
        <w:t>62</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(ISA-26) Exploring the Operating Reactor Assessment Program</w:t>
      </w:r>
      <w:r>
        <w:rPr>
          <w:noProof/>
        </w:rPr>
        <w:tab/>
      </w:r>
      <w:r w:rsidR="0034082B">
        <w:rPr>
          <w:noProof/>
        </w:rPr>
        <w:fldChar w:fldCharType="begin"/>
      </w:r>
      <w:r>
        <w:rPr>
          <w:noProof/>
        </w:rPr>
        <w:instrText xml:space="preserve"> PAGEREF _Toc311547171 \h </w:instrText>
      </w:r>
      <w:r w:rsidR="0034082B">
        <w:rPr>
          <w:noProof/>
        </w:rPr>
      </w:r>
      <w:r w:rsidR="0034082B">
        <w:rPr>
          <w:noProof/>
        </w:rPr>
        <w:fldChar w:fldCharType="separate"/>
      </w:r>
      <w:r>
        <w:rPr>
          <w:noProof/>
        </w:rPr>
        <w:t>64</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 xml:space="preserve">(ISA-27) </w:t>
      </w:r>
      <w:r w:rsidRPr="00326954">
        <w:rPr>
          <w:rFonts w:cs="Arial"/>
          <w:noProof/>
          <w:color w:val="000000"/>
        </w:rPr>
        <w:t>Generic Communications</w:t>
      </w:r>
      <w:r>
        <w:rPr>
          <w:noProof/>
        </w:rPr>
        <w:tab/>
      </w:r>
      <w:r w:rsidR="0034082B">
        <w:rPr>
          <w:noProof/>
        </w:rPr>
        <w:fldChar w:fldCharType="begin"/>
      </w:r>
      <w:r>
        <w:rPr>
          <w:noProof/>
        </w:rPr>
        <w:instrText xml:space="preserve"> PAGEREF _Toc311547172 \h </w:instrText>
      </w:r>
      <w:r w:rsidR="0034082B">
        <w:rPr>
          <w:noProof/>
        </w:rPr>
      </w:r>
      <w:r w:rsidR="0034082B">
        <w:rPr>
          <w:noProof/>
        </w:rPr>
        <w:fldChar w:fldCharType="separate"/>
      </w:r>
      <w:r>
        <w:rPr>
          <w:noProof/>
        </w:rPr>
        <w:t>66</w:t>
      </w:r>
      <w:r w:rsidR="0034082B">
        <w:rPr>
          <w:noProof/>
        </w:rPr>
        <w:fldChar w:fldCharType="end"/>
      </w:r>
    </w:p>
    <w:p w:rsidR="008A1753" w:rsidRDefault="008A1753">
      <w:pPr>
        <w:pStyle w:val="TOC1"/>
        <w:rPr>
          <w:rFonts w:asciiTheme="minorHAnsi" w:eastAsiaTheme="minorEastAsia" w:hAnsiTheme="minorHAnsi" w:cstheme="minorBidi"/>
          <w:noProof/>
          <w:sz w:val="22"/>
          <w:szCs w:val="22"/>
        </w:rPr>
      </w:pPr>
      <w:r w:rsidRPr="00326954">
        <w:rPr>
          <w:rFonts w:cs="Arial"/>
          <w:b/>
          <w:noProof/>
        </w:rPr>
        <w:t>Basic-Level On-the-Job Activities</w:t>
      </w:r>
      <w:r>
        <w:rPr>
          <w:noProof/>
        </w:rPr>
        <w:tab/>
      </w:r>
      <w:r w:rsidR="0034082B">
        <w:rPr>
          <w:noProof/>
        </w:rPr>
        <w:fldChar w:fldCharType="begin"/>
      </w:r>
      <w:r>
        <w:rPr>
          <w:noProof/>
        </w:rPr>
        <w:instrText xml:space="preserve"> PAGEREF _Toc311547173 \h </w:instrText>
      </w:r>
      <w:r w:rsidR="0034082B">
        <w:rPr>
          <w:noProof/>
        </w:rPr>
      </w:r>
      <w:r w:rsidR="0034082B">
        <w:rPr>
          <w:noProof/>
        </w:rPr>
        <w:fldChar w:fldCharType="separate"/>
      </w:r>
      <w:r>
        <w:rPr>
          <w:noProof/>
        </w:rPr>
        <w:t>68</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(OJT-1) Facility Familiarization Tour with a Qualified Inspector</w:t>
      </w:r>
      <w:r>
        <w:rPr>
          <w:noProof/>
        </w:rPr>
        <w:tab/>
      </w:r>
      <w:r w:rsidR="0034082B">
        <w:rPr>
          <w:noProof/>
        </w:rPr>
        <w:fldChar w:fldCharType="begin"/>
      </w:r>
      <w:r>
        <w:rPr>
          <w:noProof/>
        </w:rPr>
        <w:instrText xml:space="preserve"> PAGEREF _Toc311547174 \h </w:instrText>
      </w:r>
      <w:r w:rsidR="0034082B">
        <w:rPr>
          <w:noProof/>
        </w:rPr>
      </w:r>
      <w:r w:rsidR="0034082B">
        <w:rPr>
          <w:noProof/>
        </w:rPr>
        <w:fldChar w:fldCharType="separate"/>
      </w:r>
      <w:r>
        <w:rPr>
          <w:noProof/>
        </w:rPr>
        <w:t>70</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(OJT-2) Control Room Tour with Resident or Other Qualified Inspector</w:t>
      </w:r>
      <w:r>
        <w:rPr>
          <w:noProof/>
        </w:rPr>
        <w:tab/>
      </w:r>
      <w:r w:rsidR="0034082B">
        <w:rPr>
          <w:noProof/>
        </w:rPr>
        <w:fldChar w:fldCharType="begin"/>
      </w:r>
      <w:r>
        <w:rPr>
          <w:noProof/>
        </w:rPr>
        <w:instrText xml:space="preserve"> PAGEREF _Toc311547175 \h </w:instrText>
      </w:r>
      <w:r w:rsidR="0034082B">
        <w:rPr>
          <w:noProof/>
        </w:rPr>
      </w:r>
      <w:r w:rsidR="0034082B">
        <w:rPr>
          <w:noProof/>
        </w:rPr>
        <w:fldChar w:fldCharType="separate"/>
      </w:r>
      <w:r>
        <w:rPr>
          <w:noProof/>
        </w:rPr>
        <w:t>72</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(OJT-3) Licensee Plan-of-the-Day Meeting, Documents, or Information (for power reactor inspectors only)</w:t>
      </w:r>
      <w:r>
        <w:rPr>
          <w:noProof/>
        </w:rPr>
        <w:tab/>
      </w:r>
      <w:r w:rsidR="0034082B">
        <w:rPr>
          <w:noProof/>
        </w:rPr>
        <w:fldChar w:fldCharType="begin"/>
      </w:r>
      <w:r>
        <w:rPr>
          <w:noProof/>
        </w:rPr>
        <w:instrText xml:space="preserve"> PAGEREF _Toc311547176 \h </w:instrText>
      </w:r>
      <w:r w:rsidR="0034082B">
        <w:rPr>
          <w:noProof/>
        </w:rPr>
      </w:r>
      <w:r w:rsidR="0034082B">
        <w:rPr>
          <w:noProof/>
        </w:rPr>
        <w:fldChar w:fldCharType="separate"/>
      </w:r>
      <w:r>
        <w:rPr>
          <w:noProof/>
        </w:rPr>
        <w:t>74</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(OJT-4) Inspection Activities</w:t>
      </w:r>
      <w:r>
        <w:rPr>
          <w:noProof/>
        </w:rPr>
        <w:tab/>
      </w:r>
      <w:r w:rsidR="0034082B">
        <w:rPr>
          <w:noProof/>
        </w:rPr>
        <w:fldChar w:fldCharType="begin"/>
      </w:r>
      <w:r>
        <w:rPr>
          <w:noProof/>
        </w:rPr>
        <w:instrText xml:space="preserve"> PAGEREF _Toc311547177 \h </w:instrText>
      </w:r>
      <w:r w:rsidR="0034082B">
        <w:rPr>
          <w:noProof/>
        </w:rPr>
      </w:r>
      <w:r w:rsidR="0034082B">
        <w:rPr>
          <w:noProof/>
        </w:rPr>
        <w:fldChar w:fldCharType="separate"/>
      </w:r>
      <w:r>
        <w:rPr>
          <w:noProof/>
        </w:rPr>
        <w:t>75</w:t>
      </w:r>
      <w:r w:rsidR="0034082B">
        <w:rPr>
          <w:noProof/>
        </w:rPr>
        <w:fldChar w:fldCharType="end"/>
      </w:r>
    </w:p>
    <w:p w:rsidR="008A1753" w:rsidRDefault="008A1753">
      <w:pPr>
        <w:pStyle w:val="TOC2"/>
        <w:rPr>
          <w:rFonts w:asciiTheme="minorHAnsi" w:eastAsiaTheme="minorEastAsia" w:hAnsiTheme="minorHAnsi" w:cstheme="minorBidi"/>
          <w:noProof/>
          <w:sz w:val="22"/>
          <w:szCs w:val="22"/>
        </w:rPr>
      </w:pPr>
      <w:r w:rsidRPr="00326954">
        <w:rPr>
          <w:rFonts w:cs="Arial"/>
          <w:noProof/>
        </w:rPr>
        <w:t>(OJT-5) Documenting Inspection Findings</w:t>
      </w:r>
      <w:r>
        <w:rPr>
          <w:noProof/>
        </w:rPr>
        <w:tab/>
      </w:r>
      <w:r w:rsidR="0034082B">
        <w:rPr>
          <w:noProof/>
        </w:rPr>
        <w:fldChar w:fldCharType="begin"/>
      </w:r>
      <w:r>
        <w:rPr>
          <w:noProof/>
        </w:rPr>
        <w:instrText xml:space="preserve"> PAGEREF _Toc311547178 \h </w:instrText>
      </w:r>
      <w:r w:rsidR="0034082B">
        <w:rPr>
          <w:noProof/>
        </w:rPr>
      </w:r>
      <w:r w:rsidR="0034082B">
        <w:rPr>
          <w:noProof/>
        </w:rPr>
        <w:fldChar w:fldCharType="separate"/>
      </w:r>
      <w:r>
        <w:rPr>
          <w:noProof/>
        </w:rPr>
        <w:t>78</w:t>
      </w:r>
      <w:r w:rsidR="0034082B">
        <w:rPr>
          <w:noProof/>
        </w:rPr>
        <w:fldChar w:fldCharType="end"/>
      </w:r>
    </w:p>
    <w:p w:rsidR="008A1753" w:rsidRDefault="008A1753">
      <w:pPr>
        <w:pStyle w:val="TOC1"/>
        <w:rPr>
          <w:rFonts w:asciiTheme="minorHAnsi" w:eastAsiaTheme="minorEastAsia" w:hAnsiTheme="minorHAnsi" w:cstheme="minorBidi"/>
          <w:noProof/>
          <w:sz w:val="22"/>
          <w:szCs w:val="22"/>
        </w:rPr>
      </w:pPr>
      <w:r w:rsidRPr="00326954">
        <w:rPr>
          <w:rFonts w:cs="Arial"/>
          <w:b/>
          <w:bCs/>
          <w:noProof/>
        </w:rPr>
        <w:t>Basic-Level Signature Cards and Certification</w:t>
      </w:r>
      <w:r>
        <w:rPr>
          <w:noProof/>
        </w:rPr>
        <w:tab/>
      </w:r>
      <w:r w:rsidR="0034082B">
        <w:rPr>
          <w:noProof/>
        </w:rPr>
        <w:fldChar w:fldCharType="begin"/>
      </w:r>
      <w:r>
        <w:rPr>
          <w:noProof/>
        </w:rPr>
        <w:instrText xml:space="preserve"> PAGEREF _Toc311547179 \h </w:instrText>
      </w:r>
      <w:r w:rsidR="0034082B">
        <w:rPr>
          <w:noProof/>
        </w:rPr>
      </w:r>
      <w:r w:rsidR="0034082B">
        <w:rPr>
          <w:noProof/>
        </w:rPr>
        <w:fldChar w:fldCharType="separate"/>
      </w:r>
      <w:r>
        <w:rPr>
          <w:noProof/>
        </w:rPr>
        <w:t>80</w:t>
      </w:r>
      <w:r w:rsidR="0034082B">
        <w:rPr>
          <w:noProof/>
        </w:rPr>
        <w:fldChar w:fldCharType="end"/>
      </w:r>
    </w:p>
    <w:p w:rsidR="008A1753" w:rsidRDefault="008A1753">
      <w:pPr>
        <w:pStyle w:val="TOC1"/>
        <w:rPr>
          <w:rFonts w:asciiTheme="minorHAnsi" w:eastAsiaTheme="minorEastAsia" w:hAnsiTheme="minorHAnsi" w:cstheme="minorBidi"/>
          <w:noProof/>
          <w:sz w:val="22"/>
          <w:szCs w:val="22"/>
        </w:rPr>
      </w:pPr>
      <w:r w:rsidRPr="00326954">
        <w:rPr>
          <w:rFonts w:cs="Arial"/>
          <w:i/>
          <w:iCs/>
          <w:noProof/>
        </w:rPr>
        <w:lastRenderedPageBreak/>
        <w:t>Form 1:  Basic-Level Equivalency Justification</w:t>
      </w:r>
      <w:r>
        <w:rPr>
          <w:noProof/>
        </w:rPr>
        <w:tab/>
      </w:r>
      <w:r w:rsidR="0034082B">
        <w:rPr>
          <w:noProof/>
        </w:rPr>
        <w:fldChar w:fldCharType="begin"/>
      </w:r>
      <w:r>
        <w:rPr>
          <w:noProof/>
        </w:rPr>
        <w:instrText xml:space="preserve"> PAGEREF _Toc311547180 \h </w:instrText>
      </w:r>
      <w:r w:rsidR="0034082B">
        <w:rPr>
          <w:noProof/>
        </w:rPr>
      </w:r>
      <w:r w:rsidR="0034082B">
        <w:rPr>
          <w:noProof/>
        </w:rPr>
        <w:fldChar w:fldCharType="separate"/>
      </w:r>
      <w:r>
        <w:rPr>
          <w:noProof/>
        </w:rPr>
        <w:t>82</w:t>
      </w:r>
      <w:r w:rsidR="0034082B">
        <w:rPr>
          <w:noProof/>
        </w:rPr>
        <w:fldChar w:fldCharType="end"/>
      </w:r>
    </w:p>
    <w:p w:rsidR="008A1753" w:rsidRDefault="008A1753">
      <w:pPr>
        <w:pStyle w:val="TOC1"/>
        <w:rPr>
          <w:rFonts w:asciiTheme="minorHAnsi" w:eastAsiaTheme="minorEastAsia" w:hAnsiTheme="minorHAnsi" w:cstheme="minorBidi"/>
          <w:noProof/>
          <w:sz w:val="22"/>
          <w:szCs w:val="22"/>
        </w:rPr>
      </w:pPr>
      <w:r w:rsidRPr="00326954">
        <w:rPr>
          <w:rFonts w:cs="Arial"/>
          <w:noProof/>
        </w:rPr>
        <w:t>Revision History Sheet</w:t>
      </w:r>
      <w:r>
        <w:rPr>
          <w:noProof/>
        </w:rPr>
        <w:tab/>
      </w:r>
      <w:r w:rsidR="0034082B">
        <w:rPr>
          <w:noProof/>
        </w:rPr>
        <w:fldChar w:fldCharType="begin"/>
      </w:r>
      <w:r>
        <w:rPr>
          <w:noProof/>
        </w:rPr>
        <w:instrText xml:space="preserve"> PAGEREF _Toc311547181 \h </w:instrText>
      </w:r>
      <w:r w:rsidR="0034082B">
        <w:rPr>
          <w:noProof/>
        </w:rPr>
      </w:r>
      <w:r w:rsidR="0034082B">
        <w:rPr>
          <w:noProof/>
        </w:rPr>
        <w:fldChar w:fldCharType="separate"/>
      </w:r>
      <w:r>
        <w:rPr>
          <w:noProof/>
        </w:rPr>
        <w:t>85</w:t>
      </w:r>
      <w:r w:rsidR="0034082B">
        <w:rPr>
          <w:noProof/>
        </w:rPr>
        <w:fldChar w:fldCharType="end"/>
      </w:r>
    </w:p>
    <w:p w:rsidR="00825C3C" w:rsidRPr="003678FE" w:rsidRDefault="0034082B" w:rsidP="00E750CA">
      <w:pPr>
        <w:pStyle w:val="TOC1"/>
        <w:rPr>
          <w:rFonts w:cs="Arial"/>
          <w:sz w:val="22"/>
          <w:szCs w:val="22"/>
        </w:rPr>
        <w:sectPr w:rsidR="00825C3C" w:rsidRPr="003678FE" w:rsidSect="00282CEE">
          <w:pgSz w:w="12240" w:h="15840" w:code="1"/>
          <w:pgMar w:top="864" w:right="1440" w:bottom="720" w:left="1440" w:header="1080" w:footer="720" w:gutter="0"/>
          <w:pgNumType w:start="2"/>
          <w:cols w:space="720"/>
          <w:noEndnote/>
          <w:docGrid w:linePitch="326"/>
        </w:sectPr>
      </w:pPr>
      <w:r w:rsidRPr="003678FE">
        <w:rPr>
          <w:rFonts w:cs="Arial"/>
          <w:sz w:val="22"/>
          <w:szCs w:val="22"/>
        </w:rPr>
        <w:fldChar w:fldCharType="end"/>
      </w:r>
    </w:p>
    <w:p w:rsidR="00925852" w:rsidRPr="003678FE" w:rsidRDefault="00925852"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925852" w:rsidRPr="003678FE" w:rsidSect="00AA4286">
          <w:type w:val="continuous"/>
          <w:pgSz w:w="12240" w:h="15840"/>
          <w:pgMar w:top="1080" w:right="1440" w:bottom="720" w:left="1440" w:header="1008" w:footer="720" w:gutter="0"/>
          <w:cols w:space="720"/>
          <w:noEndnote/>
        </w:sectPr>
      </w:pPr>
    </w:p>
    <w:p w:rsidR="000B0F1F" w:rsidRPr="003678FE" w:rsidRDefault="000B0F1F"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0B0F1F" w:rsidRPr="003678FE" w:rsidSect="00282CEE">
          <w:pgSz w:w="12240" w:h="15840"/>
          <w:pgMar w:top="1080" w:right="1440" w:bottom="720" w:left="1440" w:header="1080" w:footer="720" w:gutter="0"/>
          <w:cols w:space="720"/>
          <w:noEndnote/>
          <w:docGrid w:linePitch="326"/>
        </w:sect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bCs/>
          <w:sz w:val="22"/>
          <w:szCs w:val="22"/>
        </w:rPr>
        <w:lastRenderedPageBreak/>
        <w:t>Introduction</w:t>
      </w:r>
      <w:r w:rsidR="0034082B" w:rsidRPr="003678FE">
        <w:rPr>
          <w:rFonts w:ascii="Arial" w:hAnsi="Arial" w:cs="Arial"/>
          <w:b/>
          <w:bCs/>
          <w:sz w:val="22"/>
          <w:szCs w:val="22"/>
        </w:rPr>
        <w:fldChar w:fldCharType="begin"/>
      </w:r>
      <w:proofErr w:type="spellStart"/>
      <w:r w:rsidRPr="003678FE">
        <w:rPr>
          <w:rFonts w:ascii="Arial" w:hAnsi="Arial" w:cs="Arial"/>
          <w:b/>
          <w:bCs/>
          <w:sz w:val="22"/>
          <w:szCs w:val="22"/>
        </w:rPr>
        <w:instrText>tc</w:instrText>
      </w:r>
      <w:proofErr w:type="spellEnd"/>
      <w:r w:rsidRPr="003678FE">
        <w:rPr>
          <w:rFonts w:ascii="Arial" w:hAnsi="Arial" w:cs="Arial"/>
          <w:b/>
          <w:bCs/>
          <w:sz w:val="22"/>
          <w:szCs w:val="22"/>
        </w:rPr>
        <w:instrText xml:space="preserve"> \l1 "</w:instrText>
      </w:r>
      <w:bookmarkStart w:id="0" w:name="_Toc311547143"/>
      <w:r w:rsidRPr="003678FE">
        <w:rPr>
          <w:rFonts w:ascii="Arial" w:hAnsi="Arial" w:cs="Arial"/>
          <w:b/>
          <w:bCs/>
          <w:sz w:val="22"/>
          <w:szCs w:val="22"/>
        </w:rPr>
        <w:instrText>Introduction</w:instrText>
      </w:r>
      <w:bookmarkEnd w:id="0"/>
      <w:r w:rsidR="0034082B" w:rsidRPr="003678FE">
        <w:rPr>
          <w:rFonts w:ascii="Arial" w:hAnsi="Arial" w:cs="Arial"/>
          <w:b/>
          <w:bCs/>
          <w:sz w:val="22"/>
          <w:szCs w:val="22"/>
        </w:rPr>
        <w:fldChar w:fldCharType="end"/>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The U.S. Nuclear Regulatory Commission (NRC) inspector training and qualification program requires completion of a variety of activities, each of which is designed to help you learn information or practice a skill that will be important to performing the job of an inspector.  When you have completed the entire qualification process, you will have demonstrated each of the competencies that describe a successful inspector.  It is recommended that trainees take ADAMS training early in the training process as some training documents are only available in ADAMS. </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 competent inspector must accomplish the following:</w:t>
      </w:r>
    </w:p>
    <w:p w:rsidR="00290470" w:rsidRPr="003678FE" w:rsidRDefault="00290470"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jc w:val="both"/>
        <w:rPr>
          <w:rFonts w:ascii="Arial" w:hAnsi="Arial" w:cs="Arial"/>
          <w:sz w:val="22"/>
          <w:szCs w:val="22"/>
        </w:rPr>
      </w:pP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Understand the legal basis for and the regulatory processes used to achieve the NRC</w:t>
      </w:r>
      <w:r w:rsidRPr="003678FE">
        <w:rPr>
          <w:rFonts w:ascii="Arial" w:hAnsi="Arial" w:cs="Arial"/>
          <w:sz w:val="22"/>
          <w:szCs w:val="22"/>
        </w:rPr>
        <w:sym w:font="WP TypographicSymbols" w:char="003D"/>
      </w:r>
      <w:r w:rsidRPr="003678FE">
        <w:rPr>
          <w:rFonts w:ascii="Arial" w:hAnsi="Arial" w:cs="Arial"/>
          <w:sz w:val="22"/>
          <w:szCs w:val="22"/>
        </w:rPr>
        <w:t xml:space="preserve">s </w:t>
      </w:r>
      <w:r w:rsidR="00925852" w:rsidRPr="003678FE">
        <w:rPr>
          <w:rFonts w:ascii="Arial" w:hAnsi="Arial" w:cs="Arial"/>
          <w:b/>
          <w:sz w:val="22"/>
          <w:szCs w:val="22"/>
        </w:rPr>
        <w:t>Basic-Level On-the-Job Activities</w:t>
      </w:r>
      <w:r w:rsidR="00925852" w:rsidRPr="003678FE">
        <w:rPr>
          <w:rFonts w:ascii="Arial" w:hAnsi="Arial" w:cs="Arial"/>
          <w:sz w:val="22"/>
          <w:szCs w:val="22"/>
        </w:rPr>
        <w:t xml:space="preserve"> </w:t>
      </w:r>
      <w:r w:rsidRPr="003678FE">
        <w:rPr>
          <w:rFonts w:ascii="Arial" w:hAnsi="Arial" w:cs="Arial"/>
          <w:sz w:val="22"/>
          <w:szCs w:val="22"/>
        </w:rPr>
        <w:t>of the NRC organizational structure and objectives (Regulatory Framework).</w:t>
      </w:r>
      <w:r w:rsidRPr="003678FE">
        <w:rPr>
          <w:rStyle w:val="FootnoteReference"/>
          <w:rFonts w:ascii="Arial" w:hAnsi="Arial" w:cs="Arial"/>
          <w:sz w:val="22"/>
          <w:szCs w:val="22"/>
          <w:vertAlign w:val="superscript"/>
        </w:rPr>
        <w:footnoteReference w:id="1"/>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Understand the basis for the authority of the agency (Regulatory Framework). </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Understand the processes established to achieve the regulatory objectives (Regulatory Framework).   </w:t>
      </w:r>
    </w:p>
    <w:p w:rsidR="00290470" w:rsidRPr="003678FE" w:rsidRDefault="00290470" w:rsidP="009258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Understand the technology and apply concepts in various technical areas to allow the NRC to carry out its overall responsibilities in the following way:</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Understand science and engineering fundamentals in your field of expertise (Fundamental Plant Design and Operation). </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Develop and maintain an understanding of how basic nuclear plant design and operations provide for protection of public health and safety (Fundamental Plant Design and Operation). </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Use knowledge of a specific reactor type or within a specialized technical area to identify, address, and resolve regulatory issues (Technical Area Expertise). </w:t>
      </w:r>
    </w:p>
    <w:p w:rsidR="00290470" w:rsidRPr="003678FE" w:rsidRDefault="00290470" w:rsidP="0092585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90470" w:rsidRPr="003678FE" w:rsidRDefault="00825C3C" w:rsidP="007B1562">
      <w:pPr>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Master the techniques and skills needed to collect, analyze, and integrate information using a safety focus to develop a supportable regulatory conclusion by doing the following:</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Independently gather information through objective review, observation, and open communications (Inspection). </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Determine the acceptability of information by comparing to established criteria (Inspection). </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Respond to events or conditions involving potential or actual adverse safety consequence (Emergency Response). </w:t>
      </w:r>
    </w:p>
    <w:p w:rsidR="00485B75"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Approach problems objectively, gather and integrate information, and develop a comprehensive understanding before reaching a conclusion (Problem Analysis)</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Objectively analyze and integrate information using a safety focus to identify the appropriate regulatory conclusion and regulatory response (Assessment and Enforcement). </w:t>
      </w:r>
    </w:p>
    <w:p w:rsidR="00290470" w:rsidRPr="003678FE" w:rsidRDefault="00290470"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jc w:val="both"/>
        <w:rPr>
          <w:rFonts w:ascii="Arial" w:hAnsi="Arial" w:cs="Arial"/>
          <w:sz w:val="22"/>
          <w:szCs w:val="22"/>
        </w:rPr>
      </w:pPr>
    </w:p>
    <w:p w:rsidR="00825C3C" w:rsidRPr="003678FE" w:rsidRDefault="00825C3C" w:rsidP="007B1562">
      <w:pPr>
        <w:widowControl/>
        <w:numPr>
          <w:ilvl w:val="0"/>
          <w:numId w:val="8"/>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Develop the personal and interpersonal skills necessary to carry out assigned regulatory activities, either individually or as part of a team, by doing the following:</w:t>
      </w:r>
    </w:p>
    <w:p w:rsidR="00290470" w:rsidRPr="003678FE" w:rsidRDefault="00825C3C" w:rsidP="007B1562">
      <w:pPr>
        <w:widowControl/>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lastRenderedPageBreak/>
        <w:t>Clearly express ideas or thoughts, carefully listen, and speak and write with appropriate safety focus and context (Communication).</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Work collaboratively with others toward common objectives (Teamwork).</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Work independently, exercise judgment, and exhibit flexibility in the completion of activities, including during difficult or challenging situations (Self-Management).</w:t>
      </w:r>
    </w:p>
    <w:p w:rsidR="00825C3C" w:rsidRPr="003678FE" w:rsidRDefault="00825C3C" w:rsidP="007B1562">
      <w:pPr>
        <w:widowControl/>
        <w:numPr>
          <w:ilvl w:val="1"/>
          <w:numId w:val="8"/>
        </w:numPr>
        <w:tabs>
          <w:tab w:val="left" w:pos="-108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Use technology to gather, manipulate, and share information (Information Technology).</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Program Organization</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The inspector qualification process has two levels.  The first level is the Basic Level.  Basic-level activities are designed to help you develop an awareness of the role of the agency, your role as an inspector, and the technology you will be inspecting.  Successfully completing the basic-level work will provide you with a context for meaningful learning during onsite work and a foundation for in-depth learning at the next level.  After successfully completing the basic-level activities, you will be eligible to receive a </w:t>
      </w:r>
      <w:r w:rsidRPr="003678FE">
        <w:rPr>
          <w:rFonts w:ascii="Arial" w:hAnsi="Arial" w:cs="Arial"/>
          <w:i/>
          <w:iCs/>
          <w:sz w:val="22"/>
          <w:szCs w:val="22"/>
        </w:rPr>
        <w:t>Basic Inspector Certification.</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With a </w:t>
      </w:r>
      <w:r w:rsidRPr="003678FE">
        <w:rPr>
          <w:rFonts w:ascii="Arial" w:hAnsi="Arial" w:cs="Arial"/>
          <w:i/>
          <w:iCs/>
          <w:sz w:val="22"/>
          <w:szCs w:val="22"/>
        </w:rPr>
        <w:t xml:space="preserve">Basic Inspector Certification </w:t>
      </w:r>
      <w:r w:rsidRPr="003678FE">
        <w:rPr>
          <w:rFonts w:ascii="Arial" w:hAnsi="Arial" w:cs="Arial"/>
          <w:sz w:val="22"/>
          <w:szCs w:val="22"/>
        </w:rPr>
        <w:t xml:space="preserve">you may be assigned to perform limited scope inspection activities under an appropriate degree of detailed supervision.  The scope of your assigned inspection activities will be controlled by your immediate supervisor.  Typically, your supervisor will review your work in detail at specified points during the course of your qualification activities.  You can be asked to conduct inspection activities, but will not be expected to independently reach conclusions, describe official agency positions on evolving issues, or act as an official agency spokesperson.  The emphasis in the inspector qualification program is on competencies.  No set time exists for completing each segment of the program, and there is no exact limit on the number of times you practice on-the-job activities.  You must practice until you can perform inspector tasks successfully, in accordance with the evaluation criteria.  Therefore, the time needed to complete all of the requirements to receive a </w:t>
      </w:r>
      <w:r w:rsidRPr="003678FE">
        <w:rPr>
          <w:rFonts w:ascii="Arial" w:hAnsi="Arial" w:cs="Arial"/>
          <w:i/>
          <w:iCs/>
          <w:sz w:val="22"/>
          <w:szCs w:val="22"/>
        </w:rPr>
        <w:t xml:space="preserve">Basic Inspector Certification </w:t>
      </w:r>
      <w:r w:rsidRPr="003678FE">
        <w:rPr>
          <w:rFonts w:ascii="Arial" w:hAnsi="Arial" w:cs="Arial"/>
          <w:sz w:val="22"/>
          <w:szCs w:val="22"/>
        </w:rPr>
        <w:t xml:space="preserve">will vary based on your previous education, training, and experience.  Most employees will require several months to complete the work to be eligible to achieve </w:t>
      </w:r>
      <w:r w:rsidRPr="003678FE">
        <w:rPr>
          <w:rFonts w:ascii="Arial" w:hAnsi="Arial" w:cs="Arial"/>
          <w:i/>
          <w:iCs/>
          <w:sz w:val="22"/>
          <w:szCs w:val="22"/>
        </w:rPr>
        <w:t>Basic Inspector Certification.</w:t>
      </w:r>
      <w:r w:rsidRPr="003678FE">
        <w:rPr>
          <w:rFonts w:ascii="Arial" w:hAnsi="Arial" w:cs="Arial"/>
          <w:sz w:val="22"/>
          <w:szCs w:val="22"/>
        </w:rPr>
        <w:t xml:space="preserve"> </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The second level of the qualification process is the Proficiency Level, which has two parts.  One part focuses on General Proficiency activities, which are designed to develop your interpersonal and inspection skills.  The second part focuses on Technical Proficiency activities, which are designed to develop your technical expertise in one of the inspector classifications.  The final activity in the Proficiency Level is to appear before a qualification board.  Successfully appearing before the qualification board will ensure that you have a sufficiently integrated understanding of the role of the agency, the inspection program, and your role as an inspector to act </w:t>
      </w:r>
      <w:r w:rsidRPr="003678FE">
        <w:rPr>
          <w:rFonts w:ascii="Arial" w:hAnsi="Arial" w:cs="Arial"/>
          <w:sz w:val="22"/>
          <w:szCs w:val="22"/>
          <w:u w:val="single"/>
        </w:rPr>
        <w:t>independently</w:t>
      </w:r>
      <w:r w:rsidRPr="003678FE">
        <w:rPr>
          <w:rFonts w:ascii="Arial" w:hAnsi="Arial" w:cs="Arial"/>
          <w:sz w:val="22"/>
          <w:szCs w:val="22"/>
        </w:rPr>
        <w:t xml:space="preserve"> in the field.  Upon successful completion of all proficiency-level activities, including the qualification board, you will be eligible to receive a </w:t>
      </w:r>
      <w:r w:rsidRPr="003678FE">
        <w:rPr>
          <w:rFonts w:ascii="Arial" w:hAnsi="Arial" w:cs="Arial"/>
          <w:i/>
          <w:iCs/>
          <w:sz w:val="22"/>
          <w:szCs w:val="22"/>
        </w:rPr>
        <w:t>Full Inspector Qualification.</w:t>
      </w:r>
      <w:r w:rsidRPr="003678FE">
        <w:rPr>
          <w:rFonts w:ascii="Arial" w:hAnsi="Arial" w:cs="Arial"/>
          <w:sz w:val="22"/>
          <w:szCs w:val="22"/>
        </w:rPr>
        <w:t xml:space="preserve">  As a fully qualified inspector you will be assigned the full scope of inspection activities to perform independently.</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You will need to complete three qualification journals (Basic Level, General Proficiency Level and Technical Proficiency Level) during the inspector qualification process.  You may work on the General and Technical Proficiency Journals at the same time.  Each journal identifies the classroom requirements and provides the individual study activities and on-the-job learning activities you must complete.  The signature cards and certifications, which you will use to document your progress as you move through the Basic and Proficiency Levels, can be found at the end of each journal.  Each journal also contains a form to document the justification for accepting equivalent training or experience as a means of meeting an inspector qualification requirement.  The signature cards, certification pages, and equivalency justification pages will </w:t>
      </w:r>
      <w:r w:rsidRPr="003678FE">
        <w:rPr>
          <w:rFonts w:ascii="Arial" w:hAnsi="Arial" w:cs="Arial"/>
          <w:sz w:val="22"/>
          <w:szCs w:val="22"/>
        </w:rPr>
        <w:lastRenderedPageBreak/>
        <w:t>become the permanent record of your completion of the inspector qualification program and will be placed in your official file.</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Required Basic-Level Training Courses</w:t>
      </w:r>
    </w:p>
    <w:p w:rsidR="00825C3C" w:rsidRPr="003678FE" w:rsidRDefault="0034082B" w:rsidP="00290470">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\l1 "</w:instrText>
      </w:r>
      <w:bookmarkStart w:id="1" w:name="_Toc311547144"/>
      <w:r w:rsidR="00825C3C" w:rsidRPr="003678FE">
        <w:rPr>
          <w:rFonts w:ascii="Arial" w:hAnsi="Arial" w:cs="Arial"/>
          <w:b/>
          <w:bCs/>
          <w:sz w:val="22"/>
          <w:szCs w:val="22"/>
        </w:rPr>
        <w:instrText>Required Basic-Level Training Courses</w:instrText>
      </w:r>
      <w:bookmarkEnd w:id="1"/>
      <w:r w:rsidRPr="003678FE">
        <w:rPr>
          <w:rFonts w:ascii="Arial" w:hAnsi="Arial" w:cs="Arial"/>
          <w:sz w:val="22"/>
          <w:szCs w:val="22"/>
        </w:rPr>
        <w:fldChar w:fldCharType="end"/>
      </w:r>
    </w:p>
    <w:p w:rsidR="00825C3C" w:rsidRPr="003678FE" w:rsidRDefault="00825C3C" w:rsidP="00290470">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These courses can be taken in any order, with the exception of G-104, which should be taken after you have completed the majority of the other work in this journal:</w:t>
      </w:r>
    </w:p>
    <w:p w:rsidR="00825C3C" w:rsidRPr="003678FE" w:rsidRDefault="00825C3C" w:rsidP="00290470">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H-100, Site Access training </w:t>
      </w:r>
    </w:p>
    <w:p w:rsidR="00825C3C" w:rsidRPr="003678FE" w:rsidRDefault="00825C3C" w:rsidP="002904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R-100, Reactor Concepts (for power reactor inspectors only)</w:t>
      </w:r>
    </w:p>
    <w:p w:rsidR="00825C3C" w:rsidRPr="003678FE" w:rsidRDefault="00825C3C" w:rsidP="002904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Ethics Training</w:t>
      </w:r>
      <w:r w:rsidRPr="003678FE">
        <w:rPr>
          <w:rFonts w:ascii="Arial" w:hAnsi="Arial" w:cs="Arial"/>
          <w:sz w:val="22"/>
          <w:szCs w:val="22"/>
        </w:rPr>
        <w:sym w:font="WP TypographicSymbols" w:char="0043"/>
      </w:r>
      <w:r w:rsidRPr="003678FE">
        <w:rPr>
          <w:rFonts w:ascii="Arial" w:hAnsi="Arial" w:cs="Arial"/>
          <w:sz w:val="22"/>
          <w:szCs w:val="22"/>
        </w:rPr>
        <w:t>Web-based as part of ISA-3</w:t>
      </w:r>
    </w:p>
    <w:p w:rsidR="00825C3C" w:rsidRPr="003678FE" w:rsidRDefault="00825C3C" w:rsidP="002904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Allegations Training</w:t>
      </w:r>
      <w:r w:rsidRPr="003678FE">
        <w:rPr>
          <w:rFonts w:ascii="Arial" w:hAnsi="Arial" w:cs="Arial"/>
          <w:sz w:val="22"/>
          <w:szCs w:val="22"/>
        </w:rPr>
        <w:sym w:font="WP TypographicSymbols" w:char="0043"/>
      </w:r>
      <w:r w:rsidRPr="003678FE">
        <w:rPr>
          <w:rFonts w:ascii="Arial" w:hAnsi="Arial" w:cs="Arial"/>
          <w:sz w:val="22"/>
          <w:szCs w:val="22"/>
        </w:rPr>
        <w:t>Web-based as part of ISA-5</w:t>
      </w:r>
    </w:p>
    <w:p w:rsidR="00825C3C" w:rsidRPr="003678FE" w:rsidRDefault="00825C3C" w:rsidP="002904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Information Security (INFOSEC) Awareness Training</w:t>
      </w:r>
      <w:r w:rsidRPr="003678FE">
        <w:rPr>
          <w:rFonts w:ascii="Arial" w:hAnsi="Arial" w:cs="Arial"/>
          <w:sz w:val="22"/>
          <w:szCs w:val="22"/>
        </w:rPr>
        <w:sym w:font="WP TypographicSymbols" w:char="0043"/>
      </w:r>
      <w:r w:rsidRPr="003678FE">
        <w:rPr>
          <w:rFonts w:ascii="Arial" w:hAnsi="Arial" w:cs="Arial"/>
          <w:sz w:val="22"/>
          <w:szCs w:val="22"/>
        </w:rPr>
        <w:t>Web-based as part of ISA-25</w:t>
      </w:r>
    </w:p>
    <w:p w:rsidR="00825C3C" w:rsidRPr="003678FE" w:rsidRDefault="00825C3C" w:rsidP="002904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P-105, PRA Basics for Regulatory Applications (for power reactor inspectors only)</w:t>
      </w:r>
    </w:p>
    <w:p w:rsidR="00825C3C" w:rsidRPr="003678FE" w:rsidRDefault="00825C3C" w:rsidP="002904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7B1562">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G-104, Expectations for Inspectors </w:t>
      </w:r>
    </w:p>
    <w:p w:rsidR="00616BCF" w:rsidRDefault="00616BCF" w:rsidP="00616BCF">
      <w:pPr>
        <w:pStyle w:val="ListParagraph"/>
        <w:rPr>
          <w:rFonts w:ascii="Arial" w:hAnsi="Arial" w:cs="Arial"/>
          <w:sz w:val="22"/>
          <w:szCs w:val="22"/>
        </w:rPr>
      </w:pPr>
    </w:p>
    <w:p w:rsidR="00CA4A06" w:rsidRPr="00742AAD" w:rsidRDefault="00CA4A06" w:rsidP="00CA4A06">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 w:author="Author" w:date="2011-11-03T12:51:00Z"/>
          <w:rFonts w:ascii="Arial" w:hAnsi="Arial" w:cs="Arial"/>
          <w:b/>
          <w:bCs/>
          <w:sz w:val="22"/>
          <w:szCs w:val="22"/>
          <w:u w:val="single"/>
        </w:rPr>
      </w:pPr>
      <w:ins w:id="3" w:author="Author" w:date="2011-11-03T12:51:00Z">
        <w:r w:rsidRPr="00742AAD">
          <w:rPr>
            <w:rFonts w:ascii="Arial" w:hAnsi="Arial" w:cs="Arial"/>
            <w:sz w:val="22"/>
            <w:szCs w:val="22"/>
          </w:rPr>
          <w:t xml:space="preserve">Industrial Safety </w:t>
        </w:r>
        <w:r>
          <w:rPr>
            <w:rFonts w:ascii="Arial" w:hAnsi="Arial" w:cs="Arial"/>
            <w:sz w:val="22"/>
            <w:szCs w:val="22"/>
          </w:rPr>
          <w:t>T</w:t>
        </w:r>
        <w:r w:rsidRPr="00742AAD">
          <w:rPr>
            <w:rFonts w:ascii="Arial" w:hAnsi="Arial" w:cs="Arial"/>
            <w:sz w:val="22"/>
            <w:szCs w:val="22"/>
          </w:rPr>
          <w:t>raining</w:t>
        </w:r>
        <w:r w:rsidRPr="005860C0">
          <w:rPr>
            <w:rFonts w:ascii="Arial" w:hAnsi="Arial" w:cs="Arial"/>
            <w:sz w:val="22"/>
            <w:szCs w:val="22"/>
          </w:rPr>
          <w:t xml:space="preserve"> </w:t>
        </w:r>
        <w:r w:rsidRPr="00742AAD">
          <w:rPr>
            <w:rFonts w:ascii="Arial" w:hAnsi="Arial" w:cs="Arial"/>
            <w:sz w:val="22"/>
            <w:szCs w:val="22"/>
          </w:rPr>
          <w:t xml:space="preserve">in </w:t>
        </w:r>
        <w:proofErr w:type="spellStart"/>
        <w:r w:rsidRPr="00742AAD">
          <w:rPr>
            <w:rFonts w:ascii="Arial" w:hAnsi="Arial" w:cs="Arial"/>
            <w:sz w:val="22"/>
            <w:szCs w:val="22"/>
          </w:rPr>
          <w:t>iLearn</w:t>
        </w:r>
        <w:proofErr w:type="spellEnd"/>
        <w:r>
          <w:rPr>
            <w:rFonts w:ascii="Arial" w:hAnsi="Arial" w:cs="Arial"/>
            <w:sz w:val="22"/>
            <w:szCs w:val="22"/>
          </w:rPr>
          <w:t xml:space="preserve"> (</w:t>
        </w:r>
        <w:r w:rsidRPr="00742AAD">
          <w:rPr>
            <w:rFonts w:ascii="Arial" w:hAnsi="Arial" w:cs="Arial"/>
            <w:sz w:val="22"/>
            <w:szCs w:val="22"/>
          </w:rPr>
          <w:t>all courses except Chemical Process Safety</w:t>
        </w:r>
        <w:r>
          <w:rPr>
            <w:rFonts w:ascii="Arial" w:hAnsi="Arial" w:cs="Arial"/>
            <w:sz w:val="22"/>
            <w:szCs w:val="22"/>
          </w:rPr>
          <w:t>)</w:t>
        </w:r>
        <w:r w:rsidRPr="003678FE">
          <w:rPr>
            <w:rFonts w:ascii="Arial" w:hAnsi="Arial" w:cs="Arial"/>
            <w:sz w:val="22"/>
            <w:szCs w:val="22"/>
          </w:rPr>
          <w:sym w:font="WP TypographicSymbols" w:char="0043"/>
        </w:r>
        <w:r>
          <w:rPr>
            <w:rFonts w:ascii="Arial" w:hAnsi="Arial" w:cs="Arial"/>
            <w:sz w:val="22"/>
            <w:szCs w:val="22"/>
          </w:rPr>
          <w:t>Web-based as part of OJT-1</w:t>
        </w:r>
        <w:r w:rsidRPr="00742AAD">
          <w:rPr>
            <w:rFonts w:ascii="Arial" w:hAnsi="Arial" w:cs="Arial"/>
            <w:sz w:val="22"/>
            <w:szCs w:val="22"/>
          </w:rPr>
          <w:t xml:space="preserve"> </w:t>
        </w:r>
      </w:ins>
    </w:p>
    <w:p w:rsidR="00616BCF" w:rsidRPr="003678FE" w:rsidRDefault="00616BCF"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u w:val="single"/>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Interpersonal Skills Training</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 xml:space="preserve">The interpersonal skills training courses listed below are not required until the Proficiency Level for </w:t>
      </w:r>
      <w:r w:rsidRPr="003678FE">
        <w:rPr>
          <w:rFonts w:ascii="Arial" w:hAnsi="Arial" w:cs="Arial"/>
          <w:b/>
          <w:bCs/>
          <w:i/>
          <w:iCs/>
          <w:sz w:val="22"/>
          <w:szCs w:val="22"/>
        </w:rPr>
        <w:t>Full Inspector Qualification</w:t>
      </w:r>
      <w:r w:rsidRPr="003678FE">
        <w:rPr>
          <w:rFonts w:ascii="Arial" w:hAnsi="Arial" w:cs="Arial"/>
          <w:b/>
          <w:bCs/>
          <w:sz w:val="22"/>
          <w:szCs w:val="22"/>
        </w:rPr>
        <w:t xml:space="preserve">.  </w:t>
      </w:r>
      <w:r w:rsidRPr="003678FE">
        <w:rPr>
          <w:rFonts w:ascii="Arial" w:hAnsi="Arial" w:cs="Arial"/>
          <w:sz w:val="22"/>
          <w:szCs w:val="22"/>
        </w:rPr>
        <w:t>However, they can be taken at any time during the inspector qualification process.  It is recommended that trainees observe an entrance and exit meeting, or discuss the objectives of these meetings, with a qualified inspector before attending the Effective Communication for NRC Inspectors course.  Successful completion of any of the following courses should be documented on the signature card in the General Proficiency Qualification Journal:</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Effective Communication for NRC Inspectors</w:t>
      </w:r>
    </w:p>
    <w:p w:rsidR="00825C3C" w:rsidRPr="003678FE" w:rsidRDefault="00825C3C" w:rsidP="00CB78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Gathering Information for Inspectors through Interviews</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Technical Training</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Technical training may be started at this level, provided that the training does not require the successful completion of the Basic Level as a prerequisite.</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Basic-Level Individual Study Activities</w:t>
      </w:r>
      <w:r w:rsidR="0034082B" w:rsidRPr="003678FE">
        <w:rPr>
          <w:rFonts w:ascii="Arial" w:hAnsi="Arial" w:cs="Arial"/>
          <w:sz w:val="22"/>
          <w:szCs w:val="22"/>
        </w:rPr>
        <w:fldChar w:fldCharType="begin"/>
      </w:r>
      <w:proofErr w:type="spellStart"/>
      <w:r w:rsidRPr="003678FE">
        <w:rPr>
          <w:rFonts w:ascii="Arial" w:hAnsi="Arial" w:cs="Arial"/>
          <w:sz w:val="22"/>
          <w:szCs w:val="22"/>
        </w:rPr>
        <w:instrText>tc</w:instrText>
      </w:r>
      <w:proofErr w:type="spellEnd"/>
      <w:r w:rsidRPr="003678FE">
        <w:rPr>
          <w:rFonts w:ascii="Arial" w:hAnsi="Arial" w:cs="Arial"/>
          <w:sz w:val="22"/>
          <w:szCs w:val="22"/>
        </w:rPr>
        <w:instrText xml:space="preserve"> \l1 "</w:instrText>
      </w:r>
      <w:bookmarkStart w:id="4" w:name="_Toc311547145"/>
      <w:r w:rsidRPr="003678FE">
        <w:rPr>
          <w:rFonts w:ascii="Arial" w:hAnsi="Arial" w:cs="Arial"/>
          <w:b/>
          <w:bCs/>
          <w:sz w:val="22"/>
          <w:szCs w:val="22"/>
        </w:rPr>
        <w:instrText>Basic-Level Individual Study Activities</w:instrText>
      </w:r>
      <w:bookmarkEnd w:id="4"/>
      <w:r w:rsidR="0034082B" w:rsidRPr="003678FE">
        <w:rPr>
          <w:rFonts w:ascii="Arial" w:hAnsi="Arial" w:cs="Arial"/>
          <w:sz w:val="22"/>
          <w:szCs w:val="22"/>
        </w:rPr>
        <w:fldChar w:fldCharType="end"/>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sz w:val="22"/>
          <w:szCs w:val="22"/>
        </w:rPr>
        <w:t xml:space="preserve">The individual study activities are designed to direct and focus your efforts as you begin reviewing documents that will be important to the performance of your job.  Each study activity begins with a </w:t>
      </w:r>
      <w:r w:rsidRPr="003678FE">
        <w:rPr>
          <w:rFonts w:ascii="Arial" w:hAnsi="Arial" w:cs="Arial"/>
          <w:b/>
          <w:bCs/>
          <w:sz w:val="22"/>
          <w:szCs w:val="22"/>
        </w:rPr>
        <w:t xml:space="preserve">purpose </w:t>
      </w:r>
      <w:r w:rsidRPr="003678FE">
        <w:rPr>
          <w:rFonts w:ascii="Arial" w:hAnsi="Arial" w:cs="Arial"/>
          <w:sz w:val="22"/>
          <w:szCs w:val="22"/>
        </w:rPr>
        <w:t xml:space="preserve">statement informing you of why the activity is important and how it relates to the job of an inspector.  The </w:t>
      </w:r>
      <w:r w:rsidRPr="003678FE">
        <w:rPr>
          <w:rFonts w:ascii="Arial" w:hAnsi="Arial" w:cs="Arial"/>
          <w:b/>
          <w:bCs/>
          <w:sz w:val="22"/>
          <w:szCs w:val="22"/>
        </w:rPr>
        <w:t>level of effort</w:t>
      </w:r>
      <w:r w:rsidRPr="003678FE">
        <w:rPr>
          <w:rFonts w:ascii="Arial" w:hAnsi="Arial" w:cs="Arial"/>
          <w:sz w:val="22"/>
          <w:szCs w:val="22"/>
        </w:rPr>
        <w:t xml:space="preserve"> has been noted so that you have an idea of how much effort should be expended in completing the activity.  (Of course, the times are estimates.  You may need a little more or a little less time.)  The </w:t>
      </w:r>
      <w:r w:rsidRPr="003678FE">
        <w:rPr>
          <w:rFonts w:ascii="Arial" w:hAnsi="Arial" w:cs="Arial"/>
          <w:b/>
          <w:bCs/>
          <w:sz w:val="22"/>
          <w:szCs w:val="22"/>
        </w:rPr>
        <w:t>evaluation criteria</w:t>
      </w:r>
      <w:r w:rsidRPr="003678FE">
        <w:rPr>
          <w:rFonts w:ascii="Arial" w:hAnsi="Arial" w:cs="Arial"/>
          <w:sz w:val="22"/>
          <w:szCs w:val="22"/>
        </w:rPr>
        <w:t xml:space="preserve"> are listed </w:t>
      </w:r>
      <w:r w:rsidRPr="003678FE">
        <w:rPr>
          <w:rFonts w:ascii="Arial" w:hAnsi="Arial" w:cs="Arial"/>
          <w:sz w:val="22"/>
          <w:szCs w:val="22"/>
        </w:rPr>
        <w:lastRenderedPageBreak/>
        <w:t>up front so that you will review them first and better understand what you are expected to achieve as a result of completing the activity.  Use the evaluation criteria to help you focus on what is most important.  The</w:t>
      </w:r>
      <w:r w:rsidRPr="003678FE">
        <w:rPr>
          <w:rFonts w:ascii="Arial" w:hAnsi="Arial" w:cs="Arial"/>
          <w:b/>
          <w:bCs/>
          <w:sz w:val="22"/>
          <w:szCs w:val="22"/>
        </w:rPr>
        <w:t xml:space="preserve"> tasks </w:t>
      </w:r>
      <w:r w:rsidRPr="003678FE">
        <w:rPr>
          <w:rFonts w:ascii="Arial" w:hAnsi="Arial" w:cs="Arial"/>
          <w:sz w:val="22"/>
          <w:szCs w:val="22"/>
        </w:rPr>
        <w:t xml:space="preserve">outline the things you must do to successfully address the evaluation criteria.  </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The following general guidance applies as you complete the various study activities:</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pStyle w:val="Level1"/>
        <w:widowControl/>
        <w:numPr>
          <w:ilvl w:val="0"/>
          <w:numId w:val="6"/>
        </w:numPr>
        <w:tabs>
          <w:tab w:val="left" w:pos="-13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sz w:val="22"/>
          <w:szCs w:val="22"/>
        </w:rPr>
      </w:pPr>
      <w:r w:rsidRPr="003678FE">
        <w:rPr>
          <w:rFonts w:ascii="Arial" w:hAnsi="Arial" w:cs="Arial"/>
          <w:sz w:val="22"/>
          <w:szCs w:val="22"/>
        </w:rPr>
        <w:t xml:space="preserve">The first three activities should be done first.  Becoming familiar with the agency, the internal and external Web sites, and your overall role as an inspector is important for successfully completing many of the remaining activities.  You should also become familiar with the content of the remaining activities so that you can complete the activities as opportunities arise.  </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ab/>
        <w:t xml:space="preserve">Complete all parts of each activity. </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 xml:space="preserve">  </w:t>
      </w:r>
      <w:r w:rsidRPr="003678FE">
        <w:rPr>
          <w:rFonts w:ascii="Arial" w:hAnsi="Arial" w:cs="Arial"/>
          <w:sz w:val="22"/>
          <w:szCs w:val="22"/>
        </w:rPr>
        <w:tab/>
        <w:t xml:space="preserve">Your supervisor will act as a resource as you complete each activity.  Your supervisor may also designate other fully qualified individuals to work with you as you complete the various activities.  Discuss any questions you may have about the content of anything you read with your supervisor or designated resource.  </w:t>
      </w: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290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 xml:space="preserve">  </w:t>
      </w:r>
      <w:r w:rsidRPr="003678FE">
        <w:rPr>
          <w:rFonts w:ascii="Arial" w:hAnsi="Arial" w:cs="Arial"/>
          <w:sz w:val="22"/>
          <w:szCs w:val="22"/>
        </w:rPr>
        <w:tab/>
        <w:t>You are responsible for keeping track of what tasks you have completed.  Be sure to complete all the tasks in each activity before meeting with your supervisor for evaluation.</w:t>
      </w:r>
    </w:p>
    <w:p w:rsidR="000B0F1F" w:rsidRPr="003678FE" w:rsidRDefault="000B0F1F"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sectPr w:rsidR="000B0F1F" w:rsidRPr="003678FE" w:rsidSect="00282CEE">
          <w:type w:val="continuous"/>
          <w:pgSz w:w="12240" w:h="15840" w:code="1"/>
          <w:pgMar w:top="1080" w:right="1440" w:bottom="720" w:left="1440" w:header="1080" w:footer="720" w:gutter="0"/>
          <w:cols w:space="720"/>
          <w:noEndnote/>
          <w:docGrid w:linePitch="326"/>
        </w:sectPr>
      </w:pPr>
    </w:p>
    <w:p w:rsidR="00825C3C" w:rsidRPr="003678FE" w:rsidRDefault="00825C3C"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678FE">
        <w:rPr>
          <w:rFonts w:ascii="Arial" w:hAnsi="Arial" w:cs="Arial"/>
          <w:b/>
          <w:bCs/>
          <w:sz w:val="22"/>
          <w:szCs w:val="22"/>
        </w:rPr>
        <w:lastRenderedPageBreak/>
        <w:t xml:space="preserve">Basic-Level Individual Study Activity   </w:t>
      </w:r>
    </w:p>
    <w:p w:rsidR="00006DD0" w:rsidRPr="003678FE" w:rsidRDefault="00006DD0" w:rsidP="00006D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006DD0" w:rsidP="00006D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(ISA-1) History and Organization of the U.S. Nuclear Regulatory Commission</w:t>
      </w:r>
    </w:p>
    <w:p w:rsidR="00825C3C" w:rsidRPr="003678FE" w:rsidRDefault="0034082B"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5" w:name="_Toc311547146"/>
      <w:r w:rsidR="00825C3C" w:rsidRPr="003678FE">
        <w:rPr>
          <w:rFonts w:ascii="Arial" w:hAnsi="Arial" w:cs="Arial"/>
          <w:sz w:val="22"/>
          <w:szCs w:val="22"/>
        </w:rPr>
        <w:instrText>(ISA-1) History and Organization of the U.S. Nuclear Regulatory Commission</w:instrText>
      </w:r>
      <w:bookmarkEnd w:id="5"/>
      <w:r w:rsidRPr="003678FE">
        <w:rPr>
          <w:rFonts w:ascii="Arial" w:hAnsi="Arial" w:cs="Arial"/>
          <w:sz w:val="22"/>
          <w:szCs w:val="22"/>
        </w:rPr>
        <w:fldChar w:fldCharType="end"/>
      </w:r>
    </w:p>
    <w:p w:rsidR="00825C3C" w:rsidRPr="003678FE" w:rsidRDefault="00006DD0" w:rsidP="00006D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The purpose of this activity is to familiarize you with the regulatory history of the commercial nuclear industry and the evolution of the regulatory framework under which today</w:t>
      </w:r>
      <w:r w:rsidR="00825C3C" w:rsidRPr="003678FE">
        <w:rPr>
          <w:rFonts w:ascii="Arial" w:hAnsi="Arial" w:cs="Arial"/>
          <w:sz w:val="22"/>
          <w:szCs w:val="22"/>
        </w:rPr>
        <w:sym w:font="WP TypographicSymbols" w:char="003D"/>
      </w:r>
      <w:r w:rsidR="00825C3C" w:rsidRPr="003678FE">
        <w:rPr>
          <w:rFonts w:ascii="Arial" w:hAnsi="Arial" w:cs="Arial"/>
          <w:sz w:val="22"/>
          <w:szCs w:val="22"/>
        </w:rPr>
        <w:t>s NRC staff functions.  During this activity you will review the organization of the agency and its staff and the relationships between the major offices.</w:t>
      </w:r>
    </w:p>
    <w:p w:rsidR="00825C3C" w:rsidRPr="003678FE" w:rsidRDefault="00825C3C"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006DD0" w:rsidRPr="003678FE" w:rsidRDefault="00825C3C" w:rsidP="00006D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006DD0" w:rsidP="00006DD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25C3C"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8 hours</w:t>
      </w:r>
    </w:p>
    <w:p w:rsidR="00006DD0" w:rsidRPr="003678FE" w:rsidRDefault="00006DD0" w:rsidP="00006D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9E131C" w:rsidP="00006D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REFERENCES:</w:t>
      </w:r>
      <w:r w:rsidR="00006DD0" w:rsidRPr="003678FE">
        <w:rPr>
          <w:rFonts w:ascii="Arial" w:hAnsi="Arial" w:cs="Arial"/>
          <w:sz w:val="22"/>
          <w:szCs w:val="22"/>
        </w:rPr>
        <w:tab/>
        <w:t>1.</w:t>
      </w:r>
      <w:r w:rsidR="00006DD0" w:rsidRPr="003678FE">
        <w:rPr>
          <w:rFonts w:ascii="Arial" w:hAnsi="Arial" w:cs="Arial"/>
          <w:sz w:val="22"/>
          <w:szCs w:val="22"/>
        </w:rPr>
        <w:tab/>
      </w:r>
      <w:r w:rsidR="00825C3C" w:rsidRPr="003678FE">
        <w:rPr>
          <w:rFonts w:ascii="Arial" w:hAnsi="Arial" w:cs="Arial"/>
          <w:sz w:val="22"/>
          <w:szCs w:val="22"/>
        </w:rPr>
        <w:t>Title 10 of the Code of Federal Regulations (CFR)</w:t>
      </w:r>
    </w:p>
    <w:p w:rsidR="00006DD0" w:rsidRPr="003678FE" w:rsidRDefault="00006DD0" w:rsidP="00006D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1"/>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NUREG-1350, </w:t>
      </w:r>
      <w:r w:rsidRPr="003678FE">
        <w:rPr>
          <w:rFonts w:ascii="Arial" w:hAnsi="Arial" w:cs="Arial"/>
          <w:sz w:val="22"/>
          <w:szCs w:val="22"/>
        </w:rPr>
        <w:sym w:font="WP TypographicSymbols" w:char="0041"/>
      </w:r>
      <w:r w:rsidRPr="003678FE">
        <w:rPr>
          <w:rFonts w:ascii="Arial" w:hAnsi="Arial" w:cs="Arial"/>
          <w:sz w:val="22"/>
          <w:szCs w:val="22"/>
        </w:rPr>
        <w:t>Information Digest,</w:t>
      </w:r>
      <w:r w:rsidRPr="003678FE">
        <w:rPr>
          <w:rFonts w:ascii="Arial" w:hAnsi="Arial" w:cs="Arial"/>
          <w:sz w:val="22"/>
          <w:szCs w:val="22"/>
        </w:rPr>
        <w:sym w:font="WP TypographicSymbols" w:char="0040"/>
      </w:r>
      <w:r w:rsidRPr="003678FE">
        <w:rPr>
          <w:rFonts w:ascii="Arial" w:hAnsi="Arial" w:cs="Arial"/>
          <w:sz w:val="22"/>
          <w:szCs w:val="22"/>
        </w:rPr>
        <w:t xml:space="preserve"> August 2006</w:t>
      </w:r>
      <w:r w:rsidR="00150A4F">
        <w:rPr>
          <w:rFonts w:ascii="Arial" w:hAnsi="Arial" w:cs="Arial"/>
          <w:sz w:val="22"/>
          <w:szCs w:val="22"/>
        </w:rPr>
        <w:t xml:space="preserve"> </w:t>
      </w:r>
      <w:ins w:id="6" w:author="Author" w:date="2011-11-03T13:02:00Z">
        <w:r w:rsidR="00150A4F">
          <w:rPr>
            <w:rFonts w:ascii="Arial" w:hAnsi="Arial" w:cs="Arial"/>
            <w:sz w:val="22"/>
            <w:szCs w:val="22"/>
          </w:rPr>
          <w:t xml:space="preserve">(NUREGs are located in the Document Collections section of the NRC Library on the public Web page)  </w:t>
        </w:r>
      </w:ins>
    </w:p>
    <w:p w:rsidR="00006DD0" w:rsidRPr="003678FE" w:rsidRDefault="00006DD0" w:rsidP="00006D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1"/>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NUREG/BR-0175, </w:t>
      </w:r>
      <w:r w:rsidRPr="003678FE">
        <w:rPr>
          <w:rFonts w:ascii="Arial" w:hAnsi="Arial" w:cs="Arial"/>
          <w:sz w:val="22"/>
          <w:szCs w:val="22"/>
        </w:rPr>
        <w:sym w:font="WP TypographicSymbols" w:char="0041"/>
      </w:r>
      <w:r w:rsidRPr="003678FE">
        <w:rPr>
          <w:rFonts w:ascii="Arial" w:hAnsi="Arial" w:cs="Arial"/>
          <w:sz w:val="22"/>
          <w:szCs w:val="22"/>
        </w:rPr>
        <w:t>A Short History of Nuclear Regulations,</w:t>
      </w:r>
      <w:r w:rsidRPr="003678FE">
        <w:rPr>
          <w:rFonts w:ascii="Arial" w:hAnsi="Arial" w:cs="Arial"/>
          <w:sz w:val="22"/>
          <w:szCs w:val="22"/>
        </w:rPr>
        <w:sym w:font="WP TypographicSymbols" w:char="0040"/>
      </w:r>
      <w:r w:rsidRPr="003678FE">
        <w:rPr>
          <w:rFonts w:ascii="Arial" w:hAnsi="Arial" w:cs="Arial"/>
          <w:sz w:val="22"/>
          <w:szCs w:val="22"/>
        </w:rPr>
        <w:t xml:space="preserve"> Revision 1, June 2000</w:t>
      </w:r>
    </w:p>
    <w:p w:rsidR="00825C3C" w:rsidRPr="003678FE" w:rsidRDefault="00825C3C"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EVALUATION </w:t>
      </w:r>
    </w:p>
    <w:p w:rsidR="00825C3C" w:rsidRPr="003678FE" w:rsidRDefault="00006DD0" w:rsidP="00270B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agency</w:t>
      </w:r>
      <w:r w:rsidR="00825C3C" w:rsidRPr="003678FE">
        <w:rPr>
          <w:rFonts w:ascii="Arial" w:hAnsi="Arial" w:cs="Arial"/>
          <w:sz w:val="22"/>
          <w:szCs w:val="22"/>
        </w:rPr>
        <w:sym w:font="WP TypographicSymbols" w:char="003D"/>
      </w:r>
      <w:r w:rsidR="00825C3C" w:rsidRPr="003678FE">
        <w:rPr>
          <w:rFonts w:ascii="Arial" w:hAnsi="Arial" w:cs="Arial"/>
          <w:sz w:val="22"/>
          <w:szCs w:val="22"/>
        </w:rPr>
        <w:t>s regulatory history and development of the commercial applications of nuclear energy by successfully doing the following:</w:t>
      </w:r>
    </w:p>
    <w:p w:rsidR="00825C3C" w:rsidRPr="003678FE" w:rsidRDefault="00825C3C" w:rsidP="000315A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purpose of the Atomic Energy Act of 1954, as amended.</w:t>
      </w:r>
    </w:p>
    <w:p w:rsidR="00825C3C" w:rsidRPr="003678FE" w:rsidRDefault="00825C3C" w:rsidP="00D221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Discuss the major regulatory impacts of the Energy Reorganization Act of 1974, as amended. </w:t>
      </w:r>
    </w:p>
    <w:p w:rsidR="00825C3C" w:rsidRPr="003678FE" w:rsidRDefault="00825C3C" w:rsidP="00D221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Outline the major offices and briefly describe the functioning of the Commission, the Office of the Inspector General, Office of the Secretary (SECY), the Atomic Safety and Licensing Board, the Advisory Committee on Reactor Safeguards, and Commission staff and program offices, including the Chief Financial Officer and Executive Director for Operations.</w:t>
      </w:r>
    </w:p>
    <w:p w:rsidR="00825C3C" w:rsidRPr="003678FE" w:rsidRDefault="00825C3C" w:rsidP="00D221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your region or office</w:t>
      </w:r>
      <w:r w:rsidRPr="003678FE">
        <w:rPr>
          <w:rFonts w:ascii="Arial" w:hAnsi="Arial" w:cs="Arial"/>
          <w:sz w:val="22"/>
          <w:szCs w:val="22"/>
        </w:rPr>
        <w:sym w:font="WP TypographicSymbols" w:char="003D"/>
      </w:r>
      <w:r w:rsidRPr="003678FE">
        <w:rPr>
          <w:rFonts w:ascii="Arial" w:hAnsi="Arial" w:cs="Arial"/>
          <w:sz w:val="22"/>
          <w:szCs w:val="22"/>
        </w:rPr>
        <w:t>s organization and key management positions.</w:t>
      </w:r>
    </w:p>
    <w:p w:rsidR="00825C3C" w:rsidRPr="003678FE" w:rsidRDefault="00825C3C" w:rsidP="00D221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sz w:val="22"/>
          <w:szCs w:val="22"/>
        </w:rPr>
      </w:pPr>
      <w:r w:rsidRPr="003678FE">
        <w:rPr>
          <w:rFonts w:ascii="Arial" w:hAnsi="Arial" w:cs="Arial"/>
          <w:sz w:val="22"/>
          <w:szCs w:val="22"/>
        </w:rPr>
        <w:t>Discuss the relationship between the NRC and the Department of Energy (DOE).</w:t>
      </w:r>
    </w:p>
    <w:p w:rsidR="00825C3C" w:rsidRPr="003678FE" w:rsidRDefault="00825C3C" w:rsidP="00D221F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jc w:val="both"/>
        <w:rPr>
          <w:rFonts w:ascii="Arial" w:hAnsi="Arial" w:cs="Arial"/>
          <w:sz w:val="22"/>
          <w:szCs w:val="22"/>
        </w:rPr>
      </w:pPr>
    </w:p>
    <w:p w:rsidR="00D81D16" w:rsidRPr="003678FE" w:rsidRDefault="00006DD0" w:rsidP="00D221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Obtain paper copies or locate and bookmark electronic locations of the above-stated reference material for pers</w:t>
      </w:r>
      <w:r w:rsidRPr="003678FE">
        <w:rPr>
          <w:rFonts w:ascii="Arial" w:hAnsi="Arial" w:cs="Arial"/>
          <w:sz w:val="22"/>
          <w:szCs w:val="22"/>
        </w:rPr>
        <w:t xml:space="preserve">onal use and future reference. </w:t>
      </w:r>
      <w:r w:rsidR="00825C3C" w:rsidRPr="003678FE">
        <w:rPr>
          <w:rFonts w:ascii="Arial" w:hAnsi="Arial" w:cs="Arial"/>
          <w:sz w:val="22"/>
          <w:szCs w:val="22"/>
        </w:rPr>
        <w:t>Some documents may be available through the regional public affairs office.  You can find electronic copies of documents on the NRC external Web site in the Electronic Reading Room.</w:t>
      </w:r>
    </w:p>
    <w:p w:rsidR="00D81D16" w:rsidRPr="003678FE" w:rsidRDefault="00D81D16" w:rsidP="00D221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825C3C" w:rsidRPr="003678FE" w:rsidRDefault="00825C3C" w:rsidP="007B1562">
      <w:pPr>
        <w:numPr>
          <w:ilvl w:val="0"/>
          <w:numId w:val="13"/>
        </w:numPr>
        <w:jc w:val="both"/>
        <w:rPr>
          <w:rFonts w:ascii="Arial" w:hAnsi="Arial" w:cs="Arial"/>
          <w:sz w:val="22"/>
          <w:szCs w:val="22"/>
        </w:rPr>
      </w:pPr>
      <w:r w:rsidRPr="003678FE">
        <w:rPr>
          <w:rFonts w:ascii="Arial" w:hAnsi="Arial" w:cs="Arial"/>
          <w:sz w:val="22"/>
          <w:szCs w:val="22"/>
        </w:rPr>
        <w:t>Review the reference material to gain an understanding of the principles discussed in the evaluation criteria.</w:t>
      </w:r>
    </w:p>
    <w:p w:rsidR="00006DD0" w:rsidRPr="003678FE" w:rsidRDefault="00006DD0" w:rsidP="00D221FB">
      <w:pPr>
        <w:jc w:val="both"/>
        <w:rPr>
          <w:rFonts w:ascii="Arial" w:hAnsi="Arial" w:cs="Arial"/>
          <w:sz w:val="22"/>
          <w:szCs w:val="22"/>
        </w:rPr>
      </w:pPr>
    </w:p>
    <w:p w:rsidR="00825C3C" w:rsidRPr="003678FE" w:rsidRDefault="00825C3C" w:rsidP="007B1562">
      <w:pPr>
        <w:numPr>
          <w:ilvl w:val="0"/>
          <w:numId w:val="13"/>
        </w:numPr>
        <w:jc w:val="both"/>
        <w:rPr>
          <w:rFonts w:ascii="Arial" w:hAnsi="Arial" w:cs="Arial"/>
          <w:sz w:val="22"/>
          <w:szCs w:val="22"/>
        </w:rPr>
      </w:pPr>
      <w:r w:rsidRPr="003678FE">
        <w:rPr>
          <w:rFonts w:ascii="Arial" w:hAnsi="Arial" w:cs="Arial"/>
          <w:sz w:val="22"/>
          <w:szCs w:val="22"/>
        </w:rPr>
        <w:t xml:space="preserve">Review and discuss the evaluation criteria with your supervisor. </w:t>
      </w:r>
    </w:p>
    <w:p w:rsidR="00006DD0" w:rsidRPr="003678FE" w:rsidRDefault="00006DD0" w:rsidP="00D221FB">
      <w:pPr>
        <w:jc w:val="both"/>
        <w:rPr>
          <w:rFonts w:ascii="Arial" w:hAnsi="Arial" w:cs="Arial"/>
          <w:sz w:val="22"/>
          <w:szCs w:val="22"/>
        </w:rPr>
      </w:pPr>
    </w:p>
    <w:p w:rsidR="00825C3C" w:rsidRPr="003678FE" w:rsidRDefault="00006DD0" w:rsidP="00D221F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w:t>
      </w:r>
    </w:p>
    <w:p w:rsidR="00825C3C" w:rsidRPr="003678FE" w:rsidRDefault="00AA4286" w:rsidP="006B63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Individual Study Activity</w:t>
      </w:r>
    </w:p>
    <w:p w:rsidR="00800CF1" w:rsidRPr="003678FE" w:rsidRDefault="00800CF1" w:rsidP="00800CF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p w:rsidR="00825C3C" w:rsidRPr="003678FE" w:rsidRDefault="00800CF1" w:rsidP="00800CF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(ISA-2) Navigating the NRC Internal and External Web Sites</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7" w:name="_Toc311547147"/>
      <w:r w:rsidR="00825C3C" w:rsidRPr="003678FE">
        <w:rPr>
          <w:rFonts w:ascii="Arial" w:hAnsi="Arial" w:cs="Arial"/>
          <w:sz w:val="22"/>
          <w:szCs w:val="22"/>
        </w:rPr>
        <w:instrText>(ISA-2) Navigating the NRC Internal and External Web Sites</w:instrText>
      </w:r>
      <w:bookmarkEnd w:id="7"/>
      <w:r w:rsidR="0034082B" w:rsidRPr="003678FE">
        <w:rPr>
          <w:rFonts w:ascii="Arial" w:hAnsi="Arial" w:cs="Arial"/>
          <w:sz w:val="22"/>
          <w:szCs w:val="22"/>
        </w:rPr>
        <w:fldChar w:fldCharType="end"/>
      </w:r>
    </w:p>
    <w:p w:rsidR="00800CF1" w:rsidRPr="003678FE" w:rsidRDefault="00800CF1" w:rsidP="00800CF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00CF1" w:rsidP="00800CF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internal and external Web sites and to acquaint you with the information available.  Inspectors must routinely review a variety of documents to support their inspection activities.  Many of these documents are now available electronically.  This individual study activity will familiarize you with the Web locations of documents and information vital to your job.  Thus, you will begin to build the knowledge you will need later to successfully perform your assigned responsibilities.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right="-90" w:hanging="2340"/>
        <w:jc w:val="both"/>
        <w:rPr>
          <w:rFonts w:ascii="Arial" w:hAnsi="Arial" w:cs="Arial"/>
          <w:sz w:val="22"/>
          <w:szCs w:val="22"/>
        </w:rPr>
      </w:pPr>
      <w:r w:rsidRPr="003678FE">
        <w:rPr>
          <w:rFonts w:ascii="Arial" w:hAnsi="Arial" w:cs="Arial"/>
          <w:b/>
          <w:bCs/>
          <w:sz w:val="22"/>
          <w:szCs w:val="22"/>
        </w:rPr>
        <w:t>AREA:</w:t>
      </w:r>
      <w:r w:rsidRPr="003678FE">
        <w:rPr>
          <w:rFonts w:ascii="Arial" w:hAnsi="Arial" w:cs="Arial"/>
          <w:b/>
          <w:bCs/>
          <w:sz w:val="22"/>
          <w:szCs w:val="22"/>
        </w:rPr>
        <w:tab/>
      </w:r>
      <w:r w:rsidRPr="003678FE">
        <w:rPr>
          <w:rFonts w:ascii="Arial" w:hAnsi="Arial" w:cs="Arial"/>
          <w:sz w:val="22"/>
          <w:szCs w:val="22"/>
        </w:rPr>
        <w:tab/>
      </w:r>
      <w:r w:rsidRPr="003678FE">
        <w:rPr>
          <w:rFonts w:ascii="Arial" w:hAnsi="Arial" w:cs="Arial"/>
          <w:sz w:val="22"/>
          <w:szCs w:val="22"/>
        </w:rPr>
        <w:tab/>
        <w:t xml:space="preserve">INFORMATION TECHNOLOGY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right="-90" w:hanging="1980"/>
        <w:jc w:val="both"/>
        <w:rPr>
          <w:rFonts w:ascii="Arial" w:hAnsi="Arial" w:cs="Arial"/>
          <w:sz w:val="22"/>
          <w:szCs w:val="22"/>
        </w:rPr>
      </w:pPr>
      <w:r w:rsidRPr="003678FE">
        <w:rPr>
          <w:rFonts w:ascii="Arial" w:hAnsi="Arial" w:cs="Arial"/>
          <w:b/>
          <w:bCs/>
          <w:sz w:val="22"/>
          <w:szCs w:val="22"/>
        </w:rPr>
        <w:t>EFFORT:</w:t>
      </w:r>
      <w:r w:rsidRPr="003678FE">
        <w:rPr>
          <w:rFonts w:ascii="Arial" w:hAnsi="Arial" w:cs="Arial"/>
          <w:b/>
          <w:bCs/>
          <w:sz w:val="22"/>
          <w:szCs w:val="22"/>
        </w:rPr>
        <w:tab/>
      </w:r>
      <w:r w:rsidRPr="003678FE">
        <w:rPr>
          <w:rFonts w:ascii="Arial" w:hAnsi="Arial" w:cs="Arial"/>
          <w:sz w:val="22"/>
          <w:szCs w:val="22"/>
        </w:rPr>
        <w:tab/>
        <w:t>8 hours</w:t>
      </w:r>
    </w:p>
    <w:p w:rsidR="00006DD0" w:rsidRPr="003678FE" w:rsidRDefault="00006DD0" w:rsidP="00006DD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825C3C" w:rsidRPr="003678FE" w:rsidRDefault="00006DD0" w:rsidP="00006DD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NRC internal and external Web sites</w:t>
      </w:r>
    </w:p>
    <w:p w:rsidR="00006DD0" w:rsidRPr="003678FE" w:rsidRDefault="00006DD0" w:rsidP="00006DD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825C3C" w:rsidRPr="003678FE" w:rsidRDefault="00825C3C" w:rsidP="007B1562">
      <w:pPr>
        <w:widowControl/>
        <w:numPr>
          <w:ilvl w:val="0"/>
          <w:numId w:val="1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r w:rsidRPr="003678FE">
        <w:rPr>
          <w:rFonts w:ascii="Arial" w:hAnsi="Arial" w:cs="Arial"/>
          <w:sz w:val="22"/>
          <w:szCs w:val="22"/>
        </w:rPr>
        <w:t>Regional or office Guidance (as applicable)</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006DD0" w:rsidRPr="003678FE" w:rsidRDefault="00825C3C" w:rsidP="00006DD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b/>
          <w:bCs/>
          <w:sz w:val="22"/>
          <w:szCs w:val="22"/>
        </w:rPr>
      </w:pPr>
      <w:r w:rsidRPr="003678FE">
        <w:rPr>
          <w:rFonts w:ascii="Arial" w:hAnsi="Arial" w:cs="Arial"/>
          <w:b/>
          <w:bCs/>
          <w:sz w:val="22"/>
          <w:szCs w:val="22"/>
        </w:rPr>
        <w:t>EVALUATION</w:t>
      </w:r>
    </w:p>
    <w:p w:rsidR="00825C3C" w:rsidRPr="003678FE" w:rsidRDefault="00006DD0" w:rsidP="00FD1F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ight="-9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There are no specific evaluation criteria for this activity.  Use your supervisor or other agency personnel as a resource as you complete this activity.</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825C3C" w:rsidRPr="003678FE" w:rsidRDefault="00607A59" w:rsidP="00C970E8">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jc w:val="both"/>
        <w:rPr>
          <w:rFonts w:ascii="Arial" w:hAnsi="Arial" w:cs="Arial"/>
          <w:sz w:val="22"/>
          <w:szCs w:val="22"/>
        </w:rPr>
      </w:pPr>
      <w:r w:rsidRPr="003678FE">
        <w:rPr>
          <w:rFonts w:ascii="Arial" w:hAnsi="Arial" w:cs="Arial"/>
          <w:b/>
          <w:sz w:val="22"/>
          <w:szCs w:val="22"/>
        </w:rPr>
        <w:t>NOTE:</w:t>
      </w:r>
      <w:r w:rsidRPr="003678FE">
        <w:rPr>
          <w:rFonts w:ascii="Arial" w:hAnsi="Arial" w:cs="Arial"/>
          <w:sz w:val="22"/>
          <w:szCs w:val="22"/>
        </w:rPr>
        <w:t xml:space="preserve">  Circumstances may result in some parts of the Web sites being unavailable at times. Complete as much as possible.</w:t>
      </w:r>
    </w:p>
    <w:p w:rsidR="00607A59" w:rsidRPr="003678FE" w:rsidRDefault="00607A59"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C970E8" w:rsidRPr="003678FE" w:rsidRDefault="00C970E8"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607A59" w:rsidRPr="003678FE" w:rsidRDefault="00607A59" w:rsidP="00C970E8">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jc w:val="both"/>
        <w:rPr>
          <w:rFonts w:ascii="Arial" w:hAnsi="Arial" w:cs="Arial"/>
          <w:sz w:val="22"/>
          <w:szCs w:val="22"/>
        </w:rPr>
      </w:pPr>
      <w:r w:rsidRPr="003678FE">
        <w:rPr>
          <w:rFonts w:ascii="Arial" w:hAnsi="Arial" w:cs="Arial"/>
          <w:b/>
          <w:sz w:val="22"/>
          <w:szCs w:val="22"/>
        </w:rPr>
        <w:t>NOTE:</w:t>
      </w:r>
      <w:r w:rsidRPr="003678FE">
        <w:rPr>
          <w:rFonts w:ascii="Arial" w:hAnsi="Arial" w:cs="Arial"/>
          <w:sz w:val="22"/>
          <w:szCs w:val="22"/>
        </w:rPr>
        <w:t xml:space="preserve">  There are often several ways to reach a particular piece of information. As you navigate the various Web sites you will be directed to bookmark specific information that you will need to access later to complete other activities in this manual chapter.</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both"/>
        <w:rPr>
          <w:rFonts w:ascii="Arial" w:hAnsi="Arial" w:cs="Arial"/>
          <w:sz w:val="22"/>
          <w:szCs w:val="22"/>
        </w:rPr>
      </w:pPr>
    </w:p>
    <w:p w:rsidR="00607A59" w:rsidRPr="003678FE" w:rsidRDefault="00607A59" w:rsidP="00006DD0">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6B6377">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 xml:space="preserve">Open your Web browser and do the following: </w:t>
      </w:r>
    </w:p>
    <w:p w:rsidR="00825C3C" w:rsidRPr="003678FE" w:rsidRDefault="00825C3C" w:rsidP="006B6377">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3"/>
          <w:numId w:val="92"/>
        </w:numPr>
        <w:jc w:val="both"/>
        <w:rPr>
          <w:rFonts w:ascii="Arial" w:hAnsi="Arial" w:cs="Arial"/>
          <w:sz w:val="22"/>
          <w:szCs w:val="22"/>
        </w:rPr>
      </w:pPr>
      <w:r w:rsidRPr="003678FE">
        <w:rPr>
          <w:rFonts w:ascii="Arial" w:hAnsi="Arial" w:cs="Arial"/>
          <w:sz w:val="22"/>
          <w:szCs w:val="22"/>
        </w:rPr>
        <w:t>Explore the NRC</w:t>
      </w:r>
      <w:r w:rsidRPr="003678FE">
        <w:rPr>
          <w:rFonts w:ascii="Arial" w:hAnsi="Arial" w:cs="Arial"/>
          <w:sz w:val="22"/>
          <w:szCs w:val="22"/>
        </w:rPr>
        <w:sym w:font="WP TypographicSymbols" w:char="003D"/>
      </w:r>
      <w:r w:rsidRPr="003678FE">
        <w:rPr>
          <w:rFonts w:ascii="Arial" w:hAnsi="Arial" w:cs="Arial"/>
          <w:sz w:val="22"/>
          <w:szCs w:val="22"/>
        </w:rPr>
        <w:t xml:space="preserve">s internal home page. </w:t>
      </w:r>
    </w:p>
    <w:p w:rsidR="00825C3C" w:rsidRPr="003678FE" w:rsidRDefault="00825C3C" w:rsidP="007B1562">
      <w:pPr>
        <w:numPr>
          <w:ilvl w:val="0"/>
          <w:numId w:val="98"/>
        </w:numPr>
        <w:jc w:val="both"/>
        <w:rPr>
          <w:rFonts w:ascii="Arial" w:hAnsi="Arial" w:cs="Arial"/>
          <w:sz w:val="22"/>
          <w:szCs w:val="22"/>
        </w:rPr>
      </w:pPr>
      <w:r w:rsidRPr="003678FE">
        <w:rPr>
          <w:rFonts w:ascii="Arial" w:hAnsi="Arial" w:cs="Arial"/>
          <w:sz w:val="22"/>
          <w:szCs w:val="22"/>
        </w:rPr>
        <w:t xml:space="preserve">Review the material available under </w:t>
      </w:r>
      <w:proofErr w:type="spellStart"/>
      <w:r w:rsidR="00476355" w:rsidRPr="003678FE">
        <w:rPr>
          <w:rFonts w:ascii="Arial" w:hAnsi="Arial" w:cs="Arial"/>
          <w:sz w:val="22"/>
          <w:szCs w:val="22"/>
        </w:rPr>
        <w:t>Agency</w:t>
      </w:r>
      <w:r w:rsidR="00476355">
        <w:rPr>
          <w:rFonts w:ascii="Arial" w:hAnsi="Arial" w:cs="Arial"/>
          <w:sz w:val="22"/>
          <w:szCs w:val="22"/>
        </w:rPr>
        <w:t>wide</w:t>
      </w:r>
      <w:proofErr w:type="spellEnd"/>
      <w:r w:rsidRPr="003678FE">
        <w:rPr>
          <w:rFonts w:ascii="Arial" w:hAnsi="Arial" w:cs="Arial"/>
          <w:sz w:val="22"/>
          <w:szCs w:val="22"/>
        </w:rPr>
        <w:t>.</w:t>
      </w:r>
    </w:p>
    <w:p w:rsidR="00825C3C" w:rsidRPr="003678FE" w:rsidRDefault="00825C3C" w:rsidP="0040750A">
      <w:pPr>
        <w:jc w:val="both"/>
        <w:rPr>
          <w:rFonts w:ascii="Arial" w:hAnsi="Arial" w:cs="Arial"/>
          <w:sz w:val="22"/>
          <w:szCs w:val="22"/>
        </w:rPr>
      </w:pPr>
    </w:p>
    <w:p w:rsidR="00825C3C" w:rsidRPr="003678FE" w:rsidRDefault="00825C3C" w:rsidP="007B1562">
      <w:pPr>
        <w:numPr>
          <w:ilvl w:val="0"/>
          <w:numId w:val="91"/>
        </w:numPr>
        <w:jc w:val="both"/>
        <w:rPr>
          <w:rFonts w:ascii="Arial" w:hAnsi="Arial" w:cs="Arial"/>
          <w:sz w:val="22"/>
          <w:szCs w:val="22"/>
        </w:rPr>
      </w:pPr>
      <w:r w:rsidRPr="003678FE">
        <w:rPr>
          <w:rFonts w:ascii="Arial" w:hAnsi="Arial" w:cs="Arial"/>
          <w:sz w:val="22"/>
          <w:szCs w:val="22"/>
        </w:rPr>
        <w:t>Locate the Ethics area.</w:t>
      </w:r>
    </w:p>
    <w:p w:rsidR="00825C3C" w:rsidRPr="003678FE" w:rsidRDefault="00825C3C" w:rsidP="007B1562">
      <w:pPr>
        <w:numPr>
          <w:ilvl w:val="1"/>
          <w:numId w:val="91"/>
        </w:numPr>
        <w:jc w:val="both"/>
        <w:rPr>
          <w:rFonts w:ascii="Arial" w:hAnsi="Arial" w:cs="Arial"/>
          <w:sz w:val="22"/>
          <w:szCs w:val="22"/>
        </w:rPr>
      </w:pPr>
      <w:r w:rsidRPr="003678FE">
        <w:rPr>
          <w:rFonts w:ascii="Arial" w:hAnsi="Arial" w:cs="Arial"/>
          <w:sz w:val="22"/>
          <w:szCs w:val="22"/>
        </w:rPr>
        <w:t>Review the information available.</w:t>
      </w:r>
    </w:p>
    <w:p w:rsidR="00825C3C" w:rsidRPr="003678FE" w:rsidRDefault="00825C3C" w:rsidP="007B1562">
      <w:pPr>
        <w:numPr>
          <w:ilvl w:val="1"/>
          <w:numId w:val="91"/>
        </w:numPr>
        <w:jc w:val="both"/>
        <w:rPr>
          <w:rFonts w:ascii="Arial" w:hAnsi="Arial" w:cs="Arial"/>
          <w:sz w:val="22"/>
          <w:szCs w:val="22"/>
        </w:rPr>
      </w:pPr>
      <w:r w:rsidRPr="003678FE">
        <w:rPr>
          <w:rFonts w:ascii="Arial" w:hAnsi="Arial" w:cs="Arial"/>
          <w:sz w:val="22"/>
          <w:szCs w:val="22"/>
        </w:rPr>
        <w:t>Note the various sources of ethics advice.</w:t>
      </w:r>
    </w:p>
    <w:p w:rsidR="00092812" w:rsidRDefault="00092812" w:rsidP="00092812">
      <w:pPr>
        <w:ind w:left="2074"/>
        <w:jc w:val="both"/>
        <w:rPr>
          <w:rFonts w:ascii="Arial" w:hAnsi="Arial" w:cs="Arial"/>
          <w:sz w:val="22"/>
          <w:szCs w:val="22"/>
        </w:rPr>
      </w:pPr>
    </w:p>
    <w:p w:rsidR="00825C3C" w:rsidRPr="003678FE" w:rsidRDefault="00825C3C" w:rsidP="007B1562">
      <w:pPr>
        <w:numPr>
          <w:ilvl w:val="0"/>
          <w:numId w:val="91"/>
        </w:numPr>
        <w:jc w:val="both"/>
        <w:rPr>
          <w:rFonts w:ascii="Arial" w:hAnsi="Arial" w:cs="Arial"/>
          <w:sz w:val="22"/>
          <w:szCs w:val="22"/>
        </w:rPr>
      </w:pPr>
      <w:r w:rsidRPr="003678FE">
        <w:rPr>
          <w:rFonts w:ascii="Arial" w:hAnsi="Arial" w:cs="Arial"/>
          <w:sz w:val="22"/>
          <w:szCs w:val="22"/>
        </w:rPr>
        <w:t>Locate the Library Services area (NRC Technical Library)</w:t>
      </w:r>
      <w:r w:rsidR="003678FE" w:rsidRPr="003678FE">
        <w:rPr>
          <w:rFonts w:ascii="Arial" w:hAnsi="Arial" w:cs="Arial"/>
          <w:sz w:val="22"/>
          <w:szCs w:val="22"/>
        </w:rPr>
        <w:t xml:space="preserve"> and</w:t>
      </w:r>
      <w:r w:rsidR="003678FE">
        <w:rPr>
          <w:rFonts w:ascii="Arial" w:hAnsi="Arial" w:cs="Arial"/>
          <w:sz w:val="22"/>
          <w:szCs w:val="22"/>
        </w:rPr>
        <w:t xml:space="preserve"> r</w:t>
      </w:r>
      <w:r w:rsidRPr="003678FE">
        <w:rPr>
          <w:rFonts w:ascii="Arial" w:hAnsi="Arial" w:cs="Arial"/>
          <w:sz w:val="22"/>
          <w:szCs w:val="22"/>
        </w:rPr>
        <w:t xml:space="preserve">eview the </w:t>
      </w:r>
      <w:r w:rsidR="003678FE" w:rsidRPr="003678FE">
        <w:rPr>
          <w:rFonts w:ascii="Arial" w:hAnsi="Arial" w:cs="Arial"/>
          <w:sz w:val="22"/>
          <w:szCs w:val="22"/>
        </w:rPr>
        <w:t xml:space="preserve">available </w:t>
      </w:r>
      <w:r w:rsidRPr="003678FE">
        <w:rPr>
          <w:rFonts w:ascii="Arial" w:hAnsi="Arial" w:cs="Arial"/>
          <w:sz w:val="22"/>
          <w:szCs w:val="22"/>
        </w:rPr>
        <w:t>information.</w:t>
      </w:r>
    </w:p>
    <w:p w:rsidR="00825C3C" w:rsidRPr="003678FE" w:rsidRDefault="00825C3C" w:rsidP="0040750A">
      <w:pPr>
        <w:jc w:val="both"/>
        <w:rPr>
          <w:rFonts w:ascii="Arial" w:hAnsi="Arial" w:cs="Arial"/>
          <w:sz w:val="22"/>
          <w:szCs w:val="22"/>
        </w:rPr>
      </w:pPr>
    </w:p>
    <w:p w:rsidR="00825C3C" w:rsidRPr="003678FE" w:rsidRDefault="00825C3C" w:rsidP="007B1562">
      <w:pPr>
        <w:numPr>
          <w:ilvl w:val="0"/>
          <w:numId w:val="91"/>
        </w:numPr>
        <w:jc w:val="both"/>
        <w:rPr>
          <w:rFonts w:ascii="Arial" w:hAnsi="Arial" w:cs="Arial"/>
          <w:sz w:val="22"/>
          <w:szCs w:val="22"/>
        </w:rPr>
      </w:pPr>
      <w:r w:rsidRPr="003678FE">
        <w:rPr>
          <w:rFonts w:ascii="Arial" w:hAnsi="Arial" w:cs="Arial"/>
          <w:sz w:val="22"/>
          <w:szCs w:val="22"/>
        </w:rPr>
        <w:t>Locate the Office of Nuclear Reactor Regulation</w:t>
      </w:r>
      <w:r w:rsidRPr="003678FE">
        <w:rPr>
          <w:rFonts w:ascii="Arial" w:hAnsi="Arial" w:cs="Arial"/>
          <w:sz w:val="22"/>
          <w:szCs w:val="22"/>
        </w:rPr>
        <w:sym w:font="WP TypographicSymbols" w:char="003D"/>
      </w:r>
      <w:r w:rsidRPr="003678FE">
        <w:rPr>
          <w:rFonts w:ascii="Arial" w:hAnsi="Arial" w:cs="Arial"/>
          <w:sz w:val="22"/>
          <w:szCs w:val="22"/>
        </w:rPr>
        <w:t>s (NRR) home page.  (Hint:  NRR is a program office.)</w:t>
      </w:r>
    </w:p>
    <w:p w:rsidR="00825C3C" w:rsidRPr="003678FE" w:rsidRDefault="00825C3C" w:rsidP="007B1562">
      <w:pPr>
        <w:numPr>
          <w:ilvl w:val="2"/>
          <w:numId w:val="91"/>
        </w:numPr>
        <w:jc w:val="both"/>
        <w:rPr>
          <w:rFonts w:ascii="Arial" w:hAnsi="Arial" w:cs="Arial"/>
          <w:sz w:val="22"/>
          <w:szCs w:val="22"/>
        </w:rPr>
      </w:pPr>
      <w:r w:rsidRPr="003678FE">
        <w:rPr>
          <w:rFonts w:ascii="Arial" w:hAnsi="Arial" w:cs="Arial"/>
          <w:sz w:val="22"/>
          <w:szCs w:val="22"/>
        </w:rPr>
        <w:t>Identify the Director, NRR.</w:t>
      </w:r>
    </w:p>
    <w:p w:rsidR="00825C3C" w:rsidRPr="003678FE" w:rsidRDefault="00825C3C" w:rsidP="007B1562">
      <w:pPr>
        <w:numPr>
          <w:ilvl w:val="2"/>
          <w:numId w:val="91"/>
        </w:numPr>
        <w:jc w:val="both"/>
        <w:rPr>
          <w:rFonts w:ascii="Arial" w:hAnsi="Arial" w:cs="Arial"/>
          <w:sz w:val="22"/>
          <w:szCs w:val="22"/>
        </w:rPr>
      </w:pPr>
      <w:r w:rsidRPr="003678FE">
        <w:rPr>
          <w:rFonts w:ascii="Arial" w:hAnsi="Arial" w:cs="Arial"/>
          <w:sz w:val="22"/>
          <w:szCs w:val="22"/>
        </w:rPr>
        <w:t xml:space="preserve">For research and test reactor inspectors, find and review the office organization, the work planning center (see POEB on NRR site index), and Office Instructions </w:t>
      </w:r>
    </w:p>
    <w:p w:rsidR="00825C3C" w:rsidRPr="003678FE" w:rsidRDefault="00825C3C" w:rsidP="007B1562">
      <w:pPr>
        <w:numPr>
          <w:ilvl w:val="2"/>
          <w:numId w:val="91"/>
        </w:numPr>
        <w:jc w:val="both"/>
        <w:rPr>
          <w:rFonts w:ascii="Arial" w:hAnsi="Arial" w:cs="Arial"/>
          <w:sz w:val="22"/>
          <w:szCs w:val="22"/>
        </w:rPr>
      </w:pPr>
      <w:r w:rsidRPr="003678FE">
        <w:rPr>
          <w:rFonts w:ascii="Arial" w:hAnsi="Arial" w:cs="Arial"/>
          <w:sz w:val="22"/>
          <w:szCs w:val="22"/>
        </w:rPr>
        <w:t>For power reactor inspectors, find the Reactor Oversight Process (ROP) Digital City and bookmark it.  You will need the location of Digital City to complete other individual study activities.</w:t>
      </w:r>
    </w:p>
    <w:p w:rsidR="00825C3C" w:rsidRPr="003678FE" w:rsidRDefault="00825C3C" w:rsidP="006B6377">
      <w:pPr>
        <w:jc w:val="both"/>
        <w:rPr>
          <w:rFonts w:ascii="Arial" w:hAnsi="Arial" w:cs="Arial"/>
          <w:sz w:val="22"/>
          <w:szCs w:val="22"/>
        </w:rPr>
      </w:pPr>
    </w:p>
    <w:p w:rsidR="00825C3C" w:rsidRPr="003678FE" w:rsidRDefault="00825C3C" w:rsidP="007B1562">
      <w:pPr>
        <w:numPr>
          <w:ilvl w:val="0"/>
          <w:numId w:val="91"/>
        </w:numPr>
        <w:jc w:val="both"/>
        <w:rPr>
          <w:rFonts w:ascii="Arial" w:hAnsi="Arial" w:cs="Arial"/>
          <w:sz w:val="22"/>
          <w:szCs w:val="22"/>
        </w:rPr>
      </w:pPr>
      <w:r w:rsidRPr="003678FE">
        <w:rPr>
          <w:rFonts w:ascii="Arial" w:hAnsi="Arial" w:cs="Arial"/>
          <w:sz w:val="22"/>
          <w:szCs w:val="22"/>
        </w:rPr>
        <w:t xml:space="preserve">Locate the Office of </w:t>
      </w:r>
      <w:r w:rsidR="00092812" w:rsidRPr="003678FE">
        <w:rPr>
          <w:rFonts w:ascii="Arial" w:hAnsi="Arial" w:cs="Arial"/>
          <w:sz w:val="22"/>
          <w:szCs w:val="22"/>
        </w:rPr>
        <w:t>Federal and State Materials and Environmental Management Programs</w:t>
      </w:r>
      <w:r w:rsidR="00757C93" w:rsidRPr="003678FE">
        <w:rPr>
          <w:rFonts w:ascii="Arial" w:hAnsi="Arial" w:cs="Arial"/>
          <w:sz w:val="22"/>
          <w:szCs w:val="22"/>
        </w:rPr>
        <w:t>’</w:t>
      </w:r>
      <w:r w:rsidRPr="003678FE">
        <w:rPr>
          <w:rFonts w:ascii="Arial" w:hAnsi="Arial" w:cs="Arial"/>
          <w:sz w:val="22"/>
          <w:szCs w:val="22"/>
        </w:rPr>
        <w:t xml:space="preserve"> home page and review the functions of this program office.</w:t>
      </w:r>
    </w:p>
    <w:p w:rsidR="00825C3C" w:rsidRPr="003678FE" w:rsidRDefault="00825C3C" w:rsidP="006B6377">
      <w:pPr>
        <w:jc w:val="both"/>
        <w:rPr>
          <w:rFonts w:ascii="Arial" w:hAnsi="Arial" w:cs="Arial"/>
          <w:sz w:val="22"/>
          <w:szCs w:val="22"/>
        </w:rPr>
      </w:pPr>
    </w:p>
    <w:p w:rsidR="00825C3C" w:rsidRPr="003678FE" w:rsidRDefault="00825C3C" w:rsidP="007B1562">
      <w:pPr>
        <w:numPr>
          <w:ilvl w:val="0"/>
          <w:numId w:val="91"/>
        </w:numPr>
        <w:jc w:val="both"/>
        <w:rPr>
          <w:rFonts w:ascii="Arial" w:hAnsi="Arial" w:cs="Arial"/>
          <w:sz w:val="22"/>
          <w:szCs w:val="22"/>
        </w:rPr>
      </w:pPr>
      <w:r w:rsidRPr="003678FE">
        <w:rPr>
          <w:rFonts w:ascii="Arial" w:hAnsi="Arial" w:cs="Arial"/>
          <w:sz w:val="22"/>
          <w:szCs w:val="22"/>
        </w:rPr>
        <w:t>Locate the Office of Nuclear Materials Safety and Safeguards</w:t>
      </w:r>
      <w:r w:rsidRPr="003678FE">
        <w:rPr>
          <w:rFonts w:ascii="Arial" w:hAnsi="Arial" w:cs="Arial"/>
          <w:sz w:val="22"/>
          <w:szCs w:val="22"/>
        </w:rPr>
        <w:sym w:font="WP TypographicSymbols" w:char="003D"/>
      </w:r>
      <w:r w:rsidRPr="003678FE">
        <w:rPr>
          <w:rFonts w:ascii="Arial" w:hAnsi="Arial" w:cs="Arial"/>
          <w:sz w:val="22"/>
          <w:szCs w:val="22"/>
        </w:rPr>
        <w:t xml:space="preserve"> (NMSS) home page and review the functions of the office.</w:t>
      </w:r>
    </w:p>
    <w:p w:rsidR="00825C3C" w:rsidRPr="003678FE" w:rsidRDefault="00825C3C" w:rsidP="006B6377">
      <w:pPr>
        <w:jc w:val="both"/>
        <w:rPr>
          <w:rFonts w:ascii="Arial" w:hAnsi="Arial" w:cs="Arial"/>
          <w:sz w:val="22"/>
          <w:szCs w:val="22"/>
        </w:rPr>
      </w:pPr>
    </w:p>
    <w:p w:rsidR="00825C3C" w:rsidRPr="003678FE" w:rsidRDefault="00825C3C" w:rsidP="007B1562">
      <w:pPr>
        <w:numPr>
          <w:ilvl w:val="0"/>
          <w:numId w:val="91"/>
        </w:numPr>
        <w:jc w:val="both"/>
        <w:rPr>
          <w:rFonts w:ascii="Arial" w:hAnsi="Arial" w:cs="Arial"/>
          <w:sz w:val="22"/>
          <w:szCs w:val="22"/>
        </w:rPr>
      </w:pPr>
      <w:r w:rsidRPr="003678FE">
        <w:rPr>
          <w:rFonts w:ascii="Arial" w:hAnsi="Arial" w:cs="Arial"/>
          <w:sz w:val="22"/>
          <w:szCs w:val="22"/>
        </w:rPr>
        <w:t>Locate the Office of Enforcement</w:t>
      </w:r>
      <w:r w:rsidRPr="003678FE">
        <w:rPr>
          <w:rFonts w:ascii="Arial" w:hAnsi="Arial" w:cs="Arial"/>
          <w:sz w:val="22"/>
          <w:szCs w:val="22"/>
        </w:rPr>
        <w:sym w:font="WP TypographicSymbols" w:char="003D"/>
      </w:r>
      <w:r w:rsidRPr="003678FE">
        <w:rPr>
          <w:rFonts w:ascii="Arial" w:hAnsi="Arial" w:cs="Arial"/>
          <w:sz w:val="22"/>
          <w:szCs w:val="22"/>
        </w:rPr>
        <w:t>s home page and bookmark it.  Review the functions of the office.</w:t>
      </w:r>
    </w:p>
    <w:p w:rsidR="00825C3C" w:rsidRPr="003678FE" w:rsidRDefault="00825C3C" w:rsidP="006B6377">
      <w:pPr>
        <w:jc w:val="both"/>
        <w:rPr>
          <w:rFonts w:ascii="Arial" w:hAnsi="Arial" w:cs="Arial"/>
          <w:sz w:val="22"/>
          <w:szCs w:val="22"/>
        </w:rPr>
      </w:pPr>
    </w:p>
    <w:p w:rsidR="00825C3C" w:rsidRPr="003678FE" w:rsidRDefault="00825C3C" w:rsidP="007B1562">
      <w:pPr>
        <w:numPr>
          <w:ilvl w:val="0"/>
          <w:numId w:val="91"/>
        </w:numPr>
        <w:jc w:val="both"/>
        <w:rPr>
          <w:rFonts w:ascii="Arial" w:hAnsi="Arial" w:cs="Arial"/>
          <w:sz w:val="22"/>
          <w:szCs w:val="22"/>
        </w:rPr>
      </w:pPr>
      <w:r w:rsidRPr="003678FE">
        <w:rPr>
          <w:rFonts w:ascii="Arial" w:hAnsi="Arial" w:cs="Arial"/>
          <w:sz w:val="22"/>
          <w:szCs w:val="22"/>
        </w:rPr>
        <w:t xml:space="preserve">Locate the SECY home page </w:t>
      </w:r>
    </w:p>
    <w:p w:rsidR="00825C3C" w:rsidRPr="003678FE" w:rsidRDefault="00825C3C" w:rsidP="007B1562">
      <w:pPr>
        <w:numPr>
          <w:ilvl w:val="0"/>
          <w:numId w:val="93"/>
        </w:numPr>
        <w:jc w:val="both"/>
        <w:rPr>
          <w:rFonts w:ascii="Arial" w:hAnsi="Arial" w:cs="Arial"/>
          <w:sz w:val="22"/>
          <w:szCs w:val="22"/>
        </w:rPr>
      </w:pPr>
      <w:r w:rsidRPr="003678FE">
        <w:rPr>
          <w:rFonts w:ascii="Arial" w:hAnsi="Arial" w:cs="Arial"/>
          <w:sz w:val="22"/>
          <w:szCs w:val="22"/>
        </w:rPr>
        <w:t>Review the functions of the office.</w:t>
      </w:r>
    </w:p>
    <w:p w:rsidR="00825C3C" w:rsidRPr="003678FE" w:rsidRDefault="00825C3C" w:rsidP="007B1562">
      <w:pPr>
        <w:numPr>
          <w:ilvl w:val="0"/>
          <w:numId w:val="93"/>
        </w:numPr>
        <w:jc w:val="both"/>
        <w:rPr>
          <w:rFonts w:ascii="Arial" w:hAnsi="Arial" w:cs="Arial"/>
          <w:sz w:val="22"/>
          <w:szCs w:val="22"/>
        </w:rPr>
      </w:pPr>
      <w:r w:rsidRPr="003678FE">
        <w:rPr>
          <w:rFonts w:ascii="Arial" w:hAnsi="Arial" w:cs="Arial"/>
          <w:sz w:val="22"/>
          <w:szCs w:val="22"/>
        </w:rPr>
        <w:t>Review the purpose of a SECY paper.</w:t>
      </w:r>
    </w:p>
    <w:p w:rsidR="00F71846" w:rsidRPr="003678FE" w:rsidRDefault="00825C3C" w:rsidP="007B1562">
      <w:pPr>
        <w:numPr>
          <w:ilvl w:val="0"/>
          <w:numId w:val="93"/>
        </w:numPr>
        <w:jc w:val="both"/>
        <w:rPr>
          <w:rFonts w:ascii="Arial" w:hAnsi="Arial" w:cs="Arial"/>
          <w:sz w:val="22"/>
          <w:szCs w:val="22"/>
        </w:rPr>
      </w:pPr>
      <w:r w:rsidRPr="003678FE">
        <w:rPr>
          <w:rFonts w:ascii="Arial" w:hAnsi="Arial" w:cs="Arial"/>
          <w:sz w:val="22"/>
          <w:szCs w:val="22"/>
        </w:rPr>
        <w:t>Review the purpose of staff requirements memoranda.</w:t>
      </w:r>
    </w:p>
    <w:p w:rsidR="00F71846" w:rsidRPr="003678FE" w:rsidRDefault="00F71846" w:rsidP="006B6377">
      <w:pPr>
        <w:ind w:left="2707"/>
        <w:jc w:val="both"/>
        <w:rPr>
          <w:rFonts w:ascii="Arial" w:hAnsi="Arial" w:cs="Arial"/>
          <w:sz w:val="22"/>
          <w:szCs w:val="22"/>
        </w:rPr>
      </w:pPr>
    </w:p>
    <w:p w:rsidR="00825C3C" w:rsidRPr="003678FE" w:rsidRDefault="00825C3C" w:rsidP="007B1562">
      <w:pPr>
        <w:numPr>
          <w:ilvl w:val="1"/>
          <w:numId w:val="93"/>
        </w:numPr>
        <w:jc w:val="both"/>
        <w:rPr>
          <w:rFonts w:ascii="Arial" w:hAnsi="Arial" w:cs="Arial"/>
          <w:sz w:val="22"/>
          <w:szCs w:val="22"/>
        </w:rPr>
      </w:pPr>
      <w:r w:rsidRPr="003678FE">
        <w:rPr>
          <w:rFonts w:ascii="Arial" w:hAnsi="Arial" w:cs="Arial"/>
          <w:sz w:val="22"/>
          <w:szCs w:val="22"/>
        </w:rPr>
        <w:t>Review the information found on each of the NRC regional Web sites (if available).</w:t>
      </w:r>
    </w:p>
    <w:p w:rsidR="00825C3C" w:rsidRPr="003678FE" w:rsidRDefault="00825C3C" w:rsidP="006B6377">
      <w:pPr>
        <w:jc w:val="both"/>
        <w:rPr>
          <w:rFonts w:ascii="Arial" w:hAnsi="Arial" w:cs="Arial"/>
          <w:sz w:val="22"/>
          <w:szCs w:val="22"/>
        </w:rPr>
      </w:pPr>
    </w:p>
    <w:p w:rsidR="00825C3C" w:rsidRPr="003678FE" w:rsidRDefault="00825C3C" w:rsidP="007B1562">
      <w:pPr>
        <w:numPr>
          <w:ilvl w:val="1"/>
          <w:numId w:val="93"/>
        </w:numPr>
        <w:jc w:val="both"/>
        <w:rPr>
          <w:rFonts w:ascii="Arial" w:hAnsi="Arial" w:cs="Arial"/>
          <w:sz w:val="22"/>
          <w:szCs w:val="22"/>
        </w:rPr>
      </w:pPr>
      <w:r w:rsidRPr="003678FE">
        <w:rPr>
          <w:rFonts w:ascii="Arial" w:hAnsi="Arial" w:cs="Arial"/>
          <w:sz w:val="22"/>
          <w:szCs w:val="22"/>
        </w:rPr>
        <w:t>Locate the site for NRC management directives (MDs).</w:t>
      </w:r>
    </w:p>
    <w:p w:rsidR="00825C3C" w:rsidRPr="003678FE" w:rsidRDefault="00825C3C" w:rsidP="007B1562">
      <w:pPr>
        <w:numPr>
          <w:ilvl w:val="0"/>
          <w:numId w:val="94"/>
        </w:numPr>
        <w:jc w:val="both"/>
        <w:rPr>
          <w:rFonts w:ascii="Arial" w:hAnsi="Arial" w:cs="Arial"/>
          <w:sz w:val="22"/>
          <w:szCs w:val="22"/>
        </w:rPr>
      </w:pPr>
      <w:r w:rsidRPr="003678FE">
        <w:rPr>
          <w:rFonts w:ascii="Arial" w:hAnsi="Arial" w:cs="Arial"/>
          <w:sz w:val="22"/>
          <w:szCs w:val="22"/>
        </w:rPr>
        <w:t>Find the MD dealing with the NRC Incident Investigation Program; review the purpose of the program.</w:t>
      </w:r>
    </w:p>
    <w:p w:rsidR="00825C3C" w:rsidRPr="003678FE" w:rsidRDefault="00825C3C" w:rsidP="007B1562">
      <w:pPr>
        <w:numPr>
          <w:ilvl w:val="0"/>
          <w:numId w:val="94"/>
        </w:numPr>
        <w:jc w:val="both"/>
        <w:rPr>
          <w:rFonts w:ascii="Arial" w:hAnsi="Arial" w:cs="Arial"/>
          <w:sz w:val="22"/>
          <w:szCs w:val="22"/>
        </w:rPr>
      </w:pPr>
      <w:r w:rsidRPr="003678FE">
        <w:rPr>
          <w:rFonts w:ascii="Arial" w:hAnsi="Arial" w:cs="Arial"/>
          <w:sz w:val="22"/>
          <w:szCs w:val="22"/>
        </w:rPr>
        <w:t xml:space="preserve">Find the MD dealing with the management of allegations; describe the general policy on disclosure of the identity of an </w:t>
      </w:r>
      <w:proofErr w:type="spellStart"/>
      <w:r w:rsidRPr="003678FE">
        <w:rPr>
          <w:rFonts w:ascii="Arial" w:hAnsi="Arial" w:cs="Arial"/>
          <w:sz w:val="22"/>
          <w:szCs w:val="22"/>
        </w:rPr>
        <w:t>alleger</w:t>
      </w:r>
      <w:proofErr w:type="spellEnd"/>
      <w:r w:rsidRPr="003678FE">
        <w:rPr>
          <w:rFonts w:ascii="Arial" w:hAnsi="Arial" w:cs="Arial"/>
          <w:sz w:val="22"/>
          <w:szCs w:val="22"/>
        </w:rPr>
        <w:t>.</w:t>
      </w:r>
    </w:p>
    <w:p w:rsidR="00825C3C" w:rsidRPr="003678FE" w:rsidRDefault="00825C3C" w:rsidP="006B6377">
      <w:pPr>
        <w:jc w:val="both"/>
        <w:rPr>
          <w:rFonts w:ascii="Arial" w:hAnsi="Arial" w:cs="Arial"/>
          <w:sz w:val="22"/>
          <w:szCs w:val="22"/>
        </w:rPr>
      </w:pPr>
    </w:p>
    <w:p w:rsidR="00825C3C" w:rsidRPr="003678FE" w:rsidRDefault="00825C3C" w:rsidP="007B1562">
      <w:pPr>
        <w:numPr>
          <w:ilvl w:val="1"/>
          <w:numId w:val="94"/>
        </w:numPr>
        <w:jc w:val="both"/>
        <w:rPr>
          <w:rFonts w:ascii="Arial" w:hAnsi="Arial" w:cs="Arial"/>
          <w:sz w:val="22"/>
          <w:szCs w:val="22"/>
        </w:rPr>
      </w:pPr>
      <w:r w:rsidRPr="003678FE">
        <w:rPr>
          <w:rFonts w:ascii="Arial" w:hAnsi="Arial" w:cs="Arial"/>
          <w:sz w:val="22"/>
          <w:szCs w:val="22"/>
        </w:rPr>
        <w:t>Locate the agency</w:t>
      </w:r>
      <w:r w:rsidRPr="003678FE">
        <w:rPr>
          <w:rFonts w:ascii="Arial" w:hAnsi="Arial" w:cs="Arial"/>
          <w:sz w:val="22"/>
          <w:szCs w:val="22"/>
        </w:rPr>
        <w:sym w:font="WP TypographicSymbols" w:char="003D"/>
      </w:r>
      <w:r w:rsidRPr="003678FE">
        <w:rPr>
          <w:rFonts w:ascii="Arial" w:hAnsi="Arial" w:cs="Arial"/>
          <w:sz w:val="22"/>
          <w:szCs w:val="22"/>
        </w:rPr>
        <w:t xml:space="preserve">s </w:t>
      </w:r>
      <w:proofErr w:type="spellStart"/>
      <w:r w:rsidR="00DD761B" w:rsidRPr="003678FE">
        <w:rPr>
          <w:rFonts w:ascii="Arial" w:hAnsi="Arial" w:cs="Arial"/>
          <w:sz w:val="22"/>
          <w:szCs w:val="22"/>
        </w:rPr>
        <w:t>iLearn</w:t>
      </w:r>
      <w:proofErr w:type="spellEnd"/>
      <w:r w:rsidRPr="003678FE">
        <w:rPr>
          <w:rFonts w:ascii="Arial" w:hAnsi="Arial" w:cs="Arial"/>
          <w:sz w:val="22"/>
          <w:szCs w:val="22"/>
        </w:rPr>
        <w:t xml:space="preserve"> Web site.</w:t>
      </w:r>
    </w:p>
    <w:p w:rsidR="00825C3C" w:rsidRPr="003678FE" w:rsidRDefault="00825C3C" w:rsidP="007B1562">
      <w:pPr>
        <w:numPr>
          <w:ilvl w:val="0"/>
          <w:numId w:val="95"/>
        </w:numPr>
        <w:jc w:val="both"/>
        <w:rPr>
          <w:rFonts w:ascii="Arial" w:hAnsi="Arial" w:cs="Arial"/>
          <w:sz w:val="22"/>
          <w:szCs w:val="22"/>
        </w:rPr>
      </w:pPr>
      <w:r w:rsidRPr="003678FE">
        <w:rPr>
          <w:rFonts w:ascii="Arial" w:hAnsi="Arial" w:cs="Arial"/>
          <w:sz w:val="22"/>
          <w:szCs w:val="22"/>
        </w:rPr>
        <w:t>Locate the schedule</w:t>
      </w:r>
      <w:r w:rsidRPr="003678FE">
        <w:rPr>
          <w:rFonts w:ascii="Arial" w:hAnsi="Arial" w:cs="Arial"/>
          <w:sz w:val="22"/>
          <w:szCs w:val="22"/>
        </w:rPr>
        <w:sym w:font="WP TypographicSymbols" w:char="0043"/>
      </w:r>
      <w:r w:rsidRPr="003678FE">
        <w:rPr>
          <w:rFonts w:ascii="Arial" w:hAnsi="Arial" w:cs="Arial"/>
          <w:sz w:val="22"/>
          <w:szCs w:val="22"/>
        </w:rPr>
        <w:t>find the next presentation of the Westinghouse Simulator Refresher course (R-704P) or the Health Physics Technology course (H-201).</w:t>
      </w:r>
    </w:p>
    <w:p w:rsidR="00825C3C" w:rsidRPr="003678FE" w:rsidRDefault="00825C3C" w:rsidP="007B1562">
      <w:pPr>
        <w:numPr>
          <w:ilvl w:val="0"/>
          <w:numId w:val="95"/>
        </w:numPr>
        <w:jc w:val="both"/>
        <w:rPr>
          <w:rFonts w:ascii="Arial" w:hAnsi="Arial" w:cs="Arial"/>
          <w:sz w:val="22"/>
          <w:szCs w:val="22"/>
        </w:rPr>
      </w:pPr>
      <w:r w:rsidRPr="003678FE">
        <w:rPr>
          <w:rFonts w:ascii="Arial" w:hAnsi="Arial" w:cs="Arial"/>
          <w:sz w:val="22"/>
          <w:szCs w:val="22"/>
        </w:rPr>
        <w:t>Review how to enroll in a course.</w:t>
      </w:r>
    </w:p>
    <w:p w:rsidR="00825C3C" w:rsidRPr="003678FE" w:rsidRDefault="00825C3C" w:rsidP="007B1562">
      <w:pPr>
        <w:numPr>
          <w:ilvl w:val="0"/>
          <w:numId w:val="95"/>
        </w:numPr>
        <w:jc w:val="both"/>
        <w:rPr>
          <w:rFonts w:ascii="Arial" w:hAnsi="Arial" w:cs="Arial"/>
          <w:sz w:val="22"/>
          <w:szCs w:val="22"/>
        </w:rPr>
      </w:pPr>
      <w:r w:rsidRPr="003678FE">
        <w:rPr>
          <w:rFonts w:ascii="Arial" w:hAnsi="Arial" w:cs="Arial"/>
          <w:sz w:val="22"/>
          <w:szCs w:val="22"/>
        </w:rPr>
        <w:t>Locate the Self-Paced Learning area</w:t>
      </w:r>
    </w:p>
    <w:p w:rsidR="00757C93" w:rsidRPr="003678FE" w:rsidRDefault="00825C3C" w:rsidP="007B1562">
      <w:pPr>
        <w:numPr>
          <w:ilvl w:val="0"/>
          <w:numId w:val="95"/>
        </w:numPr>
        <w:jc w:val="both"/>
        <w:rPr>
          <w:rFonts w:ascii="Arial" w:hAnsi="Arial" w:cs="Arial"/>
          <w:sz w:val="22"/>
          <w:szCs w:val="22"/>
        </w:rPr>
      </w:pPr>
      <w:r w:rsidRPr="003678FE">
        <w:rPr>
          <w:rFonts w:ascii="Arial" w:hAnsi="Arial" w:cs="Arial"/>
          <w:sz w:val="22"/>
          <w:szCs w:val="22"/>
        </w:rPr>
        <w:t>Find the Web-based allegation management training.</w:t>
      </w:r>
    </w:p>
    <w:p w:rsidR="00825C3C" w:rsidRPr="003678FE" w:rsidRDefault="00825C3C" w:rsidP="007B1562">
      <w:pPr>
        <w:numPr>
          <w:ilvl w:val="0"/>
          <w:numId w:val="95"/>
        </w:numPr>
        <w:jc w:val="both"/>
        <w:rPr>
          <w:rFonts w:ascii="Arial" w:hAnsi="Arial" w:cs="Arial"/>
          <w:sz w:val="22"/>
          <w:szCs w:val="22"/>
        </w:rPr>
      </w:pPr>
      <w:r w:rsidRPr="003678FE">
        <w:rPr>
          <w:rFonts w:ascii="Arial" w:hAnsi="Arial" w:cs="Arial"/>
          <w:sz w:val="22"/>
          <w:szCs w:val="22"/>
        </w:rPr>
        <w:t>Review the list of available Web-based learning opportunities.</w:t>
      </w:r>
    </w:p>
    <w:p w:rsidR="00825C3C" w:rsidRPr="003678FE" w:rsidRDefault="00825C3C" w:rsidP="007B1562">
      <w:pPr>
        <w:numPr>
          <w:ilvl w:val="0"/>
          <w:numId w:val="95"/>
        </w:numPr>
        <w:jc w:val="both"/>
        <w:rPr>
          <w:rFonts w:ascii="Arial" w:hAnsi="Arial" w:cs="Arial"/>
          <w:sz w:val="22"/>
          <w:szCs w:val="22"/>
        </w:rPr>
      </w:pPr>
      <w:r w:rsidRPr="003678FE">
        <w:rPr>
          <w:rFonts w:ascii="Arial" w:hAnsi="Arial" w:cs="Arial"/>
          <w:sz w:val="22"/>
          <w:szCs w:val="22"/>
        </w:rPr>
        <w:t>Review the list of other available self-paced learning opportunities.</w:t>
      </w:r>
    </w:p>
    <w:p w:rsidR="00614A3A" w:rsidRPr="003678FE" w:rsidRDefault="00614A3A" w:rsidP="00C464F3">
      <w:pPr>
        <w:jc w:val="both"/>
        <w:rPr>
          <w:rFonts w:ascii="Arial" w:hAnsi="Arial" w:cs="Arial"/>
          <w:sz w:val="22"/>
          <w:szCs w:val="22"/>
        </w:rPr>
      </w:pPr>
    </w:p>
    <w:p w:rsidR="00614A3A" w:rsidRPr="003678FE" w:rsidRDefault="00026132" w:rsidP="007B1562">
      <w:pPr>
        <w:numPr>
          <w:ilvl w:val="1"/>
          <w:numId w:val="94"/>
        </w:numPr>
        <w:jc w:val="both"/>
        <w:rPr>
          <w:ins w:id="8" w:author="Author" w:date="2010-09-24T10:59:00Z"/>
          <w:rFonts w:ascii="Arial" w:hAnsi="Arial" w:cs="Arial"/>
          <w:sz w:val="22"/>
          <w:szCs w:val="22"/>
        </w:rPr>
      </w:pPr>
      <w:ins w:id="9" w:author="Author" w:date="2011-11-03T13:17:00Z">
        <w:r>
          <w:rPr>
            <w:rFonts w:ascii="Arial" w:hAnsi="Arial" w:cs="Arial"/>
            <w:sz w:val="22"/>
            <w:szCs w:val="22"/>
          </w:rPr>
          <w:t xml:space="preserve">Under the NRC Web Applications link, </w:t>
        </w:r>
        <w:r w:rsidR="00DA2C0F">
          <w:rPr>
            <w:rFonts w:ascii="Arial" w:hAnsi="Arial" w:cs="Arial"/>
            <w:sz w:val="22"/>
            <w:szCs w:val="22"/>
          </w:rPr>
          <w:t>l</w:t>
        </w:r>
      </w:ins>
      <w:ins w:id="10" w:author="Author" w:date="2010-09-24T10:59:00Z">
        <w:r w:rsidR="00614A3A" w:rsidRPr="003678FE">
          <w:rPr>
            <w:rFonts w:ascii="Arial" w:hAnsi="Arial" w:cs="Arial"/>
            <w:sz w:val="22"/>
            <w:szCs w:val="22"/>
          </w:rPr>
          <w:t>ocate the NRC Knowledge Center (NKC)</w:t>
        </w:r>
      </w:ins>
      <w:ins w:id="11" w:author="Author" w:date="2010-12-09T10:10:00Z">
        <w:r w:rsidR="00343BF3">
          <w:rPr>
            <w:rFonts w:ascii="Arial" w:hAnsi="Arial" w:cs="Arial"/>
            <w:sz w:val="22"/>
            <w:szCs w:val="22"/>
          </w:rPr>
          <w:t>.</w:t>
        </w:r>
      </w:ins>
    </w:p>
    <w:p w:rsidR="00614A3A" w:rsidRPr="003678FE" w:rsidRDefault="00614A3A" w:rsidP="007B1562">
      <w:pPr>
        <w:numPr>
          <w:ilvl w:val="0"/>
          <w:numId w:val="99"/>
        </w:numPr>
        <w:tabs>
          <w:tab w:val="clear" w:pos="5239"/>
          <w:tab w:val="num" w:pos="3330"/>
        </w:tabs>
        <w:ind w:left="3341"/>
        <w:jc w:val="both"/>
        <w:rPr>
          <w:ins w:id="12" w:author="Author" w:date="2010-09-24T10:59:00Z"/>
          <w:rFonts w:ascii="Arial" w:hAnsi="Arial" w:cs="Arial"/>
          <w:sz w:val="22"/>
          <w:szCs w:val="22"/>
        </w:rPr>
      </w:pPr>
      <w:ins w:id="13" w:author="Author" w:date="2010-09-24T10:59:00Z">
        <w:r w:rsidRPr="003678FE">
          <w:rPr>
            <w:rFonts w:ascii="Arial" w:hAnsi="Arial" w:cs="Arial"/>
            <w:sz w:val="22"/>
            <w:szCs w:val="22"/>
          </w:rPr>
          <w:t>Review the information on new accounts and memberships on the NKC presentation in ADAMS as ML090930410.</w:t>
        </w:r>
      </w:ins>
    </w:p>
    <w:p w:rsidR="00614A3A" w:rsidRPr="003678FE" w:rsidRDefault="00614A3A" w:rsidP="007B1562">
      <w:pPr>
        <w:numPr>
          <w:ilvl w:val="0"/>
          <w:numId w:val="99"/>
        </w:numPr>
        <w:tabs>
          <w:tab w:val="clear" w:pos="5239"/>
          <w:tab w:val="num" w:pos="3330"/>
        </w:tabs>
        <w:ind w:left="3341"/>
        <w:jc w:val="both"/>
        <w:rPr>
          <w:ins w:id="14" w:author="Author" w:date="2010-09-24T10:59:00Z"/>
          <w:rFonts w:ascii="Arial" w:hAnsi="Arial" w:cs="Arial"/>
          <w:sz w:val="22"/>
          <w:szCs w:val="22"/>
        </w:rPr>
      </w:pPr>
      <w:ins w:id="15" w:author="Author" w:date="2010-09-24T10:59:00Z">
        <w:r w:rsidRPr="003678FE">
          <w:rPr>
            <w:rFonts w:ascii="Arial" w:hAnsi="Arial" w:cs="Arial"/>
            <w:sz w:val="22"/>
            <w:szCs w:val="22"/>
          </w:rPr>
          <w:t>Request an NKC account.</w:t>
        </w:r>
      </w:ins>
    </w:p>
    <w:p w:rsidR="00614A3A" w:rsidRPr="003678FE" w:rsidRDefault="00614A3A" w:rsidP="007B1562">
      <w:pPr>
        <w:numPr>
          <w:ilvl w:val="0"/>
          <w:numId w:val="99"/>
        </w:numPr>
        <w:tabs>
          <w:tab w:val="clear" w:pos="5239"/>
          <w:tab w:val="num" w:pos="3330"/>
        </w:tabs>
        <w:ind w:left="3341"/>
        <w:jc w:val="both"/>
        <w:rPr>
          <w:ins w:id="16" w:author="Author" w:date="2010-09-24T10:59:00Z"/>
          <w:rFonts w:ascii="Arial" w:hAnsi="Arial" w:cs="Arial"/>
          <w:sz w:val="22"/>
          <w:szCs w:val="22"/>
        </w:rPr>
      </w:pPr>
      <w:ins w:id="17" w:author="Author" w:date="2010-09-24T10:59:00Z">
        <w:r w:rsidRPr="003678FE">
          <w:rPr>
            <w:rFonts w:ascii="Arial" w:hAnsi="Arial" w:cs="Arial"/>
            <w:sz w:val="22"/>
            <w:szCs w:val="22"/>
          </w:rPr>
          <w:lastRenderedPageBreak/>
          <w:t>Review the Communities of Practice (</w:t>
        </w:r>
        <w:proofErr w:type="spellStart"/>
        <w:r w:rsidRPr="003678FE">
          <w:rPr>
            <w:rFonts w:ascii="Arial" w:hAnsi="Arial" w:cs="Arial"/>
            <w:sz w:val="22"/>
            <w:szCs w:val="22"/>
          </w:rPr>
          <w:t>CoP</w:t>
        </w:r>
        <w:proofErr w:type="spellEnd"/>
        <w:r w:rsidRPr="003678FE">
          <w:rPr>
            <w:rFonts w:ascii="Arial" w:hAnsi="Arial" w:cs="Arial"/>
            <w:sz w:val="22"/>
            <w:szCs w:val="22"/>
          </w:rPr>
          <w:t>) available on the NKC.</w:t>
        </w:r>
      </w:ins>
    </w:p>
    <w:p w:rsidR="00614A3A" w:rsidRPr="003678FE" w:rsidRDefault="00614A3A" w:rsidP="007B1562">
      <w:pPr>
        <w:numPr>
          <w:ilvl w:val="0"/>
          <w:numId w:val="99"/>
        </w:numPr>
        <w:tabs>
          <w:tab w:val="clear" w:pos="5239"/>
          <w:tab w:val="num" w:pos="3330"/>
        </w:tabs>
        <w:ind w:left="3341"/>
        <w:jc w:val="both"/>
        <w:rPr>
          <w:ins w:id="18" w:author="Author" w:date="2010-09-24T10:59:00Z"/>
          <w:rFonts w:ascii="Arial" w:hAnsi="Arial" w:cs="Arial"/>
          <w:sz w:val="22"/>
          <w:szCs w:val="22"/>
        </w:rPr>
      </w:pPr>
      <w:ins w:id="19" w:author="Author" w:date="2010-09-24T10:59:00Z">
        <w:r w:rsidRPr="003678FE">
          <w:rPr>
            <w:rFonts w:ascii="Arial" w:hAnsi="Arial" w:cs="Arial"/>
            <w:sz w:val="22"/>
            <w:szCs w:val="22"/>
          </w:rPr>
          <w:t xml:space="preserve">Select a </w:t>
        </w:r>
        <w:proofErr w:type="spellStart"/>
        <w:r w:rsidRPr="003678FE">
          <w:rPr>
            <w:rFonts w:ascii="Arial" w:hAnsi="Arial" w:cs="Arial"/>
            <w:sz w:val="22"/>
            <w:szCs w:val="22"/>
          </w:rPr>
          <w:t>CoP</w:t>
        </w:r>
        <w:proofErr w:type="spellEnd"/>
        <w:r w:rsidRPr="003678FE">
          <w:rPr>
            <w:rFonts w:ascii="Arial" w:hAnsi="Arial" w:cs="Arial"/>
            <w:sz w:val="22"/>
            <w:szCs w:val="22"/>
          </w:rPr>
          <w:t xml:space="preserve"> in an area of interest to you.  (It may be necessary to become a member of the </w:t>
        </w:r>
        <w:proofErr w:type="spellStart"/>
        <w:r w:rsidRPr="003678FE">
          <w:rPr>
            <w:rFonts w:ascii="Arial" w:hAnsi="Arial" w:cs="Arial"/>
            <w:sz w:val="22"/>
            <w:szCs w:val="22"/>
          </w:rPr>
          <w:t>CoP</w:t>
        </w:r>
        <w:proofErr w:type="spellEnd"/>
        <w:r w:rsidRPr="003678FE">
          <w:rPr>
            <w:rFonts w:ascii="Arial" w:hAnsi="Arial" w:cs="Arial"/>
            <w:sz w:val="22"/>
            <w:szCs w:val="22"/>
          </w:rPr>
          <w:t xml:space="preserve"> to view the information if SUNSI material is there.)</w:t>
        </w:r>
      </w:ins>
    </w:p>
    <w:p w:rsidR="00614A3A" w:rsidRPr="003678FE" w:rsidRDefault="00614A3A" w:rsidP="007B1562">
      <w:pPr>
        <w:numPr>
          <w:ilvl w:val="0"/>
          <w:numId w:val="96"/>
        </w:numPr>
        <w:jc w:val="both"/>
        <w:rPr>
          <w:ins w:id="20" w:author="Author" w:date="2010-09-24T10:59:00Z"/>
          <w:rFonts w:ascii="Arial" w:hAnsi="Arial" w:cs="Arial"/>
          <w:sz w:val="22"/>
          <w:szCs w:val="22"/>
        </w:rPr>
      </w:pPr>
      <w:ins w:id="21" w:author="Author" w:date="2010-09-24T10:59:00Z">
        <w:r w:rsidRPr="003678FE">
          <w:rPr>
            <w:rFonts w:ascii="Arial" w:hAnsi="Arial" w:cs="Arial"/>
            <w:sz w:val="22"/>
            <w:szCs w:val="22"/>
          </w:rPr>
          <w:t xml:space="preserve">Review the documents posted in that </w:t>
        </w:r>
        <w:proofErr w:type="spellStart"/>
        <w:r w:rsidRPr="003678FE">
          <w:rPr>
            <w:rFonts w:ascii="Arial" w:hAnsi="Arial" w:cs="Arial"/>
            <w:sz w:val="22"/>
            <w:szCs w:val="22"/>
          </w:rPr>
          <w:t>CoP.</w:t>
        </w:r>
        <w:proofErr w:type="spellEnd"/>
      </w:ins>
    </w:p>
    <w:p w:rsidR="00614A3A" w:rsidRDefault="00614A3A" w:rsidP="007B1562">
      <w:pPr>
        <w:numPr>
          <w:ilvl w:val="0"/>
          <w:numId w:val="96"/>
        </w:numPr>
        <w:jc w:val="both"/>
        <w:rPr>
          <w:rFonts w:ascii="Arial" w:hAnsi="Arial" w:cs="Arial"/>
          <w:sz w:val="22"/>
          <w:szCs w:val="22"/>
        </w:rPr>
      </w:pPr>
      <w:ins w:id="22" w:author="Author" w:date="2010-09-24T10:59:00Z">
        <w:r w:rsidRPr="003678FE">
          <w:rPr>
            <w:rFonts w:ascii="Arial" w:hAnsi="Arial" w:cs="Arial"/>
            <w:sz w:val="22"/>
            <w:szCs w:val="22"/>
          </w:rPr>
          <w:t xml:space="preserve">Review past questions and answers in the </w:t>
        </w:r>
        <w:proofErr w:type="spellStart"/>
        <w:r w:rsidRPr="003678FE">
          <w:rPr>
            <w:rFonts w:ascii="Arial" w:hAnsi="Arial" w:cs="Arial"/>
            <w:sz w:val="22"/>
            <w:szCs w:val="22"/>
          </w:rPr>
          <w:t>CoP.</w:t>
        </w:r>
      </w:ins>
      <w:proofErr w:type="spellEnd"/>
    </w:p>
    <w:p w:rsidR="00022C0F" w:rsidRDefault="00022C0F" w:rsidP="007B1562">
      <w:pPr>
        <w:numPr>
          <w:ilvl w:val="0"/>
          <w:numId w:val="96"/>
        </w:numPr>
        <w:jc w:val="both"/>
        <w:rPr>
          <w:rFonts w:ascii="Arial" w:hAnsi="Arial" w:cs="Arial"/>
          <w:sz w:val="22"/>
          <w:szCs w:val="22"/>
        </w:rPr>
      </w:pPr>
      <w:ins w:id="23" w:author="Author" w:date="2010-09-24T10:59:00Z">
        <w:r w:rsidRPr="003678FE">
          <w:rPr>
            <w:rFonts w:ascii="Arial" w:hAnsi="Arial" w:cs="Arial"/>
            <w:sz w:val="22"/>
            <w:szCs w:val="22"/>
          </w:rPr>
          <w:t xml:space="preserve">Review the subscription options available to be notified of updates to the </w:t>
        </w:r>
        <w:proofErr w:type="spellStart"/>
        <w:r w:rsidRPr="003678FE">
          <w:rPr>
            <w:rFonts w:ascii="Arial" w:hAnsi="Arial" w:cs="Arial"/>
            <w:sz w:val="22"/>
            <w:szCs w:val="22"/>
          </w:rPr>
          <w:t>CoPs</w:t>
        </w:r>
      </w:ins>
      <w:proofErr w:type="spellEnd"/>
    </w:p>
    <w:p w:rsidR="00D14D85" w:rsidRPr="003678FE" w:rsidRDefault="00263876" w:rsidP="00263876">
      <w:pPr>
        <w:tabs>
          <w:tab w:val="left" w:pos="5126"/>
        </w:tabs>
        <w:ind w:left="3874"/>
        <w:jc w:val="both"/>
        <w:rPr>
          <w:ins w:id="24" w:author="Author" w:date="2010-09-24T10:59:00Z"/>
          <w:rFonts w:ascii="Arial" w:hAnsi="Arial" w:cs="Arial"/>
          <w:sz w:val="22"/>
          <w:szCs w:val="22"/>
        </w:rPr>
      </w:pPr>
      <w:r>
        <w:rPr>
          <w:rFonts w:ascii="Arial" w:hAnsi="Arial" w:cs="Arial"/>
          <w:sz w:val="22"/>
          <w:szCs w:val="22"/>
        </w:rPr>
        <w:tab/>
      </w:r>
    </w:p>
    <w:p w:rsidR="00181DF8" w:rsidRDefault="00343BF3" w:rsidP="007B1562">
      <w:pPr>
        <w:numPr>
          <w:ilvl w:val="1"/>
          <w:numId w:val="94"/>
        </w:numPr>
        <w:jc w:val="both"/>
        <w:rPr>
          <w:ins w:id="25" w:author="Author" w:date="2010-12-09T11:13:00Z"/>
          <w:rFonts w:ascii="Arial" w:hAnsi="Arial" w:cs="Arial"/>
          <w:sz w:val="22"/>
          <w:szCs w:val="22"/>
        </w:rPr>
      </w:pPr>
      <w:ins w:id="26" w:author="Author" w:date="2010-12-09T10:10:00Z">
        <w:r>
          <w:rPr>
            <w:rFonts w:ascii="Arial" w:hAnsi="Arial" w:cs="Arial"/>
            <w:sz w:val="22"/>
            <w:szCs w:val="22"/>
          </w:rPr>
          <w:t>Locate</w:t>
        </w:r>
      </w:ins>
      <w:ins w:id="27" w:author="Author" w:date="2010-12-07T09:48:00Z">
        <w:r w:rsidR="00F17BD5">
          <w:rPr>
            <w:rFonts w:ascii="Arial" w:hAnsi="Arial" w:cs="Arial"/>
            <w:sz w:val="22"/>
            <w:szCs w:val="22"/>
          </w:rPr>
          <w:t xml:space="preserve"> </w:t>
        </w:r>
        <w:r w:rsidR="00F17BD5" w:rsidRPr="003240BC">
          <w:rPr>
            <w:rFonts w:ascii="Arial" w:hAnsi="Arial" w:cs="Arial"/>
            <w:sz w:val="22"/>
            <w:szCs w:val="22"/>
          </w:rPr>
          <w:t xml:space="preserve">the </w:t>
        </w:r>
      </w:ins>
      <w:ins w:id="28" w:author="Author" w:date="2010-12-09T11:22:00Z">
        <w:r w:rsidR="006771E3">
          <w:rPr>
            <w:rFonts w:ascii="Arial" w:hAnsi="Arial" w:cs="Arial"/>
            <w:sz w:val="22"/>
            <w:szCs w:val="22"/>
          </w:rPr>
          <w:t xml:space="preserve">Reactor </w:t>
        </w:r>
      </w:ins>
      <w:proofErr w:type="spellStart"/>
      <w:ins w:id="29" w:author="Author" w:date="2010-12-07T09:48:00Z">
        <w:r w:rsidR="00F17BD5" w:rsidRPr="003240BC">
          <w:rPr>
            <w:rFonts w:ascii="Arial" w:hAnsi="Arial" w:cs="Arial"/>
            <w:sz w:val="22"/>
            <w:szCs w:val="22"/>
          </w:rPr>
          <w:t>OpE</w:t>
        </w:r>
        <w:proofErr w:type="spellEnd"/>
        <w:r w:rsidR="00F17BD5" w:rsidRPr="003240BC">
          <w:rPr>
            <w:rFonts w:ascii="Arial" w:hAnsi="Arial" w:cs="Arial"/>
            <w:sz w:val="22"/>
            <w:szCs w:val="22"/>
          </w:rPr>
          <w:t xml:space="preserve"> </w:t>
        </w:r>
      </w:ins>
      <w:ins w:id="30" w:author="Author" w:date="2010-12-09T11:22:00Z">
        <w:r w:rsidR="006771E3">
          <w:rPr>
            <w:rFonts w:ascii="Arial" w:hAnsi="Arial" w:cs="Arial"/>
            <w:sz w:val="22"/>
            <w:szCs w:val="22"/>
          </w:rPr>
          <w:t>Information G</w:t>
        </w:r>
      </w:ins>
      <w:ins w:id="31" w:author="Author" w:date="2010-12-07T09:48:00Z">
        <w:r w:rsidR="00F17BD5" w:rsidRPr="003240BC">
          <w:rPr>
            <w:rFonts w:ascii="Arial" w:hAnsi="Arial" w:cs="Arial"/>
            <w:sz w:val="22"/>
            <w:szCs w:val="22"/>
          </w:rPr>
          <w:t>ateway</w:t>
        </w:r>
      </w:ins>
      <w:ins w:id="32" w:author="Author" w:date="2011-07-06T08:58:00Z">
        <w:r w:rsidR="008D53AA">
          <w:rPr>
            <w:rFonts w:ascii="Arial" w:hAnsi="Arial" w:cs="Arial"/>
            <w:sz w:val="22"/>
            <w:szCs w:val="22"/>
          </w:rPr>
          <w:t xml:space="preserve"> (</w:t>
        </w:r>
      </w:ins>
      <w:ins w:id="33" w:author="Author" w:date="2011-07-06T09:00:00Z">
        <w:r w:rsidR="008D53AA">
          <w:rPr>
            <w:rFonts w:ascii="Arial" w:hAnsi="Arial" w:cs="Arial"/>
            <w:sz w:val="22"/>
            <w:szCs w:val="22"/>
          </w:rPr>
          <w:t>NRR Website)</w:t>
        </w:r>
      </w:ins>
      <w:ins w:id="34" w:author="Author" w:date="2010-12-09T10:10:00Z">
        <w:r>
          <w:rPr>
            <w:rFonts w:ascii="Arial" w:hAnsi="Arial" w:cs="Arial"/>
            <w:sz w:val="22"/>
            <w:szCs w:val="22"/>
          </w:rPr>
          <w:t>.</w:t>
        </w:r>
      </w:ins>
      <w:ins w:id="35" w:author="Author" w:date="2010-12-09T11:13:00Z">
        <w:r w:rsidR="00181DF8" w:rsidRPr="00181DF8">
          <w:rPr>
            <w:rFonts w:ascii="Arial" w:hAnsi="Arial" w:cs="Arial"/>
            <w:sz w:val="22"/>
            <w:szCs w:val="22"/>
          </w:rPr>
          <w:t xml:space="preserve"> </w:t>
        </w:r>
      </w:ins>
    </w:p>
    <w:p w:rsidR="00331A08" w:rsidRPr="00181DF8" w:rsidRDefault="00331A08" w:rsidP="007B1562">
      <w:pPr>
        <w:numPr>
          <w:ilvl w:val="2"/>
          <w:numId w:val="94"/>
        </w:numPr>
        <w:tabs>
          <w:tab w:val="clear" w:pos="2793"/>
          <w:tab w:val="num" w:pos="3240"/>
        </w:tabs>
        <w:ind w:left="3240" w:hanging="360"/>
        <w:jc w:val="both"/>
        <w:rPr>
          <w:ins w:id="36" w:author="Author" w:date="2010-12-09T11:13:00Z"/>
          <w:rFonts w:ascii="Arial" w:hAnsi="Arial" w:cs="Arial"/>
          <w:sz w:val="22"/>
          <w:szCs w:val="22"/>
        </w:rPr>
      </w:pPr>
      <w:ins w:id="37" w:author="Author" w:date="2010-12-09T11:13:00Z">
        <w:r w:rsidRPr="00181DF8">
          <w:rPr>
            <w:rFonts w:ascii="Arial" w:hAnsi="Arial" w:cs="Arial"/>
            <w:sz w:val="22"/>
            <w:szCs w:val="22"/>
          </w:rPr>
          <w:t xml:space="preserve">Determine what information </w:t>
        </w:r>
      </w:ins>
      <w:ins w:id="38" w:author="Author" w:date="2010-12-22T09:05:00Z">
        <w:r>
          <w:rPr>
            <w:rFonts w:ascii="Arial" w:hAnsi="Arial" w:cs="Arial"/>
            <w:sz w:val="22"/>
            <w:szCs w:val="22"/>
          </w:rPr>
          <w:t>is</w:t>
        </w:r>
        <w:r w:rsidRPr="00181DF8">
          <w:rPr>
            <w:rFonts w:ascii="Arial" w:hAnsi="Arial" w:cs="Arial"/>
            <w:sz w:val="22"/>
            <w:szCs w:val="22"/>
          </w:rPr>
          <w:t xml:space="preserve"> </w:t>
        </w:r>
      </w:ins>
      <w:ins w:id="39" w:author="Author" w:date="2010-12-09T11:13:00Z">
        <w:r w:rsidRPr="00181DF8">
          <w:rPr>
            <w:rFonts w:ascii="Arial" w:hAnsi="Arial" w:cs="Arial"/>
            <w:sz w:val="22"/>
            <w:szCs w:val="22"/>
          </w:rPr>
          <w:t xml:space="preserve">available and how to </w:t>
        </w:r>
      </w:ins>
      <w:ins w:id="40" w:author="Author" w:date="2010-12-09T11:18:00Z">
        <w:r>
          <w:rPr>
            <w:rFonts w:ascii="Arial" w:hAnsi="Arial" w:cs="Arial"/>
            <w:sz w:val="22"/>
            <w:szCs w:val="22"/>
          </w:rPr>
          <w:t xml:space="preserve">conduct specific </w:t>
        </w:r>
      </w:ins>
      <w:ins w:id="41" w:author="Author" w:date="2010-12-09T11:13:00Z">
        <w:r w:rsidRPr="00181DF8">
          <w:rPr>
            <w:rFonts w:ascii="Arial" w:hAnsi="Arial" w:cs="Arial"/>
            <w:sz w:val="22"/>
            <w:szCs w:val="22"/>
          </w:rPr>
          <w:t>search</w:t>
        </w:r>
      </w:ins>
      <w:ins w:id="42" w:author="Author" w:date="2010-12-09T11:18:00Z">
        <w:r>
          <w:rPr>
            <w:rFonts w:ascii="Arial" w:hAnsi="Arial" w:cs="Arial"/>
            <w:sz w:val="22"/>
            <w:szCs w:val="22"/>
          </w:rPr>
          <w:t>es</w:t>
        </w:r>
      </w:ins>
      <w:ins w:id="43" w:author="Author" w:date="2010-12-09T11:13:00Z">
        <w:r w:rsidRPr="00181DF8">
          <w:rPr>
            <w:rFonts w:ascii="Arial" w:hAnsi="Arial" w:cs="Arial"/>
            <w:sz w:val="22"/>
            <w:szCs w:val="22"/>
          </w:rPr>
          <w:t xml:space="preserve">.  </w:t>
        </w:r>
      </w:ins>
      <w:ins w:id="44" w:author="Author" w:date="2010-12-09T11:24:00Z">
        <w:r>
          <w:rPr>
            <w:rFonts w:ascii="Arial" w:hAnsi="Arial" w:cs="Arial"/>
            <w:sz w:val="22"/>
            <w:szCs w:val="22"/>
          </w:rPr>
          <w:t>If needed, c</w:t>
        </w:r>
      </w:ins>
      <w:ins w:id="45" w:author="Author" w:date="2010-12-09T11:13:00Z">
        <w:r w:rsidRPr="00181DF8">
          <w:rPr>
            <w:rFonts w:ascii="Arial" w:hAnsi="Arial" w:cs="Arial"/>
            <w:sz w:val="22"/>
            <w:szCs w:val="22"/>
          </w:rPr>
          <w:t xml:space="preserve">omplete the </w:t>
        </w:r>
        <w:proofErr w:type="spellStart"/>
        <w:r w:rsidRPr="00181DF8">
          <w:rPr>
            <w:rFonts w:ascii="Arial" w:hAnsi="Arial" w:cs="Arial"/>
            <w:sz w:val="22"/>
            <w:szCs w:val="22"/>
          </w:rPr>
          <w:t>OpE</w:t>
        </w:r>
        <w:proofErr w:type="spellEnd"/>
        <w:r w:rsidRPr="00181DF8">
          <w:rPr>
            <w:rFonts w:ascii="Arial" w:hAnsi="Arial" w:cs="Arial"/>
            <w:sz w:val="22"/>
            <w:szCs w:val="22"/>
          </w:rPr>
          <w:t xml:space="preserve"> Gateway Search Tutorial</w:t>
        </w:r>
        <w:r>
          <w:rPr>
            <w:rFonts w:ascii="Arial" w:hAnsi="Arial" w:cs="Arial"/>
            <w:sz w:val="22"/>
            <w:szCs w:val="22"/>
          </w:rPr>
          <w:t>.</w:t>
        </w:r>
      </w:ins>
    </w:p>
    <w:p w:rsidR="003124E2" w:rsidRDefault="003124E2" w:rsidP="007B1562">
      <w:pPr>
        <w:numPr>
          <w:ilvl w:val="2"/>
          <w:numId w:val="94"/>
        </w:numPr>
        <w:tabs>
          <w:tab w:val="clear" w:pos="2793"/>
          <w:tab w:val="num" w:pos="3240"/>
        </w:tabs>
        <w:ind w:left="3240" w:hanging="360"/>
        <w:jc w:val="both"/>
        <w:rPr>
          <w:ins w:id="46" w:author="Author" w:date="2011-07-12T13:55:00Z"/>
          <w:rFonts w:ascii="Arial" w:hAnsi="Arial" w:cs="Arial"/>
          <w:sz w:val="22"/>
          <w:szCs w:val="22"/>
        </w:rPr>
      </w:pPr>
      <w:ins w:id="47" w:author="Author" w:date="2011-07-12T13:55:00Z">
        <w:r>
          <w:rPr>
            <w:rFonts w:ascii="Arial" w:hAnsi="Arial" w:cs="Arial"/>
            <w:sz w:val="22"/>
            <w:szCs w:val="22"/>
          </w:rPr>
          <w:t xml:space="preserve">Subscribe to </w:t>
        </w:r>
        <w:proofErr w:type="spellStart"/>
        <w:r>
          <w:rPr>
            <w:rFonts w:ascii="Arial" w:hAnsi="Arial" w:cs="Arial"/>
            <w:sz w:val="22"/>
            <w:szCs w:val="22"/>
          </w:rPr>
          <w:t>O</w:t>
        </w:r>
      </w:ins>
      <w:ins w:id="48" w:author="Author" w:date="2011-07-12T13:56:00Z">
        <w:r>
          <w:rPr>
            <w:rFonts w:ascii="Arial" w:hAnsi="Arial" w:cs="Arial"/>
            <w:sz w:val="22"/>
            <w:szCs w:val="22"/>
          </w:rPr>
          <w:t>pE</w:t>
        </w:r>
        <w:proofErr w:type="spellEnd"/>
        <w:r>
          <w:rPr>
            <w:rFonts w:ascii="Arial" w:hAnsi="Arial" w:cs="Arial"/>
            <w:sz w:val="22"/>
            <w:szCs w:val="22"/>
          </w:rPr>
          <w:t xml:space="preserve"> emails by clickin</w:t>
        </w:r>
      </w:ins>
      <w:ins w:id="49" w:author="Author" w:date="2011-07-12T14:16:00Z">
        <w:r w:rsidR="000C6F36">
          <w:rPr>
            <w:rFonts w:ascii="Arial" w:hAnsi="Arial" w:cs="Arial"/>
            <w:sz w:val="22"/>
            <w:szCs w:val="22"/>
          </w:rPr>
          <w:t>g</w:t>
        </w:r>
      </w:ins>
      <w:ins w:id="50" w:author="Author" w:date="2011-07-12T13:56:00Z">
        <w:r>
          <w:rPr>
            <w:rFonts w:ascii="Arial" w:hAnsi="Arial" w:cs="Arial"/>
            <w:sz w:val="22"/>
            <w:szCs w:val="22"/>
          </w:rPr>
          <w:t xml:space="preserve"> on the </w:t>
        </w:r>
      </w:ins>
      <w:ins w:id="51" w:author="Author" w:date="2011-07-12T14:18:00Z">
        <w:r w:rsidR="000C6F36">
          <w:rPr>
            <w:rFonts w:ascii="Arial" w:hAnsi="Arial" w:cs="Arial"/>
            <w:sz w:val="22"/>
            <w:szCs w:val="22"/>
          </w:rPr>
          <w:t>“</w:t>
        </w:r>
      </w:ins>
      <w:proofErr w:type="spellStart"/>
      <w:ins w:id="52" w:author="Author" w:date="2011-07-12T13:56:00Z">
        <w:r>
          <w:rPr>
            <w:rFonts w:ascii="Arial" w:hAnsi="Arial" w:cs="Arial"/>
            <w:sz w:val="22"/>
            <w:szCs w:val="22"/>
          </w:rPr>
          <w:t>OpE</w:t>
        </w:r>
        <w:proofErr w:type="spellEnd"/>
        <w:r>
          <w:rPr>
            <w:rFonts w:ascii="Arial" w:hAnsi="Arial" w:cs="Arial"/>
            <w:sz w:val="22"/>
            <w:szCs w:val="22"/>
          </w:rPr>
          <w:t xml:space="preserve"> Community Sub</w:t>
        </w:r>
      </w:ins>
      <w:ins w:id="53" w:author="Author" w:date="2011-07-12T14:17:00Z">
        <w:r w:rsidR="000C6F36">
          <w:rPr>
            <w:rFonts w:ascii="Arial" w:hAnsi="Arial" w:cs="Arial"/>
            <w:sz w:val="22"/>
            <w:szCs w:val="22"/>
          </w:rPr>
          <w:t>s</w:t>
        </w:r>
      </w:ins>
      <w:ins w:id="54" w:author="Author" w:date="2011-07-12T13:56:00Z">
        <w:r>
          <w:rPr>
            <w:rFonts w:ascii="Arial" w:hAnsi="Arial" w:cs="Arial"/>
            <w:sz w:val="22"/>
            <w:szCs w:val="22"/>
          </w:rPr>
          <w:t>crip</w:t>
        </w:r>
      </w:ins>
      <w:ins w:id="55" w:author="Author" w:date="2011-07-12T14:17:00Z">
        <w:r w:rsidR="000C6F36">
          <w:rPr>
            <w:rFonts w:ascii="Arial" w:hAnsi="Arial" w:cs="Arial"/>
            <w:sz w:val="22"/>
            <w:szCs w:val="22"/>
          </w:rPr>
          <w:t>t</w:t>
        </w:r>
      </w:ins>
      <w:ins w:id="56" w:author="Author" w:date="2011-07-12T13:56:00Z">
        <w:r>
          <w:rPr>
            <w:rFonts w:ascii="Arial" w:hAnsi="Arial" w:cs="Arial"/>
            <w:sz w:val="22"/>
            <w:szCs w:val="22"/>
          </w:rPr>
          <w:t>ion Site</w:t>
        </w:r>
      </w:ins>
      <w:ins w:id="57" w:author="Author" w:date="2011-07-12T14:19:00Z">
        <w:r w:rsidR="000C6F36">
          <w:rPr>
            <w:rFonts w:ascii="Arial" w:hAnsi="Arial" w:cs="Arial"/>
            <w:sz w:val="22"/>
            <w:szCs w:val="22"/>
          </w:rPr>
          <w:t>.</w:t>
        </w:r>
      </w:ins>
      <w:ins w:id="58" w:author="Author" w:date="2011-07-12T14:17:00Z">
        <w:r w:rsidR="000C6F36">
          <w:rPr>
            <w:rFonts w:ascii="Arial" w:hAnsi="Arial" w:cs="Arial"/>
            <w:sz w:val="22"/>
            <w:szCs w:val="22"/>
          </w:rPr>
          <w:t>”</w:t>
        </w:r>
      </w:ins>
      <w:ins w:id="59" w:author="Author" w:date="2011-07-12T14:18:00Z">
        <w:r w:rsidR="000C6F36">
          <w:rPr>
            <w:rFonts w:ascii="Arial" w:hAnsi="Arial" w:cs="Arial"/>
            <w:sz w:val="22"/>
            <w:szCs w:val="22"/>
          </w:rPr>
          <w:t xml:space="preserve"> </w:t>
        </w:r>
      </w:ins>
      <w:ins w:id="60" w:author="Author" w:date="2011-07-12T14:19:00Z">
        <w:r w:rsidR="000C6F36">
          <w:rPr>
            <w:rFonts w:ascii="Arial" w:hAnsi="Arial" w:cs="Arial"/>
            <w:sz w:val="22"/>
            <w:szCs w:val="22"/>
          </w:rPr>
          <w:t>T</w:t>
        </w:r>
      </w:ins>
      <w:ins w:id="61" w:author="Author" w:date="2011-07-12T14:18:00Z">
        <w:r w:rsidR="000C6F36">
          <w:rPr>
            <w:rFonts w:ascii="Arial" w:hAnsi="Arial" w:cs="Arial"/>
            <w:sz w:val="22"/>
            <w:szCs w:val="22"/>
          </w:rPr>
          <w:t>hen</w:t>
        </w:r>
      </w:ins>
      <w:ins w:id="62" w:author="Author" w:date="2011-07-12T14:20:00Z">
        <w:r w:rsidR="000C6F36">
          <w:rPr>
            <w:rFonts w:ascii="Arial" w:hAnsi="Arial" w:cs="Arial"/>
            <w:sz w:val="22"/>
            <w:szCs w:val="22"/>
          </w:rPr>
          <w:t>,</w:t>
        </w:r>
      </w:ins>
      <w:ins w:id="63" w:author="Author" w:date="2011-07-12T14:18:00Z">
        <w:r w:rsidR="000C6F36">
          <w:rPr>
            <w:rFonts w:ascii="Arial" w:hAnsi="Arial" w:cs="Arial"/>
            <w:sz w:val="22"/>
            <w:szCs w:val="22"/>
          </w:rPr>
          <w:t xml:space="preserve"> enter you</w:t>
        </w:r>
      </w:ins>
      <w:ins w:id="64" w:author="Author" w:date="2011-07-12T14:20:00Z">
        <w:r w:rsidR="000C6F36">
          <w:rPr>
            <w:rFonts w:ascii="Arial" w:hAnsi="Arial" w:cs="Arial"/>
            <w:sz w:val="22"/>
            <w:szCs w:val="22"/>
          </w:rPr>
          <w:t>r</w:t>
        </w:r>
      </w:ins>
      <w:ins w:id="65" w:author="Author" w:date="2011-07-12T14:18:00Z">
        <w:r w:rsidR="000C6F36">
          <w:rPr>
            <w:rFonts w:ascii="Arial" w:hAnsi="Arial" w:cs="Arial"/>
            <w:sz w:val="22"/>
            <w:szCs w:val="22"/>
          </w:rPr>
          <w:t xml:space="preserve"> NRC LAN ID (e.g., RAM</w:t>
        </w:r>
      </w:ins>
      <w:ins w:id="66" w:author="Author" w:date="2011-07-12T14:20:00Z">
        <w:r w:rsidR="000C6F36">
          <w:rPr>
            <w:rFonts w:ascii="Arial" w:hAnsi="Arial" w:cs="Arial"/>
            <w:sz w:val="22"/>
            <w:szCs w:val="22"/>
          </w:rPr>
          <w:t>3</w:t>
        </w:r>
      </w:ins>
      <w:ins w:id="67" w:author="Author" w:date="2011-07-12T14:18:00Z">
        <w:r w:rsidR="000C6F36">
          <w:rPr>
            <w:rFonts w:ascii="Arial" w:hAnsi="Arial" w:cs="Arial"/>
            <w:sz w:val="22"/>
            <w:szCs w:val="22"/>
          </w:rPr>
          <w:t>) and click the green “GO” button on the right.  Under “</w:t>
        </w:r>
      </w:ins>
      <w:ins w:id="68" w:author="Author" w:date="2011-07-12T14:20:00Z">
        <w:r w:rsidR="000C6F36" w:rsidRPr="000C6F36">
          <w:rPr>
            <w:rFonts w:ascii="Arial" w:hAnsi="Arial" w:cs="Arial"/>
            <w:b/>
            <w:sz w:val="22"/>
            <w:szCs w:val="22"/>
          </w:rPr>
          <w:t>Cl</w:t>
        </w:r>
      </w:ins>
      <w:ins w:id="69" w:author="Author" w:date="2011-07-12T14:18:00Z">
        <w:r w:rsidR="000C6F36" w:rsidRPr="000C6F36">
          <w:rPr>
            <w:rFonts w:ascii="Arial" w:hAnsi="Arial" w:cs="Arial"/>
            <w:b/>
            <w:sz w:val="22"/>
            <w:szCs w:val="22"/>
          </w:rPr>
          <w:t>earinghouse Groups</w:t>
        </w:r>
        <w:proofErr w:type="gramStart"/>
        <w:r w:rsidR="000C6F36">
          <w:rPr>
            <w:rFonts w:ascii="Arial" w:hAnsi="Arial" w:cs="Arial"/>
            <w:sz w:val="22"/>
            <w:szCs w:val="22"/>
          </w:rPr>
          <w:t>,</w:t>
        </w:r>
      </w:ins>
      <w:ins w:id="70" w:author="Author" w:date="2011-07-12T14:19:00Z">
        <w:r w:rsidR="000C6F36">
          <w:rPr>
            <w:rFonts w:ascii="Arial" w:hAnsi="Arial" w:cs="Arial"/>
            <w:sz w:val="22"/>
            <w:szCs w:val="22"/>
          </w:rPr>
          <w:t>“</w:t>
        </w:r>
        <w:proofErr w:type="gramEnd"/>
        <w:r w:rsidR="000C6F36">
          <w:rPr>
            <w:rFonts w:ascii="Arial" w:hAnsi="Arial" w:cs="Arial"/>
            <w:sz w:val="22"/>
            <w:szCs w:val="22"/>
          </w:rPr>
          <w:t xml:space="preserve"> check the </w:t>
        </w:r>
        <w:proofErr w:type="spellStart"/>
        <w:r w:rsidR="000C6F36">
          <w:rPr>
            <w:rFonts w:ascii="Arial" w:hAnsi="Arial" w:cs="Arial"/>
            <w:sz w:val="22"/>
            <w:szCs w:val="22"/>
          </w:rPr>
          <w:t>OpE</w:t>
        </w:r>
        <w:proofErr w:type="spellEnd"/>
        <w:r w:rsidR="000C6F36">
          <w:rPr>
            <w:rFonts w:ascii="Arial" w:hAnsi="Arial" w:cs="Arial"/>
            <w:sz w:val="22"/>
            <w:szCs w:val="22"/>
          </w:rPr>
          <w:t xml:space="preserve"> Screening Summary box.  Under “</w:t>
        </w:r>
        <w:proofErr w:type="spellStart"/>
        <w:r w:rsidR="000C6F36" w:rsidRPr="000C6F36">
          <w:rPr>
            <w:rFonts w:ascii="Arial" w:hAnsi="Arial" w:cs="Arial"/>
            <w:b/>
            <w:sz w:val="22"/>
            <w:szCs w:val="22"/>
          </w:rPr>
          <w:t>OpE</w:t>
        </w:r>
        <w:proofErr w:type="spellEnd"/>
        <w:r w:rsidR="000C6F36" w:rsidRPr="000C6F36">
          <w:rPr>
            <w:rFonts w:ascii="Arial" w:hAnsi="Arial" w:cs="Arial"/>
            <w:b/>
            <w:sz w:val="22"/>
            <w:szCs w:val="22"/>
          </w:rPr>
          <w:t xml:space="preserve"> Community Groups</w:t>
        </w:r>
        <w:proofErr w:type="gramStart"/>
        <w:r w:rsidR="000C6F36">
          <w:rPr>
            <w:rFonts w:ascii="Arial" w:hAnsi="Arial" w:cs="Arial"/>
            <w:sz w:val="22"/>
            <w:szCs w:val="22"/>
          </w:rPr>
          <w:t>,“</w:t>
        </w:r>
        <w:proofErr w:type="gramEnd"/>
        <w:r w:rsidR="000C6F36">
          <w:rPr>
            <w:rFonts w:ascii="Arial" w:hAnsi="Arial" w:cs="Arial"/>
            <w:sz w:val="22"/>
            <w:szCs w:val="22"/>
          </w:rPr>
          <w:t xml:space="preserve"> check the All Communications box.</w:t>
        </w:r>
      </w:ins>
    </w:p>
    <w:p w:rsidR="00181DF8" w:rsidRPr="00331A08" w:rsidRDefault="00B371D9" w:rsidP="007B1562">
      <w:pPr>
        <w:numPr>
          <w:ilvl w:val="2"/>
          <w:numId w:val="94"/>
        </w:numPr>
        <w:tabs>
          <w:tab w:val="clear" w:pos="2793"/>
          <w:tab w:val="num" w:pos="3240"/>
        </w:tabs>
        <w:ind w:left="3240" w:hanging="360"/>
        <w:jc w:val="both"/>
        <w:rPr>
          <w:ins w:id="71" w:author="Author" w:date="2010-12-09T11:13:00Z"/>
          <w:rFonts w:ascii="Arial" w:hAnsi="Arial" w:cs="Arial"/>
          <w:sz w:val="22"/>
          <w:szCs w:val="22"/>
        </w:rPr>
      </w:pPr>
      <w:ins w:id="72" w:author="Author" w:date="2010-12-09T11:15:00Z">
        <w:r w:rsidRPr="00331A08">
          <w:rPr>
            <w:rFonts w:ascii="Arial" w:hAnsi="Arial" w:cs="Arial"/>
            <w:sz w:val="22"/>
            <w:szCs w:val="22"/>
          </w:rPr>
          <w:t xml:space="preserve">Determine </w:t>
        </w:r>
      </w:ins>
      <w:ins w:id="73" w:author="Author" w:date="2010-12-09T11:13:00Z">
        <w:r w:rsidR="00181DF8" w:rsidRPr="00331A08">
          <w:rPr>
            <w:rFonts w:ascii="Arial" w:hAnsi="Arial" w:cs="Arial"/>
            <w:sz w:val="22"/>
            <w:szCs w:val="22"/>
          </w:rPr>
          <w:t>the</w:t>
        </w:r>
      </w:ins>
      <w:ins w:id="74" w:author="Author" w:date="2010-12-09T11:15:00Z">
        <w:r w:rsidRPr="00331A08">
          <w:rPr>
            <w:rFonts w:ascii="Arial" w:hAnsi="Arial" w:cs="Arial"/>
            <w:sz w:val="22"/>
            <w:szCs w:val="22"/>
          </w:rPr>
          <w:t xml:space="preserve"> purpose of the</w:t>
        </w:r>
      </w:ins>
      <w:ins w:id="75" w:author="Author" w:date="2010-12-09T11:13:00Z">
        <w:r w:rsidR="00181DF8" w:rsidRPr="00331A08">
          <w:rPr>
            <w:rFonts w:ascii="Arial" w:hAnsi="Arial" w:cs="Arial"/>
            <w:sz w:val="22"/>
            <w:szCs w:val="22"/>
          </w:rPr>
          <w:t xml:space="preserve"> </w:t>
        </w:r>
        <w:proofErr w:type="spellStart"/>
        <w:r w:rsidR="00181DF8" w:rsidRPr="00331A08">
          <w:rPr>
            <w:rFonts w:ascii="Arial" w:hAnsi="Arial" w:cs="Arial"/>
            <w:sz w:val="22"/>
            <w:szCs w:val="22"/>
          </w:rPr>
          <w:t>OpE</w:t>
        </w:r>
        <w:proofErr w:type="spellEnd"/>
        <w:r w:rsidR="00181DF8" w:rsidRPr="00331A08">
          <w:rPr>
            <w:rFonts w:ascii="Arial" w:hAnsi="Arial" w:cs="Arial"/>
            <w:sz w:val="22"/>
            <w:szCs w:val="22"/>
          </w:rPr>
          <w:t xml:space="preserve"> Smart Sample Program and </w:t>
        </w:r>
      </w:ins>
      <w:ins w:id="76" w:author="Author" w:date="2010-12-09T11:15:00Z">
        <w:r w:rsidRPr="00331A08">
          <w:rPr>
            <w:rFonts w:ascii="Arial" w:hAnsi="Arial" w:cs="Arial"/>
            <w:sz w:val="22"/>
            <w:szCs w:val="22"/>
          </w:rPr>
          <w:t xml:space="preserve">review several </w:t>
        </w:r>
      </w:ins>
      <w:ins w:id="77" w:author="Author" w:date="2010-12-09T11:13:00Z">
        <w:r w:rsidR="00181DF8" w:rsidRPr="00331A08">
          <w:rPr>
            <w:rFonts w:ascii="Arial" w:hAnsi="Arial" w:cs="Arial"/>
            <w:sz w:val="22"/>
            <w:szCs w:val="22"/>
          </w:rPr>
          <w:t xml:space="preserve">recent </w:t>
        </w:r>
      </w:ins>
      <w:ins w:id="78" w:author="Author" w:date="2010-12-09T11:15:00Z">
        <w:r w:rsidRPr="00331A08">
          <w:rPr>
            <w:rFonts w:ascii="Arial" w:hAnsi="Arial" w:cs="Arial"/>
            <w:sz w:val="22"/>
            <w:szCs w:val="22"/>
          </w:rPr>
          <w:t>examples</w:t>
        </w:r>
      </w:ins>
    </w:p>
    <w:p w:rsidR="00825C3C" w:rsidRPr="003678FE" w:rsidRDefault="00825C3C" w:rsidP="007B1562">
      <w:pPr>
        <w:numPr>
          <w:ilvl w:val="3"/>
          <w:numId w:val="92"/>
        </w:numPr>
        <w:jc w:val="both"/>
        <w:rPr>
          <w:rFonts w:ascii="Arial" w:hAnsi="Arial" w:cs="Arial"/>
          <w:sz w:val="22"/>
          <w:szCs w:val="22"/>
        </w:rPr>
      </w:pPr>
      <w:r w:rsidRPr="003678FE">
        <w:rPr>
          <w:rFonts w:ascii="Arial" w:hAnsi="Arial" w:cs="Arial"/>
          <w:sz w:val="22"/>
          <w:szCs w:val="22"/>
        </w:rPr>
        <w:t>Explore the NRC</w:t>
      </w:r>
      <w:r w:rsidRPr="003678FE">
        <w:rPr>
          <w:rFonts w:ascii="Arial" w:hAnsi="Arial" w:cs="Arial"/>
          <w:sz w:val="22"/>
          <w:szCs w:val="22"/>
        </w:rPr>
        <w:sym w:font="WP TypographicSymbols" w:char="003D"/>
      </w:r>
      <w:r w:rsidRPr="003678FE">
        <w:rPr>
          <w:rFonts w:ascii="Arial" w:hAnsi="Arial" w:cs="Arial"/>
          <w:sz w:val="22"/>
          <w:szCs w:val="22"/>
        </w:rPr>
        <w:t>s external (public) server.</w:t>
      </w:r>
    </w:p>
    <w:p w:rsidR="00825C3C" w:rsidRPr="003678FE" w:rsidRDefault="00825C3C" w:rsidP="007B1562">
      <w:pPr>
        <w:numPr>
          <w:ilvl w:val="4"/>
          <w:numId w:val="92"/>
        </w:numPr>
        <w:jc w:val="both"/>
        <w:rPr>
          <w:rFonts w:ascii="Arial" w:hAnsi="Arial" w:cs="Arial"/>
          <w:sz w:val="22"/>
          <w:szCs w:val="22"/>
        </w:rPr>
      </w:pPr>
      <w:r w:rsidRPr="003678FE">
        <w:rPr>
          <w:rFonts w:ascii="Arial" w:hAnsi="Arial" w:cs="Arial"/>
          <w:sz w:val="22"/>
          <w:szCs w:val="22"/>
        </w:rPr>
        <w:t>Go to the</w:t>
      </w:r>
      <w:r w:rsidR="00C3298F">
        <w:rPr>
          <w:rFonts w:ascii="Arial" w:hAnsi="Arial" w:cs="Arial"/>
          <w:sz w:val="22"/>
          <w:szCs w:val="22"/>
        </w:rPr>
        <w:t xml:space="preserve"> </w:t>
      </w:r>
      <w:ins w:id="79" w:author="Author" w:date="2011-06-21T12:59:00Z">
        <w:r w:rsidR="00C3298F">
          <w:rPr>
            <w:rFonts w:ascii="Arial" w:hAnsi="Arial" w:cs="Arial"/>
            <w:sz w:val="22"/>
            <w:szCs w:val="22"/>
          </w:rPr>
          <w:t>NRC Library</w:t>
        </w:r>
      </w:ins>
      <w:r w:rsidRPr="003678FE">
        <w:rPr>
          <w:rFonts w:ascii="Arial" w:hAnsi="Arial" w:cs="Arial"/>
          <w:sz w:val="22"/>
          <w:szCs w:val="22"/>
        </w:rPr>
        <w:t>.</w:t>
      </w:r>
    </w:p>
    <w:p w:rsidR="00825C3C" w:rsidRPr="003678FE" w:rsidRDefault="00825C3C" w:rsidP="007B1562">
      <w:pPr>
        <w:numPr>
          <w:ilvl w:val="5"/>
          <w:numId w:val="92"/>
        </w:numPr>
        <w:ind w:hanging="450"/>
        <w:jc w:val="both"/>
        <w:rPr>
          <w:rFonts w:ascii="Arial" w:hAnsi="Arial" w:cs="Arial"/>
          <w:sz w:val="22"/>
          <w:szCs w:val="22"/>
        </w:rPr>
      </w:pPr>
      <w:r w:rsidRPr="003678FE">
        <w:rPr>
          <w:rFonts w:ascii="Arial" w:hAnsi="Arial" w:cs="Arial"/>
          <w:sz w:val="22"/>
          <w:szCs w:val="22"/>
        </w:rPr>
        <w:t>Find the Glossary (Basic References).</w:t>
      </w:r>
    </w:p>
    <w:p w:rsidR="00825C3C" w:rsidRPr="003678FE" w:rsidRDefault="00825C3C" w:rsidP="007B1562">
      <w:pPr>
        <w:numPr>
          <w:ilvl w:val="5"/>
          <w:numId w:val="92"/>
        </w:numPr>
        <w:tabs>
          <w:tab w:val="num" w:pos="2707"/>
        </w:tabs>
        <w:jc w:val="both"/>
        <w:rPr>
          <w:rFonts w:ascii="Arial" w:hAnsi="Arial" w:cs="Arial"/>
          <w:sz w:val="22"/>
          <w:szCs w:val="22"/>
        </w:rPr>
      </w:pPr>
      <w:r w:rsidRPr="003678FE">
        <w:rPr>
          <w:rFonts w:ascii="Arial" w:hAnsi="Arial" w:cs="Arial"/>
          <w:sz w:val="22"/>
          <w:szCs w:val="22"/>
        </w:rPr>
        <w:t>Find the NRC Inspection Manual and bookmark it (</w:t>
      </w:r>
      <w:r w:rsidR="00DA2C0F">
        <w:rPr>
          <w:rFonts w:ascii="Arial" w:hAnsi="Arial" w:cs="Arial"/>
          <w:sz w:val="22"/>
          <w:szCs w:val="22"/>
        </w:rPr>
        <w:t>Document</w:t>
      </w:r>
      <w:ins w:id="80" w:author="Author" w:date="2011-06-21T13:00:00Z">
        <w:r w:rsidR="00C3298F">
          <w:rPr>
            <w:rFonts w:ascii="Arial" w:hAnsi="Arial" w:cs="Arial"/>
            <w:sz w:val="22"/>
            <w:szCs w:val="22"/>
          </w:rPr>
          <w:t xml:space="preserve"> </w:t>
        </w:r>
      </w:ins>
      <w:r w:rsidRPr="003678FE">
        <w:rPr>
          <w:rFonts w:ascii="Arial" w:hAnsi="Arial" w:cs="Arial"/>
          <w:sz w:val="22"/>
          <w:szCs w:val="22"/>
        </w:rPr>
        <w:t>Collection</w:t>
      </w:r>
      <w:r w:rsidR="00DA2C0F">
        <w:rPr>
          <w:rFonts w:ascii="Arial" w:hAnsi="Arial" w:cs="Arial"/>
          <w:sz w:val="22"/>
          <w:szCs w:val="22"/>
        </w:rPr>
        <w:t>s</w:t>
      </w:r>
      <w:r w:rsidRPr="003678FE">
        <w:rPr>
          <w:rFonts w:ascii="Arial" w:hAnsi="Arial" w:cs="Arial"/>
          <w:sz w:val="22"/>
          <w:szCs w:val="22"/>
        </w:rPr>
        <w:t>).</w:t>
      </w:r>
    </w:p>
    <w:p w:rsidR="00825C3C" w:rsidRPr="003678FE" w:rsidRDefault="00825C3C" w:rsidP="007B1562">
      <w:pPr>
        <w:numPr>
          <w:ilvl w:val="5"/>
          <w:numId w:val="92"/>
        </w:numPr>
        <w:tabs>
          <w:tab w:val="num" w:pos="2707"/>
        </w:tabs>
        <w:jc w:val="both"/>
        <w:rPr>
          <w:rFonts w:ascii="Arial" w:hAnsi="Arial" w:cs="Arial"/>
          <w:sz w:val="22"/>
          <w:szCs w:val="22"/>
        </w:rPr>
      </w:pPr>
      <w:r w:rsidRPr="003678FE">
        <w:rPr>
          <w:rFonts w:ascii="Arial" w:hAnsi="Arial" w:cs="Arial"/>
          <w:sz w:val="22"/>
          <w:szCs w:val="22"/>
        </w:rPr>
        <w:t>Find Regulatory Guides.  Read about the purpose of a regulatory guide (RG).</w:t>
      </w:r>
    </w:p>
    <w:p w:rsidR="00343BF3" w:rsidRDefault="00825C3C" w:rsidP="007B1562">
      <w:pPr>
        <w:numPr>
          <w:ilvl w:val="5"/>
          <w:numId w:val="92"/>
        </w:numPr>
        <w:tabs>
          <w:tab w:val="num" w:pos="2707"/>
        </w:tabs>
        <w:jc w:val="both"/>
        <w:rPr>
          <w:rFonts w:ascii="Arial" w:hAnsi="Arial" w:cs="Arial"/>
          <w:sz w:val="22"/>
          <w:szCs w:val="22"/>
        </w:rPr>
      </w:pPr>
      <w:r w:rsidRPr="00343BF3">
        <w:rPr>
          <w:rFonts w:ascii="Arial" w:hAnsi="Arial" w:cs="Arial"/>
          <w:sz w:val="22"/>
          <w:szCs w:val="22"/>
        </w:rPr>
        <w:t>Locate Generic Communications documents.  Review the purpose of each type of generic communications.</w:t>
      </w:r>
      <w:r w:rsidR="00343BF3" w:rsidRPr="00343BF3">
        <w:rPr>
          <w:rFonts w:ascii="Arial" w:hAnsi="Arial" w:cs="Arial"/>
          <w:sz w:val="22"/>
          <w:szCs w:val="22"/>
        </w:rPr>
        <w:t xml:space="preserve">  </w:t>
      </w:r>
      <w:ins w:id="81" w:author="Author" w:date="2010-12-09T10:07:00Z">
        <w:r w:rsidR="00343BF3">
          <w:rPr>
            <w:rFonts w:ascii="Arial" w:hAnsi="Arial" w:cs="Arial"/>
            <w:sz w:val="22"/>
            <w:szCs w:val="22"/>
          </w:rPr>
          <w:t>Review several recently issued documents of each type.</w:t>
        </w:r>
      </w:ins>
    </w:p>
    <w:p w:rsidR="00191ABE" w:rsidRDefault="00191ABE" w:rsidP="007B1562">
      <w:pPr>
        <w:numPr>
          <w:ilvl w:val="5"/>
          <w:numId w:val="92"/>
        </w:numPr>
        <w:tabs>
          <w:tab w:val="num" w:pos="2707"/>
        </w:tabs>
        <w:jc w:val="both"/>
        <w:rPr>
          <w:rFonts w:ascii="Arial" w:hAnsi="Arial" w:cs="Arial"/>
          <w:sz w:val="22"/>
          <w:szCs w:val="22"/>
        </w:rPr>
      </w:pPr>
      <w:r w:rsidRPr="00343BF3">
        <w:rPr>
          <w:rFonts w:ascii="Arial" w:hAnsi="Arial" w:cs="Arial"/>
          <w:sz w:val="22"/>
          <w:szCs w:val="22"/>
        </w:rPr>
        <w:t>Find NUREGs.  Read about the different types of NUREG documents and determine how you can tell the difference</w:t>
      </w:r>
      <w:r>
        <w:rPr>
          <w:rFonts w:ascii="Arial" w:hAnsi="Arial" w:cs="Arial"/>
          <w:sz w:val="22"/>
          <w:szCs w:val="22"/>
        </w:rPr>
        <w:t>.</w:t>
      </w:r>
    </w:p>
    <w:p w:rsidR="00191ABE" w:rsidRPr="003678FE" w:rsidRDefault="00191ABE" w:rsidP="007B1562">
      <w:pPr>
        <w:numPr>
          <w:ilvl w:val="5"/>
          <w:numId w:val="92"/>
        </w:numPr>
        <w:tabs>
          <w:tab w:val="num" w:pos="2707"/>
        </w:tabs>
        <w:jc w:val="both"/>
        <w:rPr>
          <w:ins w:id="82" w:author="Author" w:date="2010-12-09T10:07:00Z"/>
          <w:rFonts w:ascii="Arial" w:hAnsi="Arial" w:cs="Arial"/>
          <w:sz w:val="22"/>
          <w:szCs w:val="22"/>
        </w:rPr>
      </w:pPr>
      <w:r w:rsidRPr="003678FE">
        <w:rPr>
          <w:rFonts w:ascii="Arial" w:hAnsi="Arial" w:cs="Arial"/>
          <w:sz w:val="22"/>
          <w:szCs w:val="22"/>
        </w:rPr>
        <w:t>Find the NRC Regulations contained in Title 10 of the CFR</w:t>
      </w:r>
      <w:r>
        <w:rPr>
          <w:rFonts w:ascii="Arial" w:hAnsi="Arial" w:cs="Arial"/>
          <w:sz w:val="22"/>
          <w:szCs w:val="22"/>
        </w:rPr>
        <w:t>.</w:t>
      </w:r>
    </w:p>
    <w:p w:rsidR="00825C3C" w:rsidRPr="003678FE" w:rsidRDefault="00825C3C" w:rsidP="007B1562">
      <w:pPr>
        <w:numPr>
          <w:ilvl w:val="0"/>
          <w:numId w:val="96"/>
        </w:numPr>
        <w:jc w:val="both"/>
        <w:rPr>
          <w:rFonts w:ascii="Arial" w:hAnsi="Arial" w:cs="Arial"/>
          <w:sz w:val="22"/>
          <w:szCs w:val="22"/>
        </w:rPr>
      </w:pPr>
      <w:r w:rsidRPr="003678FE">
        <w:rPr>
          <w:rFonts w:ascii="Arial" w:hAnsi="Arial" w:cs="Arial"/>
          <w:sz w:val="22"/>
          <w:szCs w:val="22"/>
        </w:rPr>
        <w:t>How many volumes comprise Title 10?  What parts are applicable to the NRC?</w:t>
      </w:r>
    </w:p>
    <w:p w:rsidR="00825C3C" w:rsidRPr="003678FE" w:rsidRDefault="00825C3C" w:rsidP="007B1562">
      <w:pPr>
        <w:numPr>
          <w:ilvl w:val="0"/>
          <w:numId w:val="96"/>
        </w:numPr>
        <w:jc w:val="both"/>
        <w:rPr>
          <w:rFonts w:ascii="Arial" w:hAnsi="Arial" w:cs="Arial"/>
          <w:sz w:val="22"/>
          <w:szCs w:val="22"/>
        </w:rPr>
      </w:pPr>
      <w:r w:rsidRPr="003678FE">
        <w:rPr>
          <w:rFonts w:ascii="Arial" w:hAnsi="Arial" w:cs="Arial"/>
          <w:sz w:val="22"/>
          <w:szCs w:val="22"/>
        </w:rPr>
        <w:t xml:space="preserve">Use the search feature and search on </w:t>
      </w:r>
      <w:r w:rsidRPr="003678FE">
        <w:rPr>
          <w:rFonts w:ascii="Arial" w:hAnsi="Arial" w:cs="Arial"/>
          <w:sz w:val="22"/>
          <w:szCs w:val="22"/>
        </w:rPr>
        <w:sym w:font="WP TypographicSymbols" w:char="0041"/>
      </w:r>
      <w:r w:rsidRPr="003678FE">
        <w:rPr>
          <w:rFonts w:ascii="Arial" w:hAnsi="Arial" w:cs="Arial"/>
          <w:sz w:val="22"/>
          <w:szCs w:val="22"/>
        </w:rPr>
        <w:t>radiation protection.</w:t>
      </w:r>
      <w:r w:rsidRPr="003678FE">
        <w:rPr>
          <w:rFonts w:ascii="Arial" w:hAnsi="Arial" w:cs="Arial"/>
          <w:sz w:val="22"/>
          <w:szCs w:val="22"/>
        </w:rPr>
        <w:sym w:font="WP TypographicSymbols" w:char="0040"/>
      </w:r>
      <w:r w:rsidRPr="003678FE">
        <w:rPr>
          <w:rFonts w:ascii="Arial" w:hAnsi="Arial" w:cs="Arial"/>
          <w:sz w:val="22"/>
          <w:szCs w:val="22"/>
        </w:rPr>
        <w:t xml:space="preserve">  View one of the documents to read about what a recent change to the CFR involved. </w:t>
      </w:r>
    </w:p>
    <w:p w:rsidR="00825C3C" w:rsidRPr="003678FE" w:rsidRDefault="00825C3C" w:rsidP="007B1562">
      <w:pPr>
        <w:numPr>
          <w:ilvl w:val="0"/>
          <w:numId w:val="96"/>
        </w:numPr>
        <w:jc w:val="both"/>
        <w:rPr>
          <w:rFonts w:ascii="Arial" w:hAnsi="Arial" w:cs="Arial"/>
          <w:sz w:val="22"/>
          <w:szCs w:val="22"/>
        </w:rPr>
      </w:pPr>
      <w:r w:rsidRPr="003678FE">
        <w:rPr>
          <w:rFonts w:ascii="Arial" w:hAnsi="Arial" w:cs="Arial"/>
          <w:sz w:val="22"/>
          <w:szCs w:val="22"/>
        </w:rPr>
        <w:t>View a part of the CFR.  Look for the information that indicates when the regulation was issued and amended.</w:t>
      </w:r>
    </w:p>
    <w:p w:rsidR="00825C3C" w:rsidRDefault="00825C3C" w:rsidP="007B1562">
      <w:pPr>
        <w:numPr>
          <w:ilvl w:val="1"/>
          <w:numId w:val="96"/>
        </w:numPr>
        <w:jc w:val="both"/>
        <w:rPr>
          <w:rFonts w:ascii="Arial" w:hAnsi="Arial" w:cs="Arial"/>
          <w:sz w:val="22"/>
          <w:szCs w:val="22"/>
        </w:rPr>
      </w:pPr>
      <w:r w:rsidRPr="003678FE">
        <w:rPr>
          <w:rFonts w:ascii="Arial" w:hAnsi="Arial" w:cs="Arial"/>
          <w:sz w:val="22"/>
          <w:szCs w:val="22"/>
        </w:rPr>
        <w:t>Find and review the general purposes and procedures associated with the Privacy Act and the Freedom of Information Act (FOIA).</w:t>
      </w:r>
    </w:p>
    <w:p w:rsidR="00DD761B" w:rsidRPr="003678FE" w:rsidRDefault="00DD761B" w:rsidP="006B6377">
      <w:pPr>
        <w:jc w:val="both"/>
        <w:rPr>
          <w:rFonts w:ascii="Arial" w:hAnsi="Arial" w:cs="Arial"/>
          <w:sz w:val="22"/>
          <w:szCs w:val="22"/>
        </w:rPr>
      </w:pPr>
    </w:p>
    <w:p w:rsidR="00DD761B" w:rsidRPr="003678FE" w:rsidRDefault="00DD761B" w:rsidP="006B6377">
      <w:pPr>
        <w:ind w:left="2700" w:hanging="626"/>
        <w:jc w:val="both"/>
        <w:rPr>
          <w:rFonts w:ascii="Arial" w:hAnsi="Arial" w:cs="Arial"/>
          <w:sz w:val="22"/>
          <w:szCs w:val="22"/>
        </w:rPr>
      </w:pPr>
      <w:r w:rsidRPr="003678FE">
        <w:rPr>
          <w:rFonts w:ascii="Arial" w:hAnsi="Arial" w:cs="Arial"/>
          <w:sz w:val="22"/>
          <w:szCs w:val="22"/>
        </w:rPr>
        <w:t>b.</w:t>
      </w:r>
      <w:r w:rsidRPr="003678FE">
        <w:rPr>
          <w:rFonts w:ascii="Arial" w:hAnsi="Arial" w:cs="Arial"/>
          <w:sz w:val="22"/>
          <w:szCs w:val="22"/>
        </w:rPr>
        <w:tab/>
        <w:t xml:space="preserve">Go </w:t>
      </w:r>
      <w:r w:rsidR="00757C93" w:rsidRPr="003678FE">
        <w:rPr>
          <w:rFonts w:ascii="Arial" w:hAnsi="Arial" w:cs="Arial"/>
          <w:sz w:val="22"/>
          <w:szCs w:val="22"/>
        </w:rPr>
        <w:t xml:space="preserve">to </w:t>
      </w:r>
      <w:r w:rsidRPr="003678FE">
        <w:rPr>
          <w:rFonts w:ascii="Arial" w:hAnsi="Arial" w:cs="Arial"/>
          <w:sz w:val="22"/>
          <w:szCs w:val="22"/>
        </w:rPr>
        <w:t xml:space="preserve">About NRC.  Locate and review the rulemaking process under </w:t>
      </w:r>
      <w:r w:rsidR="00757C93" w:rsidRPr="003678FE">
        <w:rPr>
          <w:rFonts w:ascii="Arial" w:hAnsi="Arial" w:cs="Arial"/>
          <w:sz w:val="22"/>
          <w:szCs w:val="22"/>
        </w:rPr>
        <w:t>How We Regulate</w:t>
      </w:r>
      <w:r w:rsidRPr="003678FE">
        <w:rPr>
          <w:rFonts w:ascii="Arial" w:hAnsi="Arial" w:cs="Arial"/>
          <w:sz w:val="22"/>
          <w:szCs w:val="22"/>
        </w:rPr>
        <w:t>.</w:t>
      </w:r>
    </w:p>
    <w:p w:rsidR="00DD761B" w:rsidRPr="003678FE" w:rsidRDefault="00DD761B" w:rsidP="006B6377">
      <w:pPr>
        <w:ind w:left="2074"/>
        <w:jc w:val="both"/>
        <w:rPr>
          <w:rFonts w:ascii="Arial" w:hAnsi="Arial" w:cs="Arial"/>
          <w:sz w:val="22"/>
          <w:szCs w:val="22"/>
        </w:rPr>
      </w:pPr>
    </w:p>
    <w:p w:rsidR="00825C3C" w:rsidRPr="003678FE" w:rsidRDefault="00757C93" w:rsidP="006B6377">
      <w:pPr>
        <w:ind w:left="2074"/>
        <w:jc w:val="both"/>
        <w:rPr>
          <w:rFonts w:ascii="Arial" w:hAnsi="Arial" w:cs="Arial"/>
          <w:sz w:val="22"/>
          <w:szCs w:val="22"/>
        </w:rPr>
      </w:pPr>
      <w:proofErr w:type="gramStart"/>
      <w:r w:rsidRPr="003678FE">
        <w:rPr>
          <w:rFonts w:ascii="Arial" w:hAnsi="Arial" w:cs="Arial"/>
          <w:sz w:val="22"/>
          <w:szCs w:val="22"/>
        </w:rPr>
        <w:t>c</w:t>
      </w:r>
      <w:proofErr w:type="gramEnd"/>
      <w:r w:rsidRPr="003678FE">
        <w:rPr>
          <w:rFonts w:ascii="Arial" w:hAnsi="Arial" w:cs="Arial"/>
          <w:sz w:val="22"/>
          <w:szCs w:val="22"/>
        </w:rPr>
        <w:tab/>
        <w:t xml:space="preserve">    </w:t>
      </w:r>
      <w:r w:rsidR="00825C3C" w:rsidRPr="003678FE">
        <w:rPr>
          <w:rFonts w:ascii="Arial" w:hAnsi="Arial" w:cs="Arial"/>
          <w:sz w:val="22"/>
          <w:szCs w:val="22"/>
        </w:rPr>
        <w:t>Go to Nuclear Reactors (For power reactor inspectors only).</w:t>
      </w:r>
    </w:p>
    <w:p w:rsidR="00825C3C" w:rsidRPr="003678FE" w:rsidRDefault="00825C3C" w:rsidP="007B1562">
      <w:pPr>
        <w:numPr>
          <w:ilvl w:val="0"/>
          <w:numId w:val="97"/>
        </w:numPr>
        <w:jc w:val="both"/>
        <w:rPr>
          <w:rFonts w:ascii="Arial" w:hAnsi="Arial" w:cs="Arial"/>
          <w:sz w:val="22"/>
          <w:szCs w:val="22"/>
        </w:rPr>
      </w:pPr>
      <w:r w:rsidRPr="003678FE">
        <w:rPr>
          <w:rFonts w:ascii="Arial" w:hAnsi="Arial" w:cs="Arial"/>
          <w:sz w:val="22"/>
          <w:szCs w:val="22"/>
        </w:rPr>
        <w:t xml:space="preserve">Generally review the information relating to </w:t>
      </w:r>
      <w:ins w:id="83" w:author="Author" w:date="2011-06-21T13:01:00Z">
        <w:r w:rsidR="00C3298F">
          <w:rPr>
            <w:rFonts w:ascii="Arial" w:hAnsi="Arial" w:cs="Arial"/>
            <w:sz w:val="22"/>
            <w:szCs w:val="22"/>
          </w:rPr>
          <w:t xml:space="preserve">Operating Reactor Oversight </w:t>
        </w:r>
      </w:ins>
      <w:ins w:id="84" w:author="Author" w:date="2011-06-21T13:09:00Z">
        <w:r w:rsidR="00FF2AE6">
          <w:rPr>
            <w:rFonts w:ascii="Arial" w:hAnsi="Arial" w:cs="Arial"/>
            <w:sz w:val="22"/>
            <w:szCs w:val="22"/>
          </w:rPr>
          <w:t>and</w:t>
        </w:r>
      </w:ins>
      <w:r w:rsidR="00FF2AE6">
        <w:rPr>
          <w:rFonts w:ascii="Arial" w:hAnsi="Arial" w:cs="Arial"/>
          <w:sz w:val="22"/>
          <w:szCs w:val="22"/>
        </w:rPr>
        <w:t xml:space="preserve"> the ROP.</w:t>
      </w:r>
    </w:p>
    <w:p w:rsidR="00825C3C" w:rsidRPr="003678FE" w:rsidRDefault="00825C3C" w:rsidP="007B1562">
      <w:pPr>
        <w:numPr>
          <w:ilvl w:val="0"/>
          <w:numId w:val="97"/>
        </w:numPr>
        <w:jc w:val="both"/>
        <w:rPr>
          <w:rFonts w:ascii="Arial" w:hAnsi="Arial" w:cs="Arial"/>
          <w:sz w:val="22"/>
          <w:szCs w:val="22"/>
        </w:rPr>
      </w:pPr>
      <w:r w:rsidRPr="003678FE">
        <w:rPr>
          <w:rFonts w:ascii="Arial" w:hAnsi="Arial" w:cs="Arial"/>
          <w:sz w:val="22"/>
          <w:szCs w:val="22"/>
        </w:rPr>
        <w:lastRenderedPageBreak/>
        <w:t>Generally review the information found in the Performance Indicator</w:t>
      </w:r>
      <w:r w:rsidR="00795278">
        <w:rPr>
          <w:rFonts w:ascii="Arial" w:hAnsi="Arial" w:cs="Arial"/>
          <w:sz w:val="22"/>
          <w:szCs w:val="22"/>
        </w:rPr>
        <w:t>s</w:t>
      </w:r>
      <w:ins w:id="85" w:author="Author" w:date="2011-06-21T13:12:00Z">
        <w:r w:rsidR="00FF2AE6">
          <w:rPr>
            <w:rFonts w:ascii="Arial" w:hAnsi="Arial" w:cs="Arial"/>
            <w:sz w:val="22"/>
            <w:szCs w:val="22"/>
          </w:rPr>
          <w:t xml:space="preserve"> Summary</w:t>
        </w:r>
      </w:ins>
      <w:r w:rsidRPr="003678FE">
        <w:rPr>
          <w:rFonts w:ascii="Arial" w:hAnsi="Arial" w:cs="Arial"/>
          <w:sz w:val="22"/>
          <w:szCs w:val="22"/>
        </w:rPr>
        <w:t xml:space="preserve"> and Inspection Findings</w:t>
      </w:r>
      <w:ins w:id="86" w:author="Author" w:date="2011-06-21T13:12:00Z">
        <w:r w:rsidR="00FF2AE6">
          <w:rPr>
            <w:rFonts w:ascii="Arial" w:hAnsi="Arial" w:cs="Arial"/>
            <w:sz w:val="22"/>
            <w:szCs w:val="22"/>
          </w:rPr>
          <w:t xml:space="preserve"> </w:t>
        </w:r>
      </w:ins>
      <w:r w:rsidR="00476355" w:rsidRPr="008345B2">
        <w:rPr>
          <w:rFonts w:ascii="Arial" w:hAnsi="Arial" w:cs="Arial"/>
          <w:sz w:val="22"/>
          <w:szCs w:val="22"/>
        </w:rPr>
        <w:t>Summary</w:t>
      </w:r>
      <w:r w:rsidR="008345B2" w:rsidRPr="008345B2">
        <w:rPr>
          <w:rFonts w:ascii="Arial" w:hAnsi="Arial" w:cs="Arial"/>
          <w:sz w:val="22"/>
          <w:szCs w:val="22"/>
        </w:rPr>
        <w:t xml:space="preserve"> </w:t>
      </w:r>
      <w:ins w:id="87" w:author="Author" w:date="2011-11-03T13:30:00Z">
        <w:r w:rsidR="008345B2" w:rsidRPr="008345B2">
          <w:rPr>
            <w:rFonts w:ascii="Arial" w:hAnsi="Arial" w:cs="Arial"/>
            <w:sz w:val="22"/>
            <w:szCs w:val="22"/>
          </w:rPr>
          <w:t>located under Reactor Oversight Process (ROP)</w:t>
        </w:r>
      </w:ins>
      <w:r w:rsidR="00E46385">
        <w:rPr>
          <w:rFonts w:ascii="Arial" w:hAnsi="Arial" w:cs="Arial"/>
          <w:sz w:val="22"/>
          <w:szCs w:val="22"/>
        </w:rPr>
        <w:t xml:space="preserve"> </w:t>
      </w:r>
      <w:ins w:id="88" w:author="Author" w:date="2011-11-03T13:30:00Z">
        <w:r w:rsidR="008345B2" w:rsidRPr="008345B2">
          <w:rPr>
            <w:rFonts w:ascii="Arial" w:hAnsi="Arial" w:cs="Arial"/>
            <w:sz w:val="22"/>
            <w:szCs w:val="22"/>
          </w:rPr>
          <w:t>&gt;</w:t>
        </w:r>
      </w:ins>
      <w:r w:rsidR="00E46385">
        <w:rPr>
          <w:rFonts w:ascii="Arial" w:hAnsi="Arial" w:cs="Arial"/>
          <w:sz w:val="22"/>
          <w:szCs w:val="22"/>
        </w:rPr>
        <w:t xml:space="preserve"> </w:t>
      </w:r>
      <w:ins w:id="89" w:author="Author" w:date="2011-11-09T13:33:00Z">
        <w:r w:rsidR="009D6CB6">
          <w:rPr>
            <w:rFonts w:ascii="Arial" w:hAnsi="Arial" w:cs="Arial"/>
            <w:sz w:val="22"/>
            <w:szCs w:val="22"/>
          </w:rPr>
          <w:t>“</w:t>
        </w:r>
      </w:ins>
      <w:ins w:id="90" w:author="Author" w:date="2011-11-03T13:30:00Z">
        <w:r w:rsidR="008345B2" w:rsidRPr="008345B2">
          <w:rPr>
            <w:rFonts w:ascii="Arial" w:hAnsi="Arial" w:cs="Arial"/>
            <w:sz w:val="22"/>
            <w:szCs w:val="22"/>
          </w:rPr>
          <w:t>Performance Summaries.”</w:t>
        </w:r>
      </w:ins>
      <w:r w:rsidR="00E46385">
        <w:rPr>
          <w:rFonts w:ascii="Arial" w:hAnsi="Arial" w:cs="Arial"/>
          <w:sz w:val="22"/>
          <w:szCs w:val="22"/>
        </w:rPr>
        <w:t xml:space="preserve"> </w:t>
      </w:r>
      <w:r w:rsidRPr="008345B2">
        <w:rPr>
          <w:rFonts w:ascii="Arial" w:hAnsi="Arial" w:cs="Arial"/>
          <w:sz w:val="22"/>
          <w:szCs w:val="22"/>
        </w:rPr>
        <w:t xml:space="preserve"> Choose a plant and review that dat</w:t>
      </w:r>
      <w:r w:rsidRPr="003678FE">
        <w:rPr>
          <w:rFonts w:ascii="Arial" w:hAnsi="Arial" w:cs="Arial"/>
          <w:sz w:val="22"/>
          <w:szCs w:val="22"/>
        </w:rPr>
        <w:t>a.</w:t>
      </w:r>
    </w:p>
    <w:p w:rsidR="00825C3C" w:rsidRPr="003678FE" w:rsidRDefault="00825C3C" w:rsidP="006B6377">
      <w:pPr>
        <w:jc w:val="both"/>
        <w:rPr>
          <w:rFonts w:ascii="Arial" w:hAnsi="Arial" w:cs="Arial"/>
          <w:sz w:val="22"/>
          <w:szCs w:val="22"/>
        </w:rPr>
      </w:pPr>
    </w:p>
    <w:p w:rsidR="00AA4286" w:rsidRPr="003678FE" w:rsidRDefault="00825C3C" w:rsidP="006B6377">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t>Obtain your supervisor</w:t>
      </w:r>
      <w:r w:rsidRPr="003678FE">
        <w:rPr>
          <w:rFonts w:ascii="Arial" w:hAnsi="Arial" w:cs="Arial"/>
          <w:sz w:val="22"/>
          <w:szCs w:val="22"/>
        </w:rPr>
        <w:sym w:font="WP TypographicSymbols" w:char="003D"/>
      </w:r>
      <w:r w:rsidRPr="003678FE">
        <w:rPr>
          <w:rFonts w:ascii="Arial" w:hAnsi="Arial" w:cs="Arial"/>
          <w:sz w:val="22"/>
          <w:szCs w:val="22"/>
        </w:rPr>
        <w:t>s signature in the line item for Basic-Level Certification Signature Card Item ISA-2.</w:t>
      </w:r>
    </w:p>
    <w:p w:rsidR="00825C3C" w:rsidRPr="003678FE" w:rsidRDefault="00AA4286" w:rsidP="006B6377">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706382" w:rsidRPr="003678FE" w:rsidRDefault="00706382" w:rsidP="0070638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706382" w:rsidP="0070638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TOPI</w:t>
      </w:r>
      <w:r w:rsidR="001A4132" w:rsidRPr="003678FE">
        <w:rPr>
          <w:rFonts w:ascii="Arial" w:hAnsi="Arial" w:cs="Arial"/>
          <w:b/>
          <w:bCs/>
          <w:sz w:val="22"/>
          <w:szCs w:val="22"/>
        </w:rPr>
        <w:t>C:</w:t>
      </w:r>
      <w:r w:rsidR="001A4132" w:rsidRPr="003678FE">
        <w:rPr>
          <w:rFonts w:ascii="Arial" w:hAnsi="Arial" w:cs="Arial"/>
          <w:b/>
          <w:bCs/>
          <w:sz w:val="22"/>
          <w:szCs w:val="22"/>
        </w:rPr>
        <w:tab/>
      </w:r>
      <w:r w:rsidR="001A4132" w:rsidRPr="003678FE">
        <w:rPr>
          <w:rFonts w:ascii="Arial" w:hAnsi="Arial" w:cs="Arial"/>
          <w:b/>
          <w:bCs/>
          <w:sz w:val="22"/>
          <w:szCs w:val="22"/>
        </w:rPr>
        <w:tab/>
      </w:r>
      <w:r w:rsidR="00825C3C" w:rsidRPr="003678FE">
        <w:rPr>
          <w:rFonts w:ascii="Arial" w:hAnsi="Arial" w:cs="Arial"/>
          <w:sz w:val="22"/>
          <w:szCs w:val="22"/>
        </w:rPr>
        <w:t>(ISA-3) Inspector Objectivity, Protocol, and Professional Conduct</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91" w:name="_Toc311547148"/>
      <w:r w:rsidR="00825C3C" w:rsidRPr="003678FE">
        <w:rPr>
          <w:rFonts w:ascii="Arial" w:hAnsi="Arial" w:cs="Arial"/>
          <w:sz w:val="22"/>
          <w:szCs w:val="22"/>
        </w:rPr>
        <w:instrText>(ISA-3) Inspector Objectivity, Protocol, and Professional Conduct</w:instrText>
      </w:r>
      <w:bookmarkEnd w:id="91"/>
      <w:r w:rsidR="0034082B" w:rsidRPr="003678FE">
        <w:rPr>
          <w:rFonts w:ascii="Arial" w:hAnsi="Arial" w:cs="Arial"/>
          <w:sz w:val="22"/>
          <w:szCs w:val="22"/>
        </w:rPr>
        <w:fldChar w:fldCharType="end"/>
      </w:r>
    </w:p>
    <w:p w:rsidR="001A4132" w:rsidRPr="003678FE"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acquaint you with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s expectations of inspector conduct and protocol.  Professionalism is essential to the agency</w:t>
      </w:r>
      <w:r w:rsidR="00825C3C" w:rsidRPr="003678FE">
        <w:rPr>
          <w:rFonts w:ascii="Arial" w:hAnsi="Arial" w:cs="Arial"/>
          <w:sz w:val="22"/>
          <w:szCs w:val="22"/>
        </w:rPr>
        <w:sym w:font="WP TypographicSymbols" w:char="003D"/>
      </w:r>
      <w:r w:rsidR="00825C3C" w:rsidRPr="003678FE">
        <w:rPr>
          <w:rFonts w:ascii="Arial" w:hAnsi="Arial" w:cs="Arial"/>
          <w:sz w:val="22"/>
          <w:szCs w:val="22"/>
        </w:rPr>
        <w:t>s ability to fulfill its goals of protecting public health and safety.  Inspector conduct is a vital component of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credibility as an effective regulator.  As a qualified inspector, you will often be representing the agency in interactions with licensee management and workers, local officials, media, and the public.  This individual study activity will help you understand NRC procedures, policies, and expectations related to inspector conduct.  This activity will also help you develop the professional conduct that you will need to be an effective NRC inspector.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1A4132" w:rsidRPr="003678FE" w:rsidRDefault="00825C3C"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1A4132" w:rsidRPr="003678FE"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 xml:space="preserve">SELF-MANAGEMENT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LEVEL OF </w:t>
      </w:r>
    </w:p>
    <w:p w:rsidR="00825C3C" w:rsidRPr="00453F36"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r>
      <w:r w:rsidRPr="00453F36">
        <w:rPr>
          <w:rFonts w:ascii="Arial" w:hAnsi="Arial" w:cs="Arial"/>
          <w:sz w:val="22"/>
          <w:szCs w:val="22"/>
        </w:rPr>
        <w:t>8 hours</w:t>
      </w:r>
    </w:p>
    <w:p w:rsidR="001A4132" w:rsidRPr="00453F36"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453F36"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453F36">
        <w:rPr>
          <w:rFonts w:ascii="Arial" w:hAnsi="Arial" w:cs="Arial"/>
          <w:b/>
          <w:sz w:val="22"/>
          <w:szCs w:val="22"/>
        </w:rPr>
        <w:t>REFERENCES:</w:t>
      </w:r>
      <w:r w:rsidRPr="00453F36">
        <w:rPr>
          <w:rFonts w:ascii="Arial" w:hAnsi="Arial" w:cs="Arial"/>
          <w:sz w:val="22"/>
          <w:szCs w:val="22"/>
        </w:rPr>
        <w:tab/>
        <w:t>1.</w:t>
      </w:r>
      <w:r w:rsidRPr="00453F36">
        <w:rPr>
          <w:rFonts w:ascii="Arial" w:hAnsi="Arial" w:cs="Arial"/>
          <w:sz w:val="22"/>
          <w:szCs w:val="22"/>
        </w:rPr>
        <w:tab/>
      </w:r>
      <w:r w:rsidR="00825C3C" w:rsidRPr="00453F36">
        <w:rPr>
          <w:rFonts w:ascii="Arial" w:hAnsi="Arial" w:cs="Arial"/>
          <w:sz w:val="22"/>
          <w:szCs w:val="22"/>
        </w:rPr>
        <w:t xml:space="preserve">NRC Inspection Manual Chapter (IMC) 0102, </w:t>
      </w:r>
      <w:r w:rsidR="00825C3C" w:rsidRPr="00453F36">
        <w:rPr>
          <w:rFonts w:ascii="Arial" w:hAnsi="Arial" w:cs="Arial"/>
          <w:sz w:val="22"/>
          <w:szCs w:val="22"/>
        </w:rPr>
        <w:sym w:font="WP TypographicSymbols" w:char="0041"/>
      </w:r>
      <w:r w:rsidR="00825C3C" w:rsidRPr="00453F36">
        <w:rPr>
          <w:rFonts w:ascii="Arial" w:hAnsi="Arial" w:cs="Arial"/>
          <w:sz w:val="22"/>
          <w:szCs w:val="22"/>
        </w:rPr>
        <w:t>Oversight and Objectivity of Inspectors and Examiners at Reactor Facilities</w:t>
      </w:r>
      <w:r w:rsidR="00825C3C" w:rsidRPr="00453F36">
        <w:rPr>
          <w:rFonts w:ascii="Arial" w:hAnsi="Arial" w:cs="Arial"/>
          <w:sz w:val="22"/>
          <w:szCs w:val="22"/>
        </w:rPr>
        <w:sym w:font="WP TypographicSymbols" w:char="0040"/>
      </w:r>
    </w:p>
    <w:p w:rsidR="001A4132" w:rsidRPr="00453F36"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453F36" w:rsidRDefault="00825C3C" w:rsidP="007B1562">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53F36">
        <w:rPr>
          <w:rFonts w:ascii="Arial" w:hAnsi="Arial" w:cs="Arial"/>
          <w:sz w:val="22"/>
          <w:szCs w:val="22"/>
        </w:rPr>
        <w:t xml:space="preserve">MD 7.5, </w:t>
      </w:r>
      <w:r w:rsidRPr="00453F36">
        <w:rPr>
          <w:rFonts w:ascii="Arial" w:hAnsi="Arial" w:cs="Arial"/>
          <w:sz w:val="22"/>
          <w:szCs w:val="22"/>
        </w:rPr>
        <w:sym w:font="WP TypographicSymbols" w:char="0041"/>
      </w:r>
      <w:r w:rsidRPr="00453F36">
        <w:rPr>
          <w:rFonts w:ascii="Arial" w:hAnsi="Arial" w:cs="Arial"/>
          <w:sz w:val="22"/>
          <w:szCs w:val="22"/>
        </w:rPr>
        <w:t>Ethics Counseling and Training</w:t>
      </w:r>
      <w:r w:rsidRPr="00453F36">
        <w:rPr>
          <w:rFonts w:ascii="Arial" w:hAnsi="Arial" w:cs="Arial"/>
          <w:sz w:val="22"/>
          <w:szCs w:val="22"/>
        </w:rPr>
        <w:sym w:font="WP TypographicSymbols" w:char="0040"/>
      </w:r>
    </w:p>
    <w:p w:rsidR="001A4132" w:rsidRPr="00453F36"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453F36" w:rsidRDefault="00825C3C" w:rsidP="007B1562">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53F36">
        <w:rPr>
          <w:rFonts w:ascii="Arial" w:hAnsi="Arial" w:cs="Arial"/>
          <w:sz w:val="22"/>
          <w:szCs w:val="22"/>
        </w:rPr>
        <w:t xml:space="preserve">IMC 1201, </w:t>
      </w:r>
      <w:r w:rsidRPr="00453F36">
        <w:rPr>
          <w:rFonts w:ascii="Arial" w:hAnsi="Arial" w:cs="Arial"/>
          <w:sz w:val="22"/>
          <w:szCs w:val="22"/>
        </w:rPr>
        <w:sym w:font="WP TypographicSymbols" w:char="0041"/>
      </w:r>
      <w:r w:rsidRPr="00453F36">
        <w:rPr>
          <w:rFonts w:ascii="Arial" w:hAnsi="Arial" w:cs="Arial"/>
          <w:sz w:val="22"/>
          <w:szCs w:val="22"/>
        </w:rPr>
        <w:t>Conduct of Employees</w:t>
      </w:r>
      <w:r w:rsidRPr="00453F36">
        <w:rPr>
          <w:rFonts w:ascii="Arial" w:hAnsi="Arial" w:cs="Arial"/>
          <w:sz w:val="22"/>
          <w:szCs w:val="22"/>
        </w:rPr>
        <w:sym w:font="WP TypographicSymbols" w:char="0040"/>
      </w:r>
    </w:p>
    <w:p w:rsidR="001A4132" w:rsidRPr="00453F36"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91ABE" w:rsidRPr="00C63957" w:rsidRDefault="00191ABE" w:rsidP="00191ABE">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92" w:author="Author" w:date="2009-10-13T14:25:00Z">
        <w:r w:rsidRPr="00C63957">
          <w:rPr>
            <w:rFonts w:ascii="Arial" w:hAnsi="Arial" w:cs="Arial"/>
            <w:sz w:val="22"/>
            <w:szCs w:val="22"/>
          </w:rPr>
          <w:t xml:space="preserve">IMC 2515 Section </w:t>
        </w:r>
      </w:ins>
      <w:ins w:id="93" w:author="Author" w:date="2009-10-13T14:26:00Z">
        <w:r w:rsidRPr="00C63957">
          <w:rPr>
            <w:rFonts w:ascii="Arial" w:hAnsi="Arial" w:cs="Arial"/>
            <w:sz w:val="22"/>
            <w:szCs w:val="22"/>
          </w:rPr>
          <w:t>12.06, “</w:t>
        </w:r>
      </w:ins>
      <w:r w:rsidRPr="00C63957">
        <w:rPr>
          <w:rFonts w:ascii="Arial" w:hAnsi="Arial" w:cs="Arial"/>
          <w:sz w:val="22"/>
          <w:szCs w:val="22"/>
        </w:rPr>
        <w:t>Witnessing Unsafe Situations</w:t>
      </w:r>
      <w:r w:rsidRPr="00453F36">
        <w:rPr>
          <w:rFonts w:ascii="Arial" w:hAnsi="Arial" w:cs="Arial"/>
          <w:sz w:val="22"/>
          <w:szCs w:val="22"/>
        </w:rPr>
        <w:sym w:font="WP TypographicSymbols" w:char="0040"/>
      </w:r>
    </w:p>
    <w:p w:rsidR="00C63957" w:rsidRDefault="00C63957" w:rsidP="00C63957">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825C3C" w:rsidRPr="00453F36" w:rsidRDefault="00825C3C" w:rsidP="007B1562">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53F36">
        <w:rPr>
          <w:rFonts w:ascii="Arial" w:hAnsi="Arial" w:cs="Arial"/>
          <w:sz w:val="22"/>
          <w:szCs w:val="22"/>
        </w:rPr>
        <w:t>Regional or office guidance related to inspector/employee conduct.</w:t>
      </w:r>
    </w:p>
    <w:p w:rsidR="001A4132" w:rsidRPr="00453F36"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63957" w:rsidRDefault="00825C3C" w:rsidP="007B1562">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C63957">
        <w:rPr>
          <w:rFonts w:ascii="Arial" w:hAnsi="Arial" w:cs="Arial"/>
          <w:sz w:val="22"/>
          <w:szCs w:val="22"/>
        </w:rPr>
        <w:t xml:space="preserve">Appendix B of Inspection Procedure 71153, </w:t>
      </w:r>
      <w:r w:rsidRPr="00453F36">
        <w:rPr>
          <w:rFonts w:ascii="Arial" w:hAnsi="Arial" w:cs="Arial"/>
          <w:sz w:val="22"/>
          <w:szCs w:val="22"/>
        </w:rPr>
        <w:sym w:font="WP TypographicSymbols" w:char="0041"/>
      </w:r>
      <w:proofErr w:type="spellStart"/>
      <w:r w:rsidRPr="00C63957">
        <w:rPr>
          <w:rFonts w:ascii="Arial" w:hAnsi="Arial" w:cs="Arial"/>
          <w:sz w:val="22"/>
          <w:szCs w:val="22"/>
        </w:rPr>
        <w:t>Followup</w:t>
      </w:r>
      <w:proofErr w:type="spellEnd"/>
      <w:r w:rsidRPr="00C63957">
        <w:rPr>
          <w:rFonts w:ascii="Arial" w:hAnsi="Arial" w:cs="Arial"/>
          <w:sz w:val="22"/>
          <w:szCs w:val="22"/>
        </w:rPr>
        <w:t xml:space="preserve"> of Events and Notices of Enforcement Discretion</w:t>
      </w:r>
      <w:r w:rsidRPr="00453F36">
        <w:rPr>
          <w:rFonts w:ascii="Arial" w:hAnsi="Arial" w:cs="Arial"/>
          <w:sz w:val="22"/>
          <w:szCs w:val="22"/>
        </w:rPr>
        <w:sym w:font="WP TypographicSymbols" w:char="0040"/>
      </w:r>
    </w:p>
    <w:p w:rsidR="00C63957" w:rsidRDefault="00C63957" w:rsidP="00C63957">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105E0D" w:rsidRPr="00C63957" w:rsidRDefault="00105E0D" w:rsidP="007B1562">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94" w:author="Author" w:date="2010-11-04T13:26:00Z">
        <w:r w:rsidRPr="00C63957">
          <w:rPr>
            <w:rFonts w:ascii="Arial" w:hAnsi="Arial" w:cs="Arial"/>
            <w:noProof/>
            <w:sz w:val="22"/>
            <w:szCs w:val="22"/>
          </w:rPr>
          <w:t>Management Directive 8.17 "Licensee Complaints Against NRC Employees"</w:t>
        </w:r>
      </w:ins>
    </w:p>
    <w:p w:rsidR="00823BE9" w:rsidRDefault="00823BE9" w:rsidP="00823BE9">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3BE9" w:rsidRPr="00453F36" w:rsidRDefault="00823BE9" w:rsidP="007B1562">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95" w:author="Author" w:date="2011-06-09T15:15:00Z">
        <w:r>
          <w:rPr>
            <w:rFonts w:ascii="Arial" w:hAnsi="Arial" w:cs="Arial"/>
            <w:sz w:val="22"/>
            <w:szCs w:val="22"/>
          </w:rPr>
          <w:t>T</w:t>
        </w:r>
      </w:ins>
      <w:ins w:id="96" w:author="Author" w:date="2011-06-09T14:44:00Z">
        <w:r>
          <w:rPr>
            <w:rFonts w:ascii="Arial" w:hAnsi="Arial" w:cs="Arial"/>
            <w:sz w:val="22"/>
            <w:szCs w:val="22"/>
          </w:rPr>
          <w:t>he Ethics page of OGC’s Website</w:t>
        </w:r>
      </w:ins>
    </w:p>
    <w:p w:rsidR="00825C3C" w:rsidRPr="00453F36"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A4132" w:rsidRPr="00453F36" w:rsidRDefault="00825C3C"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453F36">
        <w:rPr>
          <w:rFonts w:ascii="Arial" w:hAnsi="Arial" w:cs="Arial"/>
          <w:b/>
          <w:bCs/>
          <w:sz w:val="22"/>
          <w:szCs w:val="22"/>
        </w:rPr>
        <w:t>EVALUATION</w:t>
      </w:r>
    </w:p>
    <w:p w:rsidR="00825C3C" w:rsidRPr="003678FE" w:rsidRDefault="001A4132" w:rsidP="001A4132">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453F36">
        <w:rPr>
          <w:rFonts w:ascii="Arial" w:hAnsi="Arial" w:cs="Arial"/>
          <w:b/>
          <w:bCs/>
          <w:sz w:val="22"/>
          <w:szCs w:val="22"/>
        </w:rPr>
        <w:t>CRITERIA:</w:t>
      </w:r>
      <w:r w:rsidRPr="00453F36">
        <w:rPr>
          <w:rFonts w:ascii="Arial" w:hAnsi="Arial" w:cs="Arial"/>
          <w:b/>
          <w:bCs/>
          <w:sz w:val="22"/>
          <w:szCs w:val="22"/>
        </w:rPr>
        <w:tab/>
      </w:r>
      <w:r w:rsidRPr="00453F36">
        <w:rPr>
          <w:rFonts w:ascii="Arial" w:hAnsi="Arial" w:cs="Arial"/>
          <w:b/>
          <w:bCs/>
          <w:sz w:val="22"/>
          <w:szCs w:val="22"/>
        </w:rPr>
        <w:tab/>
      </w:r>
      <w:r w:rsidR="00825C3C" w:rsidRPr="00453F36">
        <w:rPr>
          <w:rFonts w:ascii="Arial" w:hAnsi="Arial" w:cs="Arial"/>
          <w:sz w:val="22"/>
          <w:szCs w:val="22"/>
        </w:rPr>
        <w:t>Upon completion of the tasks in this activity, you will be asked to demonstrate your understanding of proper</w:t>
      </w:r>
      <w:r w:rsidR="00825C3C" w:rsidRPr="003678FE">
        <w:rPr>
          <w:rFonts w:ascii="Arial" w:hAnsi="Arial" w:cs="Arial"/>
          <w:sz w:val="22"/>
          <w:szCs w:val="22"/>
        </w:rPr>
        <w:t xml:space="preserve"> NRC inspector conduct during inspections at nuclear facilities by successfully addressing the following:</w:t>
      </w:r>
    </w:p>
    <w:p w:rsidR="00825C3C"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5"/>
        </w:numPr>
        <w:jc w:val="both"/>
        <w:rPr>
          <w:rFonts w:ascii="Arial" w:hAnsi="Arial" w:cs="Arial"/>
          <w:sz w:val="22"/>
          <w:szCs w:val="22"/>
        </w:rPr>
      </w:pPr>
      <w:r w:rsidRPr="003678FE">
        <w:rPr>
          <w:rFonts w:ascii="Arial" w:hAnsi="Arial" w:cs="Arial"/>
          <w:sz w:val="22"/>
          <w:szCs w:val="22"/>
        </w:rPr>
        <w:t xml:space="preserve">What are the expectations of NRC employees regarding: </w:t>
      </w:r>
    </w:p>
    <w:p w:rsidR="00825C3C" w:rsidRPr="003678FE" w:rsidRDefault="00825C3C" w:rsidP="007B1562">
      <w:pPr>
        <w:numPr>
          <w:ilvl w:val="1"/>
          <w:numId w:val="15"/>
        </w:numPr>
        <w:jc w:val="both"/>
        <w:rPr>
          <w:rFonts w:ascii="Arial" w:hAnsi="Arial" w:cs="Arial"/>
          <w:sz w:val="22"/>
          <w:szCs w:val="22"/>
        </w:rPr>
      </w:pPr>
      <w:proofErr w:type="gramStart"/>
      <w:r w:rsidRPr="003678FE">
        <w:rPr>
          <w:rFonts w:ascii="Arial" w:hAnsi="Arial" w:cs="Arial"/>
          <w:sz w:val="22"/>
          <w:szCs w:val="22"/>
        </w:rPr>
        <w:t>alcohol</w:t>
      </w:r>
      <w:proofErr w:type="gramEnd"/>
      <w:r w:rsidRPr="003678FE">
        <w:rPr>
          <w:rFonts w:ascii="Arial" w:hAnsi="Arial" w:cs="Arial"/>
          <w:sz w:val="22"/>
          <w:szCs w:val="22"/>
        </w:rPr>
        <w:t xml:space="preserve"> and illegal drugs?</w:t>
      </w:r>
    </w:p>
    <w:p w:rsidR="00825C3C" w:rsidRPr="003678FE" w:rsidRDefault="00825C3C" w:rsidP="007B1562">
      <w:pPr>
        <w:numPr>
          <w:ilvl w:val="1"/>
          <w:numId w:val="15"/>
        </w:numPr>
        <w:jc w:val="both"/>
        <w:rPr>
          <w:rFonts w:ascii="Arial" w:hAnsi="Arial" w:cs="Arial"/>
          <w:sz w:val="22"/>
          <w:szCs w:val="22"/>
        </w:rPr>
      </w:pPr>
      <w:proofErr w:type="gramStart"/>
      <w:r w:rsidRPr="003678FE">
        <w:rPr>
          <w:rFonts w:ascii="Arial" w:hAnsi="Arial" w:cs="Arial"/>
          <w:sz w:val="22"/>
          <w:szCs w:val="22"/>
        </w:rPr>
        <w:t>official</w:t>
      </w:r>
      <w:proofErr w:type="gramEnd"/>
      <w:r w:rsidRPr="003678FE">
        <w:rPr>
          <w:rFonts w:ascii="Arial" w:hAnsi="Arial" w:cs="Arial"/>
          <w:sz w:val="22"/>
          <w:szCs w:val="22"/>
        </w:rPr>
        <w:t xml:space="preserve"> business and personal relationships?</w:t>
      </w:r>
    </w:p>
    <w:p w:rsidR="00825C3C" w:rsidRPr="003678FE" w:rsidRDefault="00825C3C" w:rsidP="007B1562">
      <w:pPr>
        <w:numPr>
          <w:ilvl w:val="1"/>
          <w:numId w:val="15"/>
        </w:numPr>
        <w:jc w:val="both"/>
        <w:rPr>
          <w:rFonts w:ascii="Arial" w:hAnsi="Arial" w:cs="Arial"/>
          <w:sz w:val="22"/>
          <w:szCs w:val="22"/>
        </w:rPr>
      </w:pPr>
      <w:proofErr w:type="gramStart"/>
      <w:r w:rsidRPr="003678FE">
        <w:rPr>
          <w:rFonts w:ascii="Arial" w:hAnsi="Arial" w:cs="Arial"/>
          <w:sz w:val="22"/>
          <w:szCs w:val="22"/>
        </w:rPr>
        <w:t>business</w:t>
      </w:r>
      <w:proofErr w:type="gramEnd"/>
      <w:r w:rsidRPr="003678FE">
        <w:rPr>
          <w:rFonts w:ascii="Arial" w:hAnsi="Arial" w:cs="Arial"/>
          <w:sz w:val="22"/>
          <w:szCs w:val="22"/>
        </w:rPr>
        <w:t xml:space="preserve"> partnerships with licensees?</w:t>
      </w:r>
    </w:p>
    <w:p w:rsidR="00825C3C" w:rsidRPr="003678FE" w:rsidRDefault="00825C3C" w:rsidP="007B1562">
      <w:pPr>
        <w:numPr>
          <w:ilvl w:val="1"/>
          <w:numId w:val="15"/>
        </w:numPr>
        <w:jc w:val="both"/>
        <w:rPr>
          <w:rFonts w:ascii="Arial" w:hAnsi="Arial" w:cs="Arial"/>
          <w:sz w:val="22"/>
          <w:szCs w:val="22"/>
        </w:rPr>
      </w:pPr>
      <w:proofErr w:type="gramStart"/>
      <w:r w:rsidRPr="003678FE">
        <w:rPr>
          <w:rFonts w:ascii="Arial" w:hAnsi="Arial" w:cs="Arial"/>
          <w:sz w:val="22"/>
          <w:szCs w:val="22"/>
        </w:rPr>
        <w:t>work</w:t>
      </w:r>
      <w:proofErr w:type="gramEnd"/>
      <w:r w:rsidRPr="003678FE">
        <w:rPr>
          <w:rFonts w:ascii="Arial" w:hAnsi="Arial" w:cs="Arial"/>
          <w:sz w:val="22"/>
          <w:szCs w:val="22"/>
        </w:rPr>
        <w:t xml:space="preserve"> habits and professional demeanor?</w:t>
      </w:r>
    </w:p>
    <w:p w:rsidR="00825C3C" w:rsidRPr="003678FE" w:rsidRDefault="00825C3C" w:rsidP="00875309">
      <w:pPr>
        <w:jc w:val="both"/>
        <w:rPr>
          <w:rFonts w:ascii="Arial" w:hAnsi="Arial" w:cs="Arial"/>
          <w:sz w:val="22"/>
          <w:szCs w:val="22"/>
        </w:rPr>
      </w:pPr>
    </w:p>
    <w:p w:rsidR="00825C3C" w:rsidRPr="003678FE" w:rsidRDefault="00825C3C" w:rsidP="007B1562">
      <w:pPr>
        <w:numPr>
          <w:ilvl w:val="0"/>
          <w:numId w:val="15"/>
        </w:numPr>
        <w:jc w:val="both"/>
        <w:rPr>
          <w:rFonts w:ascii="Arial" w:hAnsi="Arial" w:cs="Arial"/>
          <w:sz w:val="22"/>
          <w:szCs w:val="22"/>
        </w:rPr>
      </w:pPr>
      <w:r w:rsidRPr="003678FE">
        <w:rPr>
          <w:rFonts w:ascii="Arial" w:hAnsi="Arial" w:cs="Arial"/>
          <w:sz w:val="22"/>
          <w:szCs w:val="22"/>
        </w:rPr>
        <w:lastRenderedPageBreak/>
        <w:t>Describe the restrictions regarding the following specific employee activities which could result in a loss of impartiality (or the perception thereof):</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accepting transportation from a licensee</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 xml:space="preserve">attending social functions essentially limited to licensee and contractor attendance </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coffee clubs, cafeterias, credit unions</w:t>
      </w:r>
    </w:p>
    <w:p w:rsidR="001A4132"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property and neighborhood relationships</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community activities</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 xml:space="preserve">employment of spouse and children </w:t>
      </w:r>
    </w:p>
    <w:p w:rsidR="00825C3C" w:rsidRPr="003678FE" w:rsidRDefault="00825C3C" w:rsidP="00875309">
      <w:pPr>
        <w:jc w:val="both"/>
        <w:rPr>
          <w:rFonts w:ascii="Arial" w:hAnsi="Arial" w:cs="Arial"/>
          <w:sz w:val="22"/>
          <w:szCs w:val="22"/>
        </w:rPr>
      </w:pPr>
    </w:p>
    <w:p w:rsidR="00825C3C" w:rsidRPr="003678FE" w:rsidRDefault="00825C3C" w:rsidP="007B1562">
      <w:pPr>
        <w:numPr>
          <w:ilvl w:val="0"/>
          <w:numId w:val="15"/>
        </w:numPr>
        <w:jc w:val="both"/>
        <w:rPr>
          <w:rFonts w:ascii="Arial" w:hAnsi="Arial" w:cs="Arial"/>
          <w:sz w:val="22"/>
          <w:szCs w:val="22"/>
        </w:rPr>
      </w:pPr>
      <w:r w:rsidRPr="003678FE">
        <w:rPr>
          <w:rFonts w:ascii="Arial" w:hAnsi="Arial" w:cs="Arial"/>
          <w:sz w:val="22"/>
          <w:szCs w:val="22"/>
        </w:rPr>
        <w:t>Explain the Office of Government Ethics standards of ethical conduct for the following areas as applicable to NRC inspectors:</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gifts from outside sources</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gifts between employees</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 xml:space="preserve">conflicting financial interests </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impartiality in performing official duties</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seeking other employment</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misuse of power</w:t>
      </w:r>
    </w:p>
    <w:p w:rsidR="00825C3C" w:rsidRPr="003678FE" w:rsidRDefault="00825C3C" w:rsidP="007B1562">
      <w:pPr>
        <w:numPr>
          <w:ilvl w:val="1"/>
          <w:numId w:val="15"/>
        </w:numPr>
        <w:jc w:val="both"/>
        <w:rPr>
          <w:rFonts w:ascii="Arial" w:hAnsi="Arial" w:cs="Arial"/>
          <w:sz w:val="22"/>
          <w:szCs w:val="22"/>
        </w:rPr>
      </w:pPr>
      <w:r w:rsidRPr="003678FE">
        <w:rPr>
          <w:rFonts w:ascii="Arial" w:hAnsi="Arial" w:cs="Arial"/>
          <w:sz w:val="22"/>
          <w:szCs w:val="22"/>
        </w:rPr>
        <w:t>outside activities</w:t>
      </w:r>
    </w:p>
    <w:p w:rsidR="00825C3C" w:rsidRPr="003678FE" w:rsidRDefault="00825C3C" w:rsidP="001A4132">
      <w:pPr>
        <w:rPr>
          <w:rFonts w:ascii="Arial" w:hAnsi="Arial" w:cs="Arial"/>
          <w:sz w:val="22"/>
          <w:szCs w:val="22"/>
        </w:rPr>
      </w:pPr>
    </w:p>
    <w:p w:rsidR="00825C3C" w:rsidRPr="003678FE" w:rsidRDefault="00825C3C" w:rsidP="007B1562">
      <w:pPr>
        <w:numPr>
          <w:ilvl w:val="0"/>
          <w:numId w:val="15"/>
        </w:numPr>
        <w:jc w:val="both"/>
        <w:rPr>
          <w:rFonts w:ascii="Arial" w:hAnsi="Arial" w:cs="Arial"/>
          <w:sz w:val="22"/>
          <w:szCs w:val="22"/>
        </w:rPr>
      </w:pPr>
      <w:r w:rsidRPr="003678FE">
        <w:rPr>
          <w:rFonts w:ascii="Arial" w:hAnsi="Arial" w:cs="Arial"/>
          <w:sz w:val="22"/>
          <w:szCs w:val="22"/>
        </w:rPr>
        <w:t xml:space="preserve">What are the actions expected to be performed by NRC personnel when they identify unsafe work practices or violations which could lead to an unsafe situation? </w:t>
      </w:r>
    </w:p>
    <w:p w:rsidR="00825C3C" w:rsidRPr="003678FE" w:rsidRDefault="00825C3C" w:rsidP="006B6377">
      <w:pPr>
        <w:jc w:val="both"/>
        <w:rPr>
          <w:rFonts w:ascii="Arial" w:hAnsi="Arial" w:cs="Arial"/>
          <w:sz w:val="22"/>
          <w:szCs w:val="22"/>
        </w:rPr>
      </w:pPr>
    </w:p>
    <w:p w:rsidR="00825C3C" w:rsidRPr="003678FE" w:rsidRDefault="00825C3C" w:rsidP="007B1562">
      <w:pPr>
        <w:numPr>
          <w:ilvl w:val="0"/>
          <w:numId w:val="15"/>
        </w:numPr>
        <w:jc w:val="both"/>
        <w:rPr>
          <w:rFonts w:ascii="Arial" w:hAnsi="Arial" w:cs="Arial"/>
          <w:sz w:val="22"/>
          <w:szCs w:val="22"/>
        </w:rPr>
      </w:pPr>
      <w:r w:rsidRPr="003678FE">
        <w:rPr>
          <w:rFonts w:ascii="Arial" w:hAnsi="Arial" w:cs="Arial"/>
          <w:sz w:val="22"/>
          <w:szCs w:val="22"/>
        </w:rPr>
        <w:t>What are the overall requirements used by NRC managers to verify the performance and objectivity of individual inspectors and team leaders during onsite activities at reactor facilities?</w:t>
      </w:r>
    </w:p>
    <w:p w:rsidR="00825C3C" w:rsidRPr="003678FE" w:rsidRDefault="00825C3C" w:rsidP="006B6377">
      <w:pPr>
        <w:jc w:val="both"/>
        <w:rPr>
          <w:rFonts w:ascii="Arial" w:hAnsi="Arial" w:cs="Arial"/>
          <w:sz w:val="22"/>
          <w:szCs w:val="22"/>
        </w:rPr>
      </w:pPr>
    </w:p>
    <w:p w:rsidR="00825C3C" w:rsidRPr="003678FE" w:rsidRDefault="00825C3C" w:rsidP="007B1562">
      <w:pPr>
        <w:numPr>
          <w:ilvl w:val="0"/>
          <w:numId w:val="15"/>
        </w:numPr>
        <w:jc w:val="both"/>
        <w:rPr>
          <w:rFonts w:ascii="Arial" w:hAnsi="Arial" w:cs="Arial"/>
          <w:sz w:val="22"/>
          <w:szCs w:val="22"/>
        </w:rPr>
      </w:pPr>
      <w:r w:rsidRPr="003678FE">
        <w:rPr>
          <w:rFonts w:ascii="Arial" w:hAnsi="Arial" w:cs="Arial"/>
          <w:sz w:val="22"/>
          <w:szCs w:val="22"/>
        </w:rPr>
        <w:t xml:space="preserve">How do NRC managers with responsibility for oversight of inspectors assess the performance and objectivity of those inspectors?  Your answer should include discussion of the specific areas that NRC management should focus on in assessing inspectors.  </w:t>
      </w:r>
    </w:p>
    <w:p w:rsidR="00825C3C" w:rsidRPr="003678FE" w:rsidRDefault="00825C3C" w:rsidP="006B6377">
      <w:pPr>
        <w:jc w:val="both"/>
        <w:rPr>
          <w:rFonts w:ascii="Arial" w:hAnsi="Arial" w:cs="Arial"/>
          <w:sz w:val="22"/>
          <w:szCs w:val="22"/>
        </w:rPr>
      </w:pPr>
    </w:p>
    <w:p w:rsidR="00825C3C" w:rsidRPr="003678FE" w:rsidRDefault="00825C3C" w:rsidP="007B1562">
      <w:pPr>
        <w:numPr>
          <w:ilvl w:val="0"/>
          <w:numId w:val="15"/>
        </w:numPr>
        <w:jc w:val="both"/>
        <w:rPr>
          <w:rFonts w:ascii="Arial" w:hAnsi="Arial" w:cs="Arial"/>
          <w:sz w:val="22"/>
          <w:szCs w:val="22"/>
        </w:rPr>
      </w:pPr>
      <w:r w:rsidRPr="003678FE">
        <w:rPr>
          <w:rFonts w:ascii="Arial" w:hAnsi="Arial" w:cs="Arial"/>
          <w:sz w:val="22"/>
          <w:szCs w:val="22"/>
        </w:rPr>
        <w:t>What are the expectations of inspector conduct in a reactor control room during normal, transient, and emergency conditions?</w:t>
      </w:r>
    </w:p>
    <w:p w:rsidR="00825C3C" w:rsidRPr="003678FE" w:rsidRDefault="00825C3C" w:rsidP="006B6377">
      <w:pPr>
        <w:jc w:val="both"/>
        <w:rPr>
          <w:rFonts w:ascii="Arial" w:hAnsi="Arial" w:cs="Arial"/>
          <w:sz w:val="22"/>
          <w:szCs w:val="22"/>
        </w:rPr>
      </w:pPr>
    </w:p>
    <w:p w:rsidR="00825C3C" w:rsidRPr="003678FE" w:rsidRDefault="00825C3C" w:rsidP="007B1562">
      <w:pPr>
        <w:numPr>
          <w:ilvl w:val="0"/>
          <w:numId w:val="15"/>
        </w:numPr>
        <w:jc w:val="both"/>
        <w:rPr>
          <w:rFonts w:ascii="Arial" w:hAnsi="Arial" w:cs="Arial"/>
          <w:sz w:val="22"/>
          <w:szCs w:val="22"/>
        </w:rPr>
      </w:pPr>
      <w:r w:rsidRPr="003678FE">
        <w:rPr>
          <w:rFonts w:ascii="Arial" w:hAnsi="Arial" w:cs="Arial"/>
          <w:sz w:val="22"/>
          <w:szCs w:val="22"/>
        </w:rPr>
        <w:t xml:space="preserve">What are NRC employees supposed to do if they receive an allegation of improper action by an NRC staff member or contractor involved in inspection or other oversight activities? </w:t>
      </w:r>
    </w:p>
    <w:p w:rsidR="001A4132" w:rsidRPr="003678FE" w:rsidRDefault="001A4132"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1A4132"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ins w:id="97" w:author="Author" w:date="2011-06-21T14:43:00Z">
        <w:r w:rsidR="00C62E11">
          <w:rPr>
            <w:rFonts w:ascii="Arial" w:hAnsi="Arial" w:cs="Arial"/>
            <w:sz w:val="22"/>
            <w:szCs w:val="22"/>
          </w:rPr>
          <w:t xml:space="preserve">Explore the information available on the Ethics page of OGC’s Website </w:t>
        </w:r>
      </w:ins>
      <w:ins w:id="98" w:author="Author" w:date="2011-06-21T14:47:00Z">
        <w:r w:rsidR="00C62E11">
          <w:rPr>
            <w:rFonts w:ascii="Arial" w:hAnsi="Arial" w:cs="Arial"/>
            <w:sz w:val="22"/>
            <w:szCs w:val="22"/>
          </w:rPr>
          <w:t xml:space="preserve">particularly </w:t>
        </w:r>
      </w:ins>
      <w:ins w:id="99" w:author="Author" w:date="2011-06-21T14:45:00Z">
        <w:r w:rsidR="00C62E11">
          <w:rPr>
            <w:rFonts w:ascii="Arial" w:hAnsi="Arial" w:cs="Arial"/>
            <w:sz w:val="22"/>
            <w:szCs w:val="22"/>
          </w:rPr>
          <w:t xml:space="preserve">the </w:t>
        </w:r>
      </w:ins>
      <w:ins w:id="100" w:author="Author" w:date="2011-06-21T14:43:00Z">
        <w:r w:rsidR="00C62E11">
          <w:rPr>
            <w:rFonts w:ascii="Arial" w:hAnsi="Arial" w:cs="Arial"/>
            <w:sz w:val="22"/>
            <w:szCs w:val="22"/>
          </w:rPr>
          <w:t xml:space="preserve">information on the Ethics Advice and Articles tab.  Find and read the Summary of Major Ethics Rules for NRC Employees </w:t>
        </w:r>
      </w:ins>
      <w:ins w:id="101" w:author="Author" w:date="2011-06-21T14:44:00Z">
        <w:r w:rsidR="00C62E11">
          <w:rPr>
            <w:rFonts w:ascii="Arial" w:hAnsi="Arial" w:cs="Arial"/>
            <w:sz w:val="22"/>
            <w:szCs w:val="22"/>
          </w:rPr>
          <w:t xml:space="preserve">(Ethics Articles) </w:t>
        </w:r>
      </w:ins>
      <w:ins w:id="102" w:author="Author" w:date="2011-06-21T14:43:00Z">
        <w:r w:rsidR="00C62E11">
          <w:rPr>
            <w:rFonts w:ascii="Arial" w:hAnsi="Arial" w:cs="Arial"/>
            <w:sz w:val="22"/>
            <w:szCs w:val="22"/>
          </w:rPr>
          <w:t xml:space="preserve">and Announcement 129 dated December 2009 (Ethics Yellow Announcements).  </w:t>
        </w:r>
      </w:ins>
      <w:r w:rsidR="00825C3C" w:rsidRPr="003678FE">
        <w:rPr>
          <w:rFonts w:ascii="Arial" w:hAnsi="Arial" w:cs="Arial"/>
          <w:sz w:val="22"/>
          <w:szCs w:val="22"/>
        </w:rPr>
        <w:t xml:space="preserve">Complete the </w:t>
      </w:r>
      <w:r w:rsidR="00AA2CBE">
        <w:rPr>
          <w:rFonts w:ascii="Arial" w:hAnsi="Arial" w:cs="Arial"/>
          <w:sz w:val="22"/>
          <w:szCs w:val="22"/>
        </w:rPr>
        <w:t xml:space="preserve">New Employee </w:t>
      </w:r>
      <w:r w:rsidR="00825C3C" w:rsidRPr="003678FE">
        <w:rPr>
          <w:rFonts w:ascii="Arial" w:hAnsi="Arial" w:cs="Arial"/>
          <w:sz w:val="22"/>
          <w:szCs w:val="22"/>
        </w:rPr>
        <w:t>Ethics Training</w:t>
      </w:r>
      <w:r w:rsidR="00AA2CBE">
        <w:rPr>
          <w:rFonts w:ascii="Arial" w:hAnsi="Arial" w:cs="Arial"/>
          <w:sz w:val="22"/>
          <w:szCs w:val="22"/>
        </w:rPr>
        <w:t xml:space="preserve"> under the Training tab</w:t>
      </w:r>
      <w:r w:rsidR="003A7EAC">
        <w:rPr>
          <w:rFonts w:ascii="Arial" w:hAnsi="Arial" w:cs="Arial"/>
          <w:sz w:val="22"/>
          <w:szCs w:val="22"/>
        </w:rPr>
        <w:t>.</w:t>
      </w:r>
      <w:r w:rsidR="00825C3C" w:rsidRPr="003678FE">
        <w:rPr>
          <w:rFonts w:ascii="Arial" w:hAnsi="Arial" w:cs="Arial"/>
          <w:sz w:val="22"/>
          <w:szCs w:val="22"/>
        </w:rPr>
        <w:t xml:space="preserve">  Be sure to print the completion record at the end of the online ethics course.  This must be presented to your supervisor as evidence that you have completed the course.</w:t>
      </w:r>
    </w:p>
    <w:p w:rsidR="001A4132" w:rsidRPr="003678FE" w:rsidRDefault="001A4132" w:rsidP="006B6377">
      <w:pPr>
        <w:jc w:val="both"/>
        <w:rPr>
          <w:rFonts w:ascii="Arial" w:hAnsi="Arial" w:cs="Arial"/>
          <w:sz w:val="22"/>
          <w:szCs w:val="22"/>
        </w:rPr>
      </w:pPr>
    </w:p>
    <w:p w:rsidR="00825C3C" w:rsidRPr="003678FE" w:rsidRDefault="00825C3C" w:rsidP="007B1562">
      <w:pPr>
        <w:numPr>
          <w:ilvl w:val="0"/>
          <w:numId w:val="16"/>
        </w:numPr>
        <w:jc w:val="both"/>
        <w:rPr>
          <w:rFonts w:ascii="Arial" w:hAnsi="Arial" w:cs="Arial"/>
          <w:sz w:val="22"/>
          <w:szCs w:val="22"/>
        </w:rPr>
      </w:pPr>
      <w:r w:rsidRPr="003678FE">
        <w:rPr>
          <w:rFonts w:ascii="Arial" w:hAnsi="Arial" w:cs="Arial"/>
          <w:sz w:val="22"/>
          <w:szCs w:val="22"/>
        </w:rPr>
        <w:t xml:space="preserve">Locate and review the material specifically listed in the reference </w:t>
      </w:r>
      <w:r w:rsidRPr="003678FE">
        <w:rPr>
          <w:rFonts w:ascii="Arial" w:hAnsi="Arial" w:cs="Arial"/>
          <w:sz w:val="22"/>
          <w:szCs w:val="22"/>
        </w:rPr>
        <w:lastRenderedPageBreak/>
        <w:t>section of this activity.  Although the agency has a code for employee/inspector conduct, not all regions or offices have specific guidance in this area.  You should closely review the guidance applicable to your position. Some of this guidance may be located in directives which describe the duties and responsibilities of specific positions (</w:t>
      </w:r>
      <w:r w:rsidR="00B76260" w:rsidRPr="003678FE">
        <w:rPr>
          <w:rFonts w:ascii="Arial" w:hAnsi="Arial" w:cs="Arial"/>
          <w:sz w:val="22"/>
          <w:szCs w:val="22"/>
        </w:rPr>
        <w:t>e.g.</w:t>
      </w:r>
      <w:r w:rsidRPr="003678FE">
        <w:rPr>
          <w:rFonts w:ascii="Arial" w:hAnsi="Arial" w:cs="Arial"/>
          <w:sz w:val="22"/>
          <w:szCs w:val="22"/>
        </w:rPr>
        <w:t xml:space="preserve">, resident staff or project engineer guidance). </w:t>
      </w:r>
    </w:p>
    <w:p w:rsidR="00825C3C" w:rsidRDefault="00825C3C" w:rsidP="006B6377">
      <w:pPr>
        <w:ind w:firstLine="120"/>
        <w:jc w:val="both"/>
        <w:rPr>
          <w:rFonts w:ascii="Arial" w:hAnsi="Arial" w:cs="Arial"/>
          <w:sz w:val="22"/>
          <w:szCs w:val="22"/>
        </w:rPr>
      </w:pPr>
    </w:p>
    <w:p w:rsidR="00825C3C" w:rsidRPr="003678FE" w:rsidRDefault="00825C3C" w:rsidP="007B1562">
      <w:pPr>
        <w:numPr>
          <w:ilvl w:val="0"/>
          <w:numId w:val="16"/>
        </w:numPr>
        <w:jc w:val="both"/>
        <w:rPr>
          <w:rFonts w:ascii="Arial" w:hAnsi="Arial" w:cs="Arial"/>
          <w:sz w:val="22"/>
          <w:szCs w:val="22"/>
        </w:rPr>
      </w:pPr>
      <w:r w:rsidRPr="003678FE">
        <w:rPr>
          <w:rFonts w:ascii="Arial" w:hAnsi="Arial" w:cs="Arial"/>
          <w:sz w:val="22"/>
          <w:szCs w:val="22"/>
        </w:rPr>
        <w:t xml:space="preserve">Meet with your regional counsel or other designated ethics expert and discuss applications of ethics to your role as an NRC employee.  Demonstrate your understanding of the guidance by explaining the answers to the first three questions listed in the evaluation criteria section of this activity. </w:t>
      </w:r>
    </w:p>
    <w:p w:rsidR="00825C3C" w:rsidRPr="003678FE" w:rsidRDefault="00825C3C" w:rsidP="006B6377">
      <w:pPr>
        <w:jc w:val="both"/>
        <w:rPr>
          <w:rFonts w:ascii="Arial" w:hAnsi="Arial" w:cs="Arial"/>
          <w:sz w:val="22"/>
          <w:szCs w:val="22"/>
        </w:rPr>
      </w:pPr>
    </w:p>
    <w:p w:rsidR="00825C3C" w:rsidRPr="003678FE" w:rsidRDefault="00825C3C" w:rsidP="007B1562">
      <w:pPr>
        <w:numPr>
          <w:ilvl w:val="0"/>
          <w:numId w:val="16"/>
        </w:numPr>
        <w:jc w:val="both"/>
        <w:rPr>
          <w:rFonts w:ascii="Arial" w:hAnsi="Arial" w:cs="Arial"/>
          <w:sz w:val="22"/>
          <w:szCs w:val="22"/>
        </w:rPr>
      </w:pPr>
      <w:r w:rsidRPr="003678FE">
        <w:rPr>
          <w:rFonts w:ascii="Arial" w:hAnsi="Arial" w:cs="Arial"/>
          <w:sz w:val="22"/>
          <w:szCs w:val="22"/>
        </w:rPr>
        <w:t>Meet with your supervisor, your regional counsel, or other designated ethics expert to discuss any questions you may have as a result of this activity.  Discuss the items listed under the evaluation criteria section of this study activity with your supervisor.</w:t>
      </w:r>
    </w:p>
    <w:p w:rsidR="001A4132" w:rsidRPr="003678FE" w:rsidRDefault="001A4132"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A4286" w:rsidRPr="003678FE" w:rsidRDefault="001A4132"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ISA-3.</w:t>
      </w:r>
    </w:p>
    <w:p w:rsidR="00825C3C" w:rsidRPr="003678FE" w:rsidRDefault="00AA4286" w:rsidP="00F4188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C4564E" w:rsidRPr="003678FE" w:rsidRDefault="00C4564E" w:rsidP="00C4564E">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4564E" w:rsidRPr="003678FE" w:rsidRDefault="00C4564E" w:rsidP="00C4564E">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003678FE"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(ISA-4) Fitness-for-Duty Rule</w:t>
      </w:r>
      <w:r w:rsidR="003678FE" w:rsidRPr="003678FE">
        <w:rPr>
          <w:rFonts w:ascii="Arial" w:hAnsi="Arial" w:cs="Arial"/>
          <w:sz w:val="22"/>
          <w:szCs w:val="22"/>
        </w:rPr>
        <w:t xml:space="preserve"> </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103" w:name="_Toc311547149"/>
      <w:r w:rsidR="00825C3C" w:rsidRPr="003678FE">
        <w:rPr>
          <w:rFonts w:ascii="Arial" w:hAnsi="Arial" w:cs="Arial"/>
          <w:sz w:val="22"/>
          <w:szCs w:val="22"/>
        </w:rPr>
        <w:instrText>(ISA-4) Fitness-for-Duty Rule</w:instrText>
      </w:r>
      <w:bookmarkEnd w:id="103"/>
      <w:r w:rsidR="0034082B" w:rsidRPr="003678FE">
        <w:rPr>
          <w:rFonts w:ascii="Arial" w:hAnsi="Arial" w:cs="Arial"/>
          <w:sz w:val="22"/>
          <w:szCs w:val="22"/>
        </w:rPr>
        <w:fldChar w:fldCharType="end"/>
      </w:r>
      <w:r w:rsidR="003678FE" w:rsidRPr="003678FE">
        <w:rPr>
          <w:rFonts w:ascii="Arial" w:hAnsi="Arial" w:cs="Arial"/>
          <w:sz w:val="22"/>
          <w:szCs w:val="22"/>
        </w:rPr>
        <w:tab/>
      </w:r>
    </w:p>
    <w:p w:rsidR="003678FE" w:rsidRPr="003678FE" w:rsidRDefault="003678FE" w:rsidP="00C4564E">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4564E" w:rsidRPr="003678FE" w:rsidRDefault="00C4564E" w:rsidP="00C4564E">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provide you with an understanding of the Fitness-for-Duty Rule (FFD).  Nuclear power plants and certain other NRC licensees are required to have FFD programs which include drug and alcohol testing procedures and other measures to assure that the licensee staff are capable of operating the facilities safely.  </w:t>
      </w:r>
    </w:p>
    <w:p w:rsidR="00C4564E" w:rsidRPr="003678FE" w:rsidRDefault="00C4564E" w:rsidP="00C4564E">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C4564E">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 xml:space="preserve">Research and test reactors are not subject to 10 CFR Part 26, </w:t>
      </w:r>
      <w:r w:rsidRPr="003678FE">
        <w:rPr>
          <w:rFonts w:ascii="Arial" w:hAnsi="Arial" w:cs="Arial"/>
          <w:sz w:val="22"/>
          <w:szCs w:val="22"/>
        </w:rPr>
        <w:sym w:font="WP TypographicSymbols" w:char="0041"/>
      </w:r>
      <w:r w:rsidRPr="003678FE">
        <w:rPr>
          <w:rFonts w:ascii="Arial" w:hAnsi="Arial" w:cs="Arial"/>
          <w:sz w:val="22"/>
          <w:szCs w:val="22"/>
        </w:rPr>
        <w:t>Fitness for Duty Programs,</w:t>
      </w:r>
      <w:r w:rsidRPr="003678FE">
        <w:rPr>
          <w:rFonts w:ascii="Arial" w:hAnsi="Arial" w:cs="Arial"/>
          <w:sz w:val="22"/>
          <w:szCs w:val="22"/>
        </w:rPr>
        <w:sym w:font="WP TypographicSymbols" w:char="0040"/>
      </w:r>
      <w:r w:rsidRPr="003678FE">
        <w:rPr>
          <w:rFonts w:ascii="Arial" w:hAnsi="Arial" w:cs="Arial"/>
          <w:sz w:val="22"/>
          <w:szCs w:val="22"/>
        </w:rPr>
        <w:t xml:space="preserve"> but according to 10 CFR 55.53(j) each </w:t>
      </w:r>
      <w:r w:rsidR="00B76260" w:rsidRPr="003678FE">
        <w:rPr>
          <w:rFonts w:ascii="Arial" w:hAnsi="Arial" w:cs="Arial"/>
          <w:sz w:val="22"/>
          <w:szCs w:val="22"/>
        </w:rPr>
        <w:t>licensed</w:t>
      </w:r>
      <w:r w:rsidRPr="003678FE">
        <w:rPr>
          <w:rFonts w:ascii="Arial" w:hAnsi="Arial" w:cs="Arial"/>
          <w:sz w:val="22"/>
          <w:szCs w:val="22"/>
        </w:rPr>
        <w:t xml:space="preserve"> operator is required to meet FFD performance standards and according to 10 CFR 55.53(k), each licensed operator </w:t>
      </w:r>
      <w:r w:rsidRPr="003678FE">
        <w:rPr>
          <w:rFonts w:ascii="Arial" w:hAnsi="Arial" w:cs="Arial"/>
          <w:sz w:val="22"/>
          <w:szCs w:val="22"/>
        </w:rPr>
        <w:sym w:font="WP TypographicSymbols" w:char="0041"/>
      </w:r>
      <w:r w:rsidRPr="003678FE">
        <w:rPr>
          <w:rFonts w:ascii="Arial" w:hAnsi="Arial" w:cs="Arial"/>
          <w:sz w:val="22"/>
          <w:szCs w:val="22"/>
        </w:rPr>
        <w:t>...shall participate in any drug and alcohol testing program that may be established for that non-power facility.</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rPr>
          <w:rFonts w:ascii="Arial" w:hAnsi="Arial" w:cs="Arial"/>
          <w:sz w:val="22"/>
          <w:szCs w:val="22"/>
        </w:rPr>
      </w:pPr>
      <w:r w:rsidRPr="003678FE">
        <w:rPr>
          <w:rFonts w:ascii="Arial" w:hAnsi="Arial" w:cs="Arial"/>
          <w:sz w:val="22"/>
          <w:szCs w:val="22"/>
        </w:rPr>
        <w:t xml:space="preserve">  </w:t>
      </w:r>
    </w:p>
    <w:p w:rsidR="00750CB3" w:rsidRPr="003678FE" w:rsidRDefault="00825C3C" w:rsidP="00750CB3">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750CB3" w:rsidRPr="003678FE" w:rsidRDefault="00750CB3" w:rsidP="00750CB3">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750CB3">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 xml:space="preserve">SELF-MANAGEMENT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3 hours</w:t>
      </w:r>
    </w:p>
    <w:p w:rsidR="00750CB3" w:rsidRPr="003678FE" w:rsidRDefault="00750CB3" w:rsidP="00750CB3">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750CB3" w:rsidP="00932750">
      <w:pPr>
        <w:widowControl/>
        <w:tabs>
          <w:tab w:val="left" w:pos="-1080"/>
          <w:tab w:val="left" w:pos="-720"/>
          <w:tab w:val="left" w:pos="274"/>
          <w:tab w:val="left" w:pos="806"/>
          <w:tab w:val="left" w:pos="1440"/>
          <w:tab w:val="left" w:pos="2070"/>
          <w:tab w:val="left" w:pos="2520"/>
          <w:tab w:val="left" w:pos="2707"/>
          <w:tab w:val="left" w:pos="3240"/>
          <w:tab w:val="left" w:pos="3874"/>
          <w:tab w:val="left" w:pos="4507"/>
          <w:tab w:val="left" w:pos="5040"/>
          <w:tab w:val="left" w:pos="5674"/>
          <w:tab w:val="left" w:pos="6307"/>
          <w:tab w:val="left" w:pos="7474"/>
          <w:tab w:val="left" w:pos="8107"/>
          <w:tab w:val="left" w:pos="8726"/>
        </w:tabs>
        <w:ind w:left="2520" w:hanging="2520"/>
        <w:jc w:val="both"/>
        <w:rPr>
          <w:rFonts w:ascii="Arial" w:hAnsi="Arial" w:cs="Arial"/>
          <w:sz w:val="22"/>
          <w:szCs w:val="22"/>
        </w:rPr>
      </w:pPr>
      <w:r w:rsidRPr="003678FE">
        <w:rPr>
          <w:rFonts w:ascii="Arial" w:hAnsi="Arial" w:cs="Arial"/>
          <w:b/>
          <w:bCs/>
          <w:sz w:val="22"/>
          <w:szCs w:val="22"/>
        </w:rPr>
        <w:t>REFERENCES:</w:t>
      </w:r>
      <w:r w:rsidR="003678FE" w:rsidRPr="003678FE">
        <w:rPr>
          <w:rFonts w:ascii="Arial" w:hAnsi="Arial" w:cs="Arial"/>
          <w:b/>
          <w:bCs/>
          <w:sz w:val="22"/>
          <w:szCs w:val="22"/>
        </w:rPr>
        <w:tab/>
      </w:r>
      <w:r w:rsidR="003678FE" w:rsidRPr="003678FE">
        <w:rPr>
          <w:rFonts w:ascii="Arial" w:hAnsi="Arial" w:cs="Arial"/>
          <w:bCs/>
          <w:sz w:val="22"/>
          <w:szCs w:val="22"/>
        </w:rPr>
        <w:t>1.</w:t>
      </w:r>
      <w:r w:rsidR="003678FE" w:rsidRPr="003678FE">
        <w:rPr>
          <w:rFonts w:ascii="Arial" w:hAnsi="Arial" w:cs="Arial"/>
          <w:bCs/>
          <w:sz w:val="22"/>
          <w:szCs w:val="22"/>
        </w:rPr>
        <w:tab/>
      </w:r>
      <w:r w:rsidR="00825C3C" w:rsidRPr="003678FE">
        <w:rPr>
          <w:rFonts w:ascii="Arial" w:hAnsi="Arial" w:cs="Arial"/>
          <w:sz w:val="22"/>
          <w:szCs w:val="22"/>
        </w:rPr>
        <w:t xml:space="preserve">Enforcement Manual, Chapter 7.15, </w:t>
      </w:r>
      <w:r w:rsidR="00825C3C" w:rsidRPr="003678FE">
        <w:rPr>
          <w:rFonts w:ascii="Arial" w:hAnsi="Arial" w:cs="Arial"/>
          <w:sz w:val="22"/>
          <w:szCs w:val="22"/>
        </w:rPr>
        <w:sym w:font="WP TypographicSymbols" w:char="0041"/>
      </w:r>
      <w:r w:rsidR="00825C3C" w:rsidRPr="003678FE">
        <w:rPr>
          <w:rFonts w:ascii="Arial" w:hAnsi="Arial" w:cs="Arial"/>
          <w:sz w:val="22"/>
          <w:szCs w:val="22"/>
        </w:rPr>
        <w:t xml:space="preserve">Enforcement Actions Involving </w:t>
      </w:r>
      <w:proofErr w:type="spellStart"/>
      <w:r w:rsidR="00825C3C" w:rsidRPr="003678FE">
        <w:rPr>
          <w:rFonts w:ascii="Arial" w:hAnsi="Arial" w:cs="Arial"/>
          <w:sz w:val="22"/>
          <w:szCs w:val="22"/>
        </w:rPr>
        <w:t>Fitness</w:t>
      </w:r>
      <w:r w:rsidR="00825C3C" w:rsidRPr="003678FE">
        <w:rPr>
          <w:rFonts w:ascii="Arial" w:hAnsi="Arial" w:cs="Arial"/>
          <w:sz w:val="22"/>
          <w:szCs w:val="22"/>
        </w:rPr>
        <w:noBreakHyphen/>
        <w:t>For</w:t>
      </w:r>
      <w:r w:rsidR="00825C3C" w:rsidRPr="003678FE">
        <w:rPr>
          <w:rFonts w:ascii="Arial" w:hAnsi="Arial" w:cs="Arial"/>
          <w:sz w:val="22"/>
          <w:szCs w:val="22"/>
        </w:rPr>
        <w:noBreakHyphen/>
        <w:t>Duty</w:t>
      </w:r>
      <w:proofErr w:type="spellEnd"/>
      <w:r w:rsidR="00825C3C" w:rsidRPr="003678FE">
        <w:rPr>
          <w:rFonts w:ascii="Arial" w:hAnsi="Arial" w:cs="Arial"/>
          <w:sz w:val="22"/>
          <w:szCs w:val="22"/>
        </w:rPr>
        <w:t xml:space="preserve"> (FFD)</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(research and test reactors [non-power reactors] are subject to this enforcement guidance only if there has been a program for drug and alcohol testing established for that non-power reactor.)</w:t>
      </w:r>
    </w:p>
    <w:p w:rsidR="003678FE" w:rsidRPr="003678FE" w:rsidRDefault="003678FE" w:rsidP="003678FE">
      <w:pPr>
        <w:widowControl/>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p>
    <w:p w:rsidR="003678FE" w:rsidRPr="00932750" w:rsidRDefault="003678FE" w:rsidP="007B1562">
      <w:pPr>
        <w:widowControl/>
        <w:numPr>
          <w:ilvl w:val="0"/>
          <w:numId w:val="92"/>
        </w:numPr>
        <w:tabs>
          <w:tab w:val="clear" w:pos="2074"/>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520" w:hanging="450"/>
        <w:jc w:val="both"/>
        <w:rPr>
          <w:rFonts w:ascii="Arial" w:hAnsi="Arial" w:cs="Arial"/>
          <w:sz w:val="22"/>
          <w:szCs w:val="22"/>
        </w:rPr>
      </w:pPr>
      <w:ins w:id="104" w:author="Author" w:date="2010-10-28T10:48:00Z">
        <w:r w:rsidRPr="00932750">
          <w:rPr>
            <w:rFonts w:ascii="Arial" w:hAnsi="Arial" w:cs="Arial"/>
            <w:sz w:val="22"/>
            <w:szCs w:val="22"/>
          </w:rPr>
          <w:t>10 CFR Part 26</w:t>
        </w:r>
      </w:ins>
      <w:ins w:id="105" w:author="Author" w:date="2011-04-07T14:32:00Z">
        <w:r w:rsidR="00932750">
          <w:rPr>
            <w:rFonts w:ascii="Arial" w:hAnsi="Arial" w:cs="Arial"/>
            <w:sz w:val="22"/>
            <w:szCs w:val="22"/>
          </w:rPr>
          <w:t>, “Fitness for Duty Programs”</w:t>
        </w:r>
        <w:r w:rsidR="00932750" w:rsidRPr="00932750">
          <w:rPr>
            <w:rFonts w:ascii="Arial" w:hAnsi="Arial" w:cs="Arial"/>
            <w:sz w:val="22"/>
            <w:szCs w:val="22"/>
          </w:rPr>
          <w:t xml:space="preserve"> </w:t>
        </w:r>
      </w:ins>
      <w:r w:rsidR="00932750" w:rsidRPr="00932750">
        <w:rPr>
          <w:rFonts w:ascii="Arial" w:hAnsi="Arial" w:cs="Arial"/>
          <w:sz w:val="22"/>
          <w:szCs w:val="22"/>
        </w:rPr>
        <w:t xml:space="preserve"> </w:t>
      </w:r>
    </w:p>
    <w:p w:rsidR="00CC2AD8" w:rsidRPr="00932750" w:rsidRDefault="00CC2AD8" w:rsidP="00CC2AD8">
      <w:pPr>
        <w:widowControl/>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C2AD8" w:rsidRPr="00932750" w:rsidRDefault="00CC2AD8" w:rsidP="007B1562">
      <w:pPr>
        <w:numPr>
          <w:ilvl w:val="0"/>
          <w:numId w:val="92"/>
        </w:numPr>
        <w:tabs>
          <w:tab w:val="clear" w:pos="2074"/>
          <w:tab w:val="num" w:pos="2520"/>
        </w:tabs>
        <w:ind w:left="2520" w:hanging="450"/>
        <w:rPr>
          <w:ins w:id="106" w:author="Author" w:date="2011-04-04T16:20:00Z"/>
          <w:rFonts w:ascii="Arial" w:hAnsi="Arial" w:cs="Arial"/>
          <w:sz w:val="22"/>
          <w:szCs w:val="22"/>
        </w:rPr>
      </w:pPr>
      <w:ins w:id="107" w:author="Author" w:date="2011-04-04T16:20:00Z">
        <w:r w:rsidRPr="00932750">
          <w:rPr>
            <w:rFonts w:ascii="Arial" w:hAnsi="Arial" w:cs="Arial"/>
            <w:sz w:val="22"/>
            <w:szCs w:val="22"/>
          </w:rPr>
          <w:t>SECY 00-0022</w:t>
        </w:r>
      </w:ins>
      <w:ins w:id="108" w:author="Author" w:date="2011-04-07T14:30:00Z">
        <w:r w:rsidR="00932750">
          <w:rPr>
            <w:rFonts w:ascii="Arial" w:hAnsi="Arial" w:cs="Arial"/>
            <w:sz w:val="22"/>
            <w:szCs w:val="22"/>
          </w:rPr>
          <w:t>,</w:t>
        </w:r>
        <w:r w:rsidR="00932750" w:rsidRPr="00932750">
          <w:rPr>
            <w:rFonts w:ascii="Arial" w:hAnsi="Arial" w:cs="Arial"/>
            <w:sz w:val="22"/>
            <w:szCs w:val="22"/>
          </w:rPr>
          <w:t xml:space="preserve"> “Rulemaking Plan, "Decrease in the Scope of Random Fitness-for-Duty Testing Requirements for Nuclear Power Reactor Licensees," for Amendments to 10 CFR Part 26”</w:t>
        </w:r>
      </w:ins>
    </w:p>
    <w:p w:rsidR="00CC2AD8" w:rsidRPr="00932750" w:rsidRDefault="00CC2AD8" w:rsidP="00CC2AD8">
      <w:pPr>
        <w:widowControl/>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520"/>
        <w:jc w:val="both"/>
        <w:rPr>
          <w:ins w:id="109" w:author="Author" w:date="2011-04-04T16:20:00Z"/>
          <w:rFonts w:ascii="Arial" w:hAnsi="Arial" w:cs="Arial"/>
          <w:sz w:val="22"/>
          <w:szCs w:val="22"/>
        </w:rPr>
      </w:pPr>
    </w:p>
    <w:p w:rsidR="00CC2AD8" w:rsidRPr="00CC2AD8" w:rsidRDefault="00CC2AD8" w:rsidP="007B1562">
      <w:pPr>
        <w:widowControl/>
        <w:numPr>
          <w:ilvl w:val="0"/>
          <w:numId w:val="92"/>
        </w:numPr>
        <w:tabs>
          <w:tab w:val="clear" w:pos="2074"/>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ind w:left="2520" w:hanging="450"/>
        <w:jc w:val="both"/>
        <w:rPr>
          <w:ins w:id="110" w:author="Author" w:date="2011-04-04T16:20:00Z"/>
          <w:rFonts w:ascii="Arial" w:hAnsi="Arial" w:cs="Arial"/>
          <w:sz w:val="22"/>
          <w:szCs w:val="22"/>
        </w:rPr>
      </w:pPr>
      <w:ins w:id="111" w:author="Author" w:date="2011-04-04T16:20:00Z">
        <w:r w:rsidRPr="00932750">
          <w:rPr>
            <w:rFonts w:ascii="Arial" w:hAnsi="Arial" w:cs="Arial"/>
            <w:sz w:val="22"/>
            <w:szCs w:val="22"/>
          </w:rPr>
          <w:t>NUREG-1912</w:t>
        </w:r>
        <w:r w:rsidRPr="00CC2AD8">
          <w:rPr>
            <w:rFonts w:ascii="Arial" w:hAnsi="Arial" w:cs="Arial"/>
            <w:sz w:val="22"/>
            <w:szCs w:val="22"/>
          </w:rPr>
          <w:t>, “Summary and Analysis of Public Comments Received on Proposed Revisions to 10 CFR Part 26 – Fitness for Duty Programs” Section 4.2, “Performance Objectives” and Section 4.4.3, “Procedures”</w:t>
        </w:r>
      </w:ins>
    </w:p>
    <w:p w:rsidR="00CC2AD8" w:rsidRPr="00CC2AD8" w:rsidRDefault="00CC2AD8" w:rsidP="00CC2AD8">
      <w:pPr>
        <w:widowControl/>
        <w:tabs>
          <w:tab w:val="left" w:pos="-1080"/>
          <w:tab w:val="left" w:pos="-720"/>
          <w:tab w:val="left" w:pos="274"/>
          <w:tab w:val="left" w:pos="806"/>
          <w:tab w:val="left" w:pos="1440"/>
          <w:tab w:val="left" w:pos="2520"/>
          <w:tab w:val="left" w:pos="2707"/>
          <w:tab w:val="left" w:pos="3240"/>
          <w:tab w:val="left" w:pos="3874"/>
          <w:tab w:val="left" w:pos="4507"/>
          <w:tab w:val="left" w:pos="5040"/>
          <w:tab w:val="left" w:pos="5674"/>
          <w:tab w:val="left" w:pos="6307"/>
          <w:tab w:val="left" w:pos="7474"/>
          <w:tab w:val="left" w:pos="8107"/>
          <w:tab w:val="left" w:pos="8726"/>
        </w:tabs>
        <w:jc w:val="both"/>
        <w:rPr>
          <w:ins w:id="112" w:author="Author" w:date="2011-04-04T16:20:00Z"/>
          <w:rFonts w:ascii="Arial" w:hAnsi="Arial" w:cs="Arial"/>
          <w:sz w:val="22"/>
          <w:szCs w:val="22"/>
        </w:rPr>
      </w:pPr>
    </w:p>
    <w:p w:rsidR="00750CB3" w:rsidRPr="003678FE" w:rsidRDefault="00825C3C" w:rsidP="00750CB3">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750CB3" w:rsidP="00750CB3">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FFD rule by successfully addressing the following: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the NRC</w:t>
      </w:r>
      <w:r w:rsidRPr="003678FE">
        <w:rPr>
          <w:rFonts w:ascii="Arial" w:hAnsi="Arial" w:cs="Arial"/>
          <w:sz w:val="22"/>
          <w:szCs w:val="22"/>
        </w:rPr>
        <w:sym w:font="WP TypographicSymbols" w:char="003D"/>
      </w:r>
      <w:r w:rsidRPr="003678FE">
        <w:rPr>
          <w:rFonts w:ascii="Arial" w:hAnsi="Arial" w:cs="Arial"/>
          <w:sz w:val="22"/>
          <w:szCs w:val="22"/>
        </w:rPr>
        <w:t>s FFD rule and which licensees are required to meet this rule.</w:t>
      </w:r>
    </w:p>
    <w:p w:rsidR="00825C3C" w:rsidRPr="003678FE" w:rsidRDefault="00825C3C" w:rsidP="00750C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Explain why the FFD rule (10 CFR Part 26) is not considered an </w:t>
      </w:r>
      <w:r w:rsidRPr="003678FE">
        <w:rPr>
          <w:rFonts w:ascii="Arial" w:hAnsi="Arial" w:cs="Arial"/>
          <w:sz w:val="22"/>
          <w:szCs w:val="22"/>
        </w:rPr>
        <w:sym w:font="WP TypographicSymbols" w:char="0041"/>
      </w:r>
      <w:r w:rsidRPr="003678FE">
        <w:rPr>
          <w:rFonts w:ascii="Arial" w:hAnsi="Arial" w:cs="Arial"/>
          <w:sz w:val="22"/>
          <w:szCs w:val="22"/>
        </w:rPr>
        <w:t>unwarranted</w:t>
      </w:r>
      <w:r w:rsidRPr="003678FE">
        <w:rPr>
          <w:rFonts w:ascii="Arial" w:hAnsi="Arial" w:cs="Arial"/>
          <w:sz w:val="22"/>
          <w:szCs w:val="22"/>
        </w:rPr>
        <w:sym w:font="WP TypographicSymbols" w:char="0040"/>
      </w:r>
      <w:r w:rsidRPr="003678FE">
        <w:rPr>
          <w:rFonts w:ascii="Arial" w:hAnsi="Arial" w:cs="Arial"/>
          <w:sz w:val="22"/>
          <w:szCs w:val="22"/>
        </w:rPr>
        <w:t xml:space="preserve"> invasion of privacy and how licensees implement the requirements.</w:t>
      </w:r>
    </w:p>
    <w:p w:rsidR="00825C3C" w:rsidRPr="003678FE" w:rsidRDefault="00825C3C" w:rsidP="00750C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Discuss the enforcement policy related to violations of the FFD rule.</w:t>
      </w:r>
    </w:p>
    <w:p w:rsidR="00825C3C" w:rsidRPr="003678FE" w:rsidRDefault="00825C3C" w:rsidP="00750CB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lastRenderedPageBreak/>
        <w:t>Answer the following questions related to FFD.  To whom does the FFD rule apply?  Can a licensee deny access to an NRC inspector that they suspect has been drinking?  If not, what can the licensee do about it?  What are the reporting requirements associated with FFD violations committed by licensed operators, supervisory personnel, and maintenance technicians?</w:t>
      </w:r>
    </w:p>
    <w:p w:rsidR="006719A1" w:rsidRPr="003678FE" w:rsidRDefault="006719A1"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6719A1"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282CEE">
        <w:rPr>
          <w:rFonts w:ascii="Arial" w:hAnsi="Arial" w:cs="Arial"/>
          <w:b/>
          <w:sz w:val="22"/>
          <w:szCs w:val="22"/>
        </w:rPr>
        <w:t>TASKS:</w:t>
      </w:r>
      <w:r w:rsidRPr="00282CEE">
        <w:rPr>
          <w:rFonts w:ascii="Arial" w:hAnsi="Arial" w:cs="Arial"/>
          <w:b/>
          <w:sz w:val="22"/>
          <w:szCs w:val="22"/>
        </w:rPr>
        <w:tab/>
      </w:r>
      <w:r w:rsidR="00A62155">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On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external Web site, use the search function to find information on </w:t>
      </w:r>
      <w:r w:rsidR="00825C3C" w:rsidRPr="003678FE">
        <w:rPr>
          <w:rFonts w:ascii="Arial" w:hAnsi="Arial" w:cs="Arial"/>
          <w:sz w:val="22"/>
          <w:szCs w:val="22"/>
        </w:rPr>
        <w:sym w:font="WP TypographicSymbols" w:char="0041"/>
      </w:r>
      <w:r w:rsidR="00825C3C" w:rsidRPr="003678FE">
        <w:rPr>
          <w:rFonts w:ascii="Arial" w:hAnsi="Arial" w:cs="Arial"/>
          <w:sz w:val="22"/>
          <w:szCs w:val="22"/>
        </w:rPr>
        <w:t>fitness for duty.</w:t>
      </w:r>
      <w:r w:rsidR="00825C3C" w:rsidRPr="003678FE">
        <w:rPr>
          <w:rFonts w:ascii="Arial" w:hAnsi="Arial" w:cs="Arial"/>
          <w:sz w:val="22"/>
          <w:szCs w:val="22"/>
        </w:rPr>
        <w:sym w:font="WP TypographicSymbols" w:char="0040"/>
      </w:r>
    </w:p>
    <w:p w:rsidR="00825C3C" w:rsidRPr="003678FE" w:rsidRDefault="00825C3C"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Read the information on the history of the NRC</w:t>
      </w:r>
      <w:r w:rsidRPr="003678FE">
        <w:rPr>
          <w:rFonts w:ascii="Arial" w:hAnsi="Arial" w:cs="Arial"/>
          <w:sz w:val="22"/>
          <w:szCs w:val="22"/>
        </w:rPr>
        <w:sym w:font="WP TypographicSymbols" w:char="003D"/>
      </w:r>
      <w:r w:rsidRPr="003678FE">
        <w:rPr>
          <w:rFonts w:ascii="Arial" w:hAnsi="Arial" w:cs="Arial"/>
          <w:sz w:val="22"/>
          <w:szCs w:val="22"/>
        </w:rPr>
        <w:t>s Fitness for Duty Program.</w:t>
      </w:r>
    </w:p>
    <w:p w:rsidR="00825C3C" w:rsidRPr="003678FE"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Explore all aspects of the FFD rule and drug testing program guidance provided on the NRC Web site.</w:t>
      </w:r>
    </w:p>
    <w:p w:rsidR="00825C3C" w:rsidRPr="003678FE"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6719A1" w:rsidRPr="003678FE" w:rsidRDefault="006719A1"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6719A1"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ISA-4.</w:t>
      </w:r>
    </w:p>
    <w:p w:rsidR="00825C3C" w:rsidRPr="003678FE" w:rsidRDefault="00AA4286"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bCs/>
          <w:sz w:val="22"/>
          <w:szCs w:val="22"/>
        </w:rPr>
        <w:br w:type="page"/>
      </w:r>
      <w:r w:rsidR="00825C3C" w:rsidRPr="003678FE">
        <w:rPr>
          <w:rFonts w:ascii="Arial" w:hAnsi="Arial" w:cs="Arial"/>
          <w:b/>
          <w:bCs/>
          <w:sz w:val="22"/>
          <w:szCs w:val="22"/>
        </w:rPr>
        <w:lastRenderedPageBreak/>
        <w:t>Basic-Level Individual Study Activity</w:t>
      </w:r>
    </w:p>
    <w:p w:rsidR="00CA1B5F" w:rsidRPr="003678FE" w:rsidRDefault="00CA1B5F" w:rsidP="00CA1B5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 </w:t>
      </w:r>
    </w:p>
    <w:p w:rsidR="00825C3C" w:rsidRPr="003678FE" w:rsidRDefault="00CA1B5F" w:rsidP="00CA1B5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(ISA-5) Allegations</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113" w:name="_Toc311547150"/>
      <w:r w:rsidR="00825C3C" w:rsidRPr="003678FE">
        <w:rPr>
          <w:rFonts w:ascii="Arial" w:hAnsi="Arial" w:cs="Arial"/>
          <w:sz w:val="22"/>
          <w:szCs w:val="22"/>
        </w:rPr>
        <w:instrText>(ISA-5) Allegations</w:instrText>
      </w:r>
      <w:bookmarkEnd w:id="113"/>
      <w:r w:rsidR="0034082B" w:rsidRPr="003678FE">
        <w:rPr>
          <w:rFonts w:ascii="Arial" w:hAnsi="Arial" w:cs="Arial"/>
          <w:sz w:val="22"/>
          <w:szCs w:val="22"/>
        </w:rPr>
        <w:fldChar w:fldCharType="end"/>
      </w:r>
    </w:p>
    <w:p w:rsidR="00CA1B5F" w:rsidRPr="003678FE" w:rsidRDefault="00CA1B5F" w:rsidP="00CA1B5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CA1B5F" w:rsidP="00CA1B5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the candidate with the procedures, guidance and activities applicable to handling the receipt, processing, review and closure of allegations.  This study activity will help you to effectively interact with individuals bringing concerns to the NRC and to appropriately respond to those concerns.</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A1B5F" w:rsidRPr="003678FE" w:rsidRDefault="00825C3C" w:rsidP="00CA1B5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CA1B5F" w:rsidRPr="003678FE" w:rsidRDefault="00CA1B5F" w:rsidP="00CA1B5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INSPECTION </w:t>
      </w:r>
    </w:p>
    <w:p w:rsidR="00825C3C" w:rsidRPr="003678FE" w:rsidRDefault="00825C3C" w:rsidP="00CA1B5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SELF-MANAGEMENT</w:t>
      </w:r>
    </w:p>
    <w:p w:rsidR="00825C3C" w:rsidRPr="003678FE" w:rsidRDefault="00825C3C" w:rsidP="00CA1B5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COMMUNICATION</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12 hours</w:t>
      </w:r>
    </w:p>
    <w:p w:rsidR="00047539" w:rsidRPr="003678FE" w:rsidRDefault="00047539"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Default="009E131C"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4" w:author="Author" w:date="2011-07-26T09:57:00Z"/>
          <w:rFonts w:ascii="Arial" w:hAnsi="Arial" w:cs="Arial"/>
          <w:sz w:val="22"/>
          <w:szCs w:val="22"/>
        </w:rPr>
      </w:pPr>
      <w:r w:rsidRPr="003678FE">
        <w:rPr>
          <w:rFonts w:ascii="Arial" w:hAnsi="Arial" w:cs="Arial"/>
          <w:b/>
          <w:sz w:val="22"/>
          <w:szCs w:val="22"/>
        </w:rPr>
        <w:t>REFERENCES:</w:t>
      </w:r>
      <w:r w:rsidR="00047539" w:rsidRPr="003678FE">
        <w:rPr>
          <w:rFonts w:ascii="Arial" w:hAnsi="Arial" w:cs="Arial"/>
          <w:sz w:val="22"/>
          <w:szCs w:val="22"/>
        </w:rPr>
        <w:tab/>
        <w:t>1.</w:t>
      </w:r>
      <w:r w:rsidR="00047539" w:rsidRPr="003678FE">
        <w:rPr>
          <w:rFonts w:ascii="Arial" w:hAnsi="Arial" w:cs="Arial"/>
          <w:sz w:val="22"/>
          <w:szCs w:val="22"/>
        </w:rPr>
        <w:tab/>
      </w:r>
      <w:r w:rsidR="00825C3C" w:rsidRPr="003678FE">
        <w:rPr>
          <w:rFonts w:ascii="Arial" w:hAnsi="Arial" w:cs="Arial"/>
          <w:sz w:val="22"/>
          <w:szCs w:val="22"/>
        </w:rPr>
        <w:t xml:space="preserve">MD 8.8, </w:t>
      </w:r>
      <w:r w:rsidR="00825C3C" w:rsidRPr="003678FE">
        <w:rPr>
          <w:rFonts w:ascii="Arial" w:hAnsi="Arial" w:cs="Arial"/>
          <w:sz w:val="22"/>
          <w:szCs w:val="22"/>
        </w:rPr>
        <w:sym w:font="WP TypographicSymbols" w:char="0041"/>
      </w:r>
      <w:r w:rsidR="00825C3C" w:rsidRPr="003678FE">
        <w:rPr>
          <w:rFonts w:ascii="Arial" w:hAnsi="Arial" w:cs="Arial"/>
          <w:sz w:val="22"/>
          <w:szCs w:val="22"/>
        </w:rPr>
        <w:t>Management of Allegations</w:t>
      </w:r>
      <w:r w:rsidR="00825C3C" w:rsidRPr="003678FE">
        <w:rPr>
          <w:rFonts w:ascii="Arial" w:hAnsi="Arial" w:cs="Arial"/>
          <w:sz w:val="22"/>
          <w:szCs w:val="22"/>
        </w:rPr>
        <w:sym w:font="WP TypographicSymbols" w:char="0040"/>
      </w:r>
    </w:p>
    <w:p w:rsidR="00E41774" w:rsidRDefault="00E41774"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5" w:author="Author" w:date="2011-07-26T09:57:00Z"/>
          <w:rFonts w:ascii="Arial" w:hAnsi="Arial" w:cs="Arial"/>
          <w:sz w:val="22"/>
          <w:szCs w:val="22"/>
        </w:rPr>
      </w:pPr>
    </w:p>
    <w:p w:rsidR="00E41774" w:rsidRPr="003678FE" w:rsidRDefault="00E41774"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ins w:id="116" w:author="Author" w:date="2011-07-26T09:57:00Z">
        <w:r>
          <w:rPr>
            <w:rFonts w:ascii="Arial" w:hAnsi="Arial" w:cs="Arial"/>
            <w:sz w:val="22"/>
            <w:szCs w:val="22"/>
          </w:rPr>
          <w:t>2.</w:t>
        </w:r>
        <w:r>
          <w:rPr>
            <w:rFonts w:ascii="Arial" w:hAnsi="Arial" w:cs="Arial"/>
            <w:sz w:val="22"/>
            <w:szCs w:val="22"/>
          </w:rPr>
          <w:tab/>
          <w:t>Allegation Manual</w:t>
        </w:r>
      </w:ins>
    </w:p>
    <w:p w:rsidR="00047539" w:rsidRPr="003678FE" w:rsidRDefault="00047539"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Default="00825C3C" w:rsidP="007B1562">
      <w:pPr>
        <w:widowControl/>
        <w:numPr>
          <w:ilvl w:val="0"/>
          <w:numId w:val="10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NRC Form 613, </w:t>
      </w:r>
      <w:r w:rsidRPr="003678FE">
        <w:rPr>
          <w:rFonts w:ascii="Arial" w:hAnsi="Arial" w:cs="Arial"/>
          <w:sz w:val="22"/>
          <w:szCs w:val="22"/>
        </w:rPr>
        <w:sym w:font="WP TypographicSymbols" w:char="0041"/>
      </w:r>
      <w:r w:rsidRPr="003678FE">
        <w:rPr>
          <w:rFonts w:ascii="Arial" w:hAnsi="Arial" w:cs="Arial"/>
          <w:sz w:val="22"/>
          <w:szCs w:val="22"/>
        </w:rPr>
        <w:t>Disclosure of Alleger</w:t>
      </w:r>
      <w:r w:rsidRPr="003678FE">
        <w:rPr>
          <w:rFonts w:ascii="Arial" w:hAnsi="Arial" w:cs="Arial"/>
          <w:sz w:val="22"/>
          <w:szCs w:val="22"/>
        </w:rPr>
        <w:sym w:font="WP TypographicSymbols" w:char="003D"/>
      </w:r>
      <w:r w:rsidRPr="003678FE">
        <w:rPr>
          <w:rFonts w:ascii="Arial" w:hAnsi="Arial" w:cs="Arial"/>
          <w:sz w:val="22"/>
          <w:szCs w:val="22"/>
        </w:rPr>
        <w:t>s Identity</w:t>
      </w:r>
      <w:r w:rsidRPr="003678FE">
        <w:rPr>
          <w:rFonts w:ascii="Arial" w:hAnsi="Arial" w:cs="Arial"/>
          <w:sz w:val="22"/>
          <w:szCs w:val="22"/>
        </w:rPr>
        <w:sym w:font="WP TypographicSymbols" w:char="0040"/>
      </w:r>
    </w:p>
    <w:p w:rsidR="00E41774" w:rsidRDefault="00E41774" w:rsidP="00E4177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41774" w:rsidRPr="003678FE" w:rsidRDefault="00E41774" w:rsidP="00E41774">
      <w:pPr>
        <w:widowControl/>
        <w:tabs>
          <w:tab w:val="left" w:pos="-1080"/>
          <w:tab w:val="left" w:pos="-720"/>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Pr>
          <w:rFonts w:ascii="Arial" w:hAnsi="Arial" w:cs="Arial"/>
          <w:sz w:val="22"/>
          <w:szCs w:val="22"/>
        </w:rPr>
        <w:t>4.</w:t>
      </w:r>
      <w:r>
        <w:rPr>
          <w:rFonts w:ascii="Arial" w:hAnsi="Arial" w:cs="Arial"/>
          <w:sz w:val="22"/>
          <w:szCs w:val="22"/>
        </w:rPr>
        <w:tab/>
      </w:r>
      <w:ins w:id="117" w:author="Author" w:date="2011-07-26T10:02:00Z">
        <w:r>
          <w:rPr>
            <w:rFonts w:ascii="Arial" w:hAnsi="Arial" w:cs="Arial"/>
            <w:sz w:val="22"/>
            <w:szCs w:val="22"/>
          </w:rPr>
          <w:t xml:space="preserve">Allegation Manual, Exhibit 1, “Information to be </w:t>
        </w:r>
        <w:proofErr w:type="gramStart"/>
        <w:r>
          <w:rPr>
            <w:rFonts w:ascii="Arial" w:hAnsi="Arial" w:cs="Arial"/>
            <w:sz w:val="22"/>
            <w:szCs w:val="22"/>
          </w:rPr>
          <w:t>Obtained/</w:t>
        </w:r>
        <w:proofErr w:type="gramEnd"/>
        <w:r>
          <w:rPr>
            <w:rFonts w:ascii="Arial" w:hAnsi="Arial" w:cs="Arial"/>
            <w:sz w:val="22"/>
            <w:szCs w:val="22"/>
          </w:rPr>
          <w:t>Provided During the Initial Contact with the Alleger” or equivalent allegation receipt guidance</w:t>
        </w:r>
      </w:ins>
    </w:p>
    <w:p w:rsidR="00047539" w:rsidRPr="003678FE" w:rsidRDefault="00047539"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10 CFR Part 50.5, </w:t>
      </w:r>
      <w:r w:rsidRPr="003678FE">
        <w:rPr>
          <w:rFonts w:ascii="Arial" w:hAnsi="Arial" w:cs="Arial"/>
          <w:sz w:val="22"/>
          <w:szCs w:val="22"/>
        </w:rPr>
        <w:sym w:font="WP TypographicSymbols" w:char="0041"/>
      </w:r>
      <w:r w:rsidRPr="003678FE">
        <w:rPr>
          <w:rFonts w:ascii="Arial" w:hAnsi="Arial" w:cs="Arial"/>
          <w:sz w:val="22"/>
          <w:szCs w:val="22"/>
        </w:rPr>
        <w:t>Deliberate Misconduct</w:t>
      </w:r>
      <w:r w:rsidRPr="003678FE">
        <w:rPr>
          <w:rFonts w:ascii="Arial" w:hAnsi="Arial" w:cs="Arial"/>
          <w:sz w:val="22"/>
          <w:szCs w:val="22"/>
        </w:rPr>
        <w:sym w:font="WP TypographicSymbols" w:char="0040"/>
      </w:r>
    </w:p>
    <w:p w:rsidR="00047539" w:rsidRPr="003678FE" w:rsidRDefault="00047539"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10 CFR Part 50.7, </w:t>
      </w:r>
      <w:r w:rsidRPr="003678FE">
        <w:rPr>
          <w:rFonts w:ascii="Arial" w:hAnsi="Arial" w:cs="Arial"/>
          <w:sz w:val="22"/>
          <w:szCs w:val="22"/>
        </w:rPr>
        <w:sym w:font="WP TypographicSymbols" w:char="0041"/>
      </w:r>
      <w:r w:rsidRPr="003678FE">
        <w:rPr>
          <w:rFonts w:ascii="Arial" w:hAnsi="Arial" w:cs="Arial"/>
          <w:sz w:val="22"/>
          <w:szCs w:val="22"/>
        </w:rPr>
        <w:t>Employee Protection</w:t>
      </w:r>
      <w:r w:rsidRPr="003678FE">
        <w:rPr>
          <w:rFonts w:ascii="Arial" w:hAnsi="Arial" w:cs="Arial"/>
          <w:sz w:val="22"/>
          <w:szCs w:val="22"/>
        </w:rPr>
        <w:sym w:font="WP TypographicSymbols" w:char="0040"/>
      </w:r>
    </w:p>
    <w:p w:rsidR="00047539" w:rsidRPr="003678FE" w:rsidRDefault="00047539"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10 CFR Part 50.9, </w:t>
      </w:r>
      <w:r w:rsidRPr="003678FE">
        <w:rPr>
          <w:rFonts w:ascii="Arial" w:hAnsi="Arial" w:cs="Arial"/>
          <w:sz w:val="22"/>
          <w:szCs w:val="22"/>
        </w:rPr>
        <w:sym w:font="WP TypographicSymbols" w:char="0041"/>
      </w:r>
      <w:r w:rsidRPr="003678FE">
        <w:rPr>
          <w:rFonts w:ascii="Arial" w:hAnsi="Arial" w:cs="Arial"/>
          <w:sz w:val="22"/>
          <w:szCs w:val="22"/>
        </w:rPr>
        <w:t>Completeness and Accuracy of Information</w:t>
      </w:r>
      <w:r w:rsidRPr="003678FE">
        <w:rPr>
          <w:rFonts w:ascii="Arial" w:hAnsi="Arial" w:cs="Arial"/>
          <w:sz w:val="22"/>
          <w:szCs w:val="22"/>
        </w:rPr>
        <w:sym w:font="WP TypographicSymbols" w:char="0040"/>
      </w:r>
    </w:p>
    <w:p w:rsidR="00047539" w:rsidRPr="003678FE" w:rsidRDefault="00047539"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Regional or office guidance on allegations</w:t>
      </w:r>
    </w:p>
    <w:p w:rsidR="00047539" w:rsidRPr="003678FE" w:rsidRDefault="00047539"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NUREG/BR-0240, </w:t>
      </w:r>
      <w:r w:rsidRPr="003678FE">
        <w:rPr>
          <w:rFonts w:ascii="Arial" w:hAnsi="Arial" w:cs="Arial"/>
          <w:sz w:val="22"/>
          <w:szCs w:val="22"/>
        </w:rPr>
        <w:sym w:font="WP TypographicSymbols" w:char="0041"/>
      </w:r>
      <w:r w:rsidRPr="003678FE">
        <w:rPr>
          <w:rFonts w:ascii="Arial" w:hAnsi="Arial" w:cs="Arial"/>
          <w:sz w:val="22"/>
          <w:szCs w:val="22"/>
        </w:rPr>
        <w:t>Reporting Safety Concerns to the NRC</w:t>
      </w:r>
      <w:r w:rsidRPr="003678FE">
        <w:rPr>
          <w:rFonts w:ascii="Arial" w:hAnsi="Arial" w:cs="Arial"/>
          <w:sz w:val="22"/>
          <w:szCs w:val="22"/>
        </w:rPr>
        <w:sym w:font="WP TypographicSymbols" w:char="0040"/>
      </w:r>
    </w:p>
    <w:p w:rsidR="00047539" w:rsidRPr="003678FE" w:rsidRDefault="00047539"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Office of Enforcement Webpage</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7539" w:rsidRPr="003678FE" w:rsidRDefault="00825C3C"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047539" w:rsidP="0004753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proofErr w:type="gramStart"/>
      <w:r w:rsidR="00825C3C" w:rsidRPr="003678FE">
        <w:rPr>
          <w:rFonts w:ascii="Arial" w:hAnsi="Arial" w:cs="Arial"/>
          <w:sz w:val="22"/>
          <w:szCs w:val="22"/>
        </w:rPr>
        <w:t>Upon</w:t>
      </w:r>
      <w:proofErr w:type="gramEnd"/>
      <w:r w:rsidR="00825C3C" w:rsidRPr="003678FE">
        <w:rPr>
          <w:rFonts w:ascii="Arial" w:hAnsi="Arial" w:cs="Arial"/>
          <w:sz w:val="22"/>
          <w:szCs w:val="22"/>
        </w:rPr>
        <w:t xml:space="preserve"> completion of this activity, you will be asked to demonstrate your understanding of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s allegation process by successfully addressing the following:</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State the criteria used to evaluate </w:t>
      </w:r>
      <w:r w:rsidR="00E41774">
        <w:rPr>
          <w:rFonts w:ascii="Arial" w:hAnsi="Arial" w:cs="Arial"/>
          <w:sz w:val="22"/>
          <w:szCs w:val="22"/>
        </w:rPr>
        <w:t>submitted information</w:t>
      </w:r>
      <w:ins w:id="118" w:author="Author" w:date="2011-07-26T10:03:00Z">
        <w:r w:rsidR="00E41774" w:rsidRPr="003678FE">
          <w:rPr>
            <w:rFonts w:ascii="Arial" w:hAnsi="Arial" w:cs="Arial"/>
            <w:sz w:val="22"/>
            <w:szCs w:val="22"/>
          </w:rPr>
          <w:t xml:space="preserve"> </w:t>
        </w:r>
      </w:ins>
      <w:r w:rsidRPr="003678FE">
        <w:rPr>
          <w:rFonts w:ascii="Arial" w:hAnsi="Arial" w:cs="Arial"/>
          <w:sz w:val="22"/>
          <w:szCs w:val="22"/>
        </w:rPr>
        <w:t xml:space="preserve">to determine if </w:t>
      </w:r>
      <w:r w:rsidR="00E41774">
        <w:rPr>
          <w:rFonts w:ascii="Arial" w:hAnsi="Arial" w:cs="Arial"/>
          <w:sz w:val="22"/>
          <w:szCs w:val="22"/>
        </w:rPr>
        <w:t>it</w:t>
      </w:r>
      <w:ins w:id="119" w:author="Author" w:date="2011-07-26T10:04:00Z">
        <w:r w:rsidR="00E41774">
          <w:rPr>
            <w:rFonts w:ascii="Arial" w:hAnsi="Arial" w:cs="Arial"/>
            <w:sz w:val="22"/>
            <w:szCs w:val="22"/>
          </w:rPr>
          <w:t xml:space="preserve"> </w:t>
        </w:r>
      </w:ins>
      <w:r w:rsidRPr="003678FE">
        <w:rPr>
          <w:rFonts w:ascii="Arial" w:hAnsi="Arial" w:cs="Arial"/>
          <w:sz w:val="22"/>
          <w:szCs w:val="22"/>
        </w:rPr>
        <w:t>is a</w:t>
      </w:r>
      <w:r w:rsidR="00E41774">
        <w:rPr>
          <w:rFonts w:ascii="Arial" w:hAnsi="Arial" w:cs="Arial"/>
          <w:sz w:val="22"/>
          <w:szCs w:val="22"/>
        </w:rPr>
        <w:t>n</w:t>
      </w:r>
      <w:r w:rsidRPr="003678FE">
        <w:rPr>
          <w:rFonts w:ascii="Arial" w:hAnsi="Arial" w:cs="Arial"/>
          <w:sz w:val="22"/>
          <w:szCs w:val="22"/>
        </w:rPr>
        <w:t xml:space="preserve"> allegation.</w:t>
      </w:r>
    </w:p>
    <w:p w:rsidR="00825C3C" w:rsidRPr="003678FE" w:rsidRDefault="00825C3C" w:rsidP="000475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information that is required to be obtained during the receipt of a potential allegation.</w:t>
      </w:r>
    </w:p>
    <w:p w:rsidR="00825C3C" w:rsidRPr="003678FE" w:rsidRDefault="00825C3C" w:rsidP="000475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role of the Office Allegation Coordinator (OAC).</w:t>
      </w:r>
    </w:p>
    <w:p w:rsidR="00825C3C" w:rsidRPr="003678FE" w:rsidRDefault="00825C3C" w:rsidP="0004753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State the purpose of, and the </w:t>
      </w:r>
      <w:r w:rsidR="00E41774">
        <w:rPr>
          <w:rFonts w:ascii="Arial" w:hAnsi="Arial" w:cs="Arial"/>
          <w:sz w:val="22"/>
          <w:szCs w:val="22"/>
        </w:rPr>
        <w:t>actions</w:t>
      </w:r>
      <w:r w:rsidRPr="003678FE">
        <w:rPr>
          <w:rFonts w:ascii="Arial" w:hAnsi="Arial" w:cs="Arial"/>
          <w:sz w:val="22"/>
          <w:szCs w:val="22"/>
        </w:rPr>
        <w:t xml:space="preserve"> taken, </w:t>
      </w:r>
      <w:r w:rsidR="00E41774">
        <w:rPr>
          <w:rFonts w:ascii="Arial" w:hAnsi="Arial" w:cs="Arial"/>
          <w:sz w:val="22"/>
          <w:szCs w:val="22"/>
        </w:rPr>
        <w:t>in</w:t>
      </w:r>
      <w:r w:rsidRPr="003678FE">
        <w:rPr>
          <w:rFonts w:ascii="Arial" w:hAnsi="Arial" w:cs="Arial"/>
          <w:sz w:val="22"/>
          <w:szCs w:val="22"/>
        </w:rPr>
        <w:t xml:space="preserve"> prepar</w:t>
      </w:r>
      <w:r w:rsidR="00E41774">
        <w:rPr>
          <w:rFonts w:ascii="Arial" w:hAnsi="Arial" w:cs="Arial"/>
          <w:sz w:val="22"/>
          <w:szCs w:val="22"/>
        </w:rPr>
        <w:t>ation for</w:t>
      </w:r>
      <w:r w:rsidRPr="003678FE">
        <w:rPr>
          <w:rFonts w:ascii="Arial" w:hAnsi="Arial" w:cs="Arial"/>
          <w:sz w:val="22"/>
          <w:szCs w:val="22"/>
        </w:rPr>
        <w:t xml:space="preserve"> an </w:t>
      </w:r>
      <w:r w:rsidRPr="003678FE">
        <w:rPr>
          <w:rFonts w:ascii="Arial" w:hAnsi="Arial" w:cs="Arial"/>
          <w:sz w:val="22"/>
          <w:szCs w:val="22"/>
        </w:rPr>
        <w:lastRenderedPageBreak/>
        <w:t>Allegation Review Board (ARB).</w:t>
      </w:r>
    </w:p>
    <w:p w:rsidR="00825C3C" w:rsidRPr="003678FE"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information that should be provided to an ARB.</w:t>
      </w:r>
    </w:p>
    <w:p w:rsidR="00825C3C" w:rsidRPr="003678FE"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415481" w:rsidRDefault="00415481" w:rsidP="007B1562">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120" w:author="Author" w:date="2011-06-15T08:11:00Z">
        <w:r w:rsidRPr="00415481">
          <w:rPr>
            <w:rFonts w:ascii="Arial" w:hAnsi="Arial" w:cs="Arial"/>
            <w:sz w:val="22"/>
            <w:szCs w:val="22"/>
          </w:rPr>
          <w:t xml:space="preserve">Describe the </w:t>
        </w:r>
      </w:ins>
      <w:ins w:id="121" w:author="Author" w:date="2011-07-26T10:07:00Z">
        <w:r w:rsidR="00D942B9">
          <w:rPr>
            <w:rFonts w:ascii="Arial" w:hAnsi="Arial" w:cs="Arial"/>
            <w:sz w:val="22"/>
            <w:szCs w:val="22"/>
          </w:rPr>
          <w:t xml:space="preserve">allegation evaluation methods that may be directed by </w:t>
        </w:r>
      </w:ins>
      <w:ins w:id="122" w:author="Author" w:date="2011-06-15T08:11:00Z">
        <w:r w:rsidRPr="00415481">
          <w:rPr>
            <w:rFonts w:ascii="Arial" w:hAnsi="Arial" w:cs="Arial"/>
            <w:sz w:val="22"/>
            <w:szCs w:val="22"/>
          </w:rPr>
          <w:t xml:space="preserve">the ARB and discuss what information is needed to close the allegation for each </w:t>
        </w:r>
      </w:ins>
      <w:ins w:id="123" w:author="Author" w:date="2011-07-26T10:08:00Z">
        <w:r w:rsidR="00D942B9">
          <w:rPr>
            <w:rFonts w:ascii="Arial" w:hAnsi="Arial" w:cs="Arial"/>
            <w:sz w:val="22"/>
            <w:szCs w:val="22"/>
          </w:rPr>
          <w:t>approach</w:t>
        </w:r>
      </w:ins>
      <w:ins w:id="124" w:author="Author" w:date="2011-06-15T08:11:00Z">
        <w:r w:rsidRPr="00415481">
          <w:rPr>
            <w:rFonts w:ascii="Arial" w:hAnsi="Arial" w:cs="Arial"/>
            <w:sz w:val="22"/>
            <w:szCs w:val="22"/>
          </w:rPr>
          <w:t>.</w:t>
        </w:r>
      </w:ins>
    </w:p>
    <w:p w:rsidR="00825C3C" w:rsidRPr="00415481"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Default="00825C3C" w:rsidP="007B1562">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purpose of, and the information needed</w:t>
      </w:r>
      <w:proofErr w:type="gramStart"/>
      <w:r w:rsidRPr="003678FE">
        <w:rPr>
          <w:rFonts w:ascii="Arial" w:hAnsi="Arial" w:cs="Arial"/>
          <w:sz w:val="22"/>
          <w:szCs w:val="22"/>
        </w:rPr>
        <w:t>,</w:t>
      </w:r>
      <w:proofErr w:type="gramEnd"/>
      <w:r w:rsidRPr="003678FE">
        <w:rPr>
          <w:rFonts w:ascii="Arial" w:hAnsi="Arial" w:cs="Arial"/>
          <w:sz w:val="22"/>
          <w:szCs w:val="22"/>
        </w:rPr>
        <w:t xml:space="preserve"> to prepare allegation closure documentation.</w:t>
      </w:r>
    </w:p>
    <w:p w:rsidR="00415481" w:rsidRDefault="00415481" w:rsidP="0041548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5481" w:rsidRDefault="00415481" w:rsidP="007B1562">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25" w:author="Author" w:date="2011-06-15T08:15:00Z"/>
          <w:rFonts w:ascii="Arial" w:hAnsi="Arial" w:cs="Arial"/>
          <w:sz w:val="22"/>
          <w:szCs w:val="22"/>
        </w:rPr>
      </w:pPr>
      <w:ins w:id="126" w:author="Author" w:date="2011-06-15T08:15:00Z">
        <w:r w:rsidRPr="00415481">
          <w:rPr>
            <w:rFonts w:ascii="Arial" w:hAnsi="Arial" w:cs="Arial"/>
            <w:sz w:val="22"/>
            <w:szCs w:val="22"/>
          </w:rPr>
          <w:t>Explain what an Ad-Hoc</w:t>
        </w:r>
      </w:ins>
      <w:ins w:id="127" w:author="Author" w:date="2011-07-26T10:08:00Z">
        <w:r w:rsidR="00D942B9">
          <w:rPr>
            <w:rFonts w:ascii="Arial" w:hAnsi="Arial" w:cs="Arial"/>
            <w:sz w:val="22"/>
            <w:szCs w:val="22"/>
          </w:rPr>
          <w:t>/Emergency</w:t>
        </w:r>
      </w:ins>
      <w:ins w:id="128" w:author="Author" w:date="2011-06-15T08:15:00Z">
        <w:r w:rsidRPr="00415481">
          <w:rPr>
            <w:rFonts w:ascii="Arial" w:hAnsi="Arial" w:cs="Arial"/>
            <w:sz w:val="22"/>
            <w:szCs w:val="22"/>
          </w:rPr>
          <w:t xml:space="preserve"> ARB is and when it is used</w:t>
        </w:r>
      </w:ins>
      <w:ins w:id="129" w:author="Author" w:date="2011-07-26T10:30:00Z">
        <w:r w:rsidR="00E02ECF">
          <w:rPr>
            <w:rFonts w:ascii="Arial" w:hAnsi="Arial" w:cs="Arial"/>
            <w:sz w:val="22"/>
            <w:szCs w:val="22"/>
          </w:rPr>
          <w:t>.</w:t>
        </w:r>
      </w:ins>
    </w:p>
    <w:p w:rsidR="00415481" w:rsidRPr="00415481" w:rsidRDefault="00415481" w:rsidP="0041548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ins w:id="130" w:author="Author" w:date="2011-06-15T08:15:00Z"/>
          <w:rFonts w:ascii="Arial" w:hAnsi="Arial" w:cs="Arial"/>
          <w:sz w:val="22"/>
          <w:szCs w:val="22"/>
        </w:rPr>
      </w:pPr>
    </w:p>
    <w:p w:rsidR="00415481" w:rsidRPr="00415481" w:rsidRDefault="00415481" w:rsidP="007B1562">
      <w:pPr>
        <w:pStyle w:val="Default"/>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1" w:author="Author" w:date="2011-06-15T08:15:00Z"/>
          <w:sz w:val="22"/>
          <w:szCs w:val="22"/>
        </w:rPr>
      </w:pPr>
      <w:ins w:id="132" w:author="Author" w:date="2011-06-15T08:15:00Z">
        <w:r w:rsidRPr="00415481">
          <w:rPr>
            <w:sz w:val="22"/>
            <w:szCs w:val="22"/>
          </w:rPr>
          <w:t xml:space="preserve">State </w:t>
        </w:r>
        <w:proofErr w:type="gramStart"/>
        <w:r w:rsidRPr="00415481">
          <w:rPr>
            <w:sz w:val="22"/>
            <w:szCs w:val="22"/>
          </w:rPr>
          <w:t>who</w:t>
        </w:r>
        <w:proofErr w:type="gramEnd"/>
        <w:r w:rsidRPr="00415481">
          <w:rPr>
            <w:sz w:val="22"/>
            <w:szCs w:val="22"/>
          </w:rPr>
          <w:t xml:space="preserve"> is required to be on the ARB.</w:t>
        </w:r>
      </w:ins>
    </w:p>
    <w:p w:rsidR="00415481" w:rsidRPr="003678FE" w:rsidRDefault="00415481" w:rsidP="0041548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33" w:author="Author" w:date="2011-06-15T08:15:00Z"/>
          <w:rFonts w:ascii="Arial" w:hAnsi="Arial" w:cs="Arial"/>
          <w:b/>
          <w:bCs/>
          <w:sz w:val="22"/>
          <w:szCs w:val="22"/>
        </w:rPr>
      </w:pPr>
    </w:p>
    <w:p w:rsidR="00825C3C"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Review the applicable regulations and guidance listed in the reference section.</w:t>
      </w:r>
    </w:p>
    <w:p w:rsidR="00047539"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Complete the Web-based training module on allegations.  To access the allegations training, select Training on the NRC internal Web site.  Select Web-Based under Training Courses and select Allegations Training.  </w:t>
      </w:r>
      <w:r w:rsidR="00D942B9">
        <w:rPr>
          <w:rFonts w:ascii="Arial" w:hAnsi="Arial" w:cs="Arial"/>
          <w:sz w:val="22"/>
          <w:szCs w:val="22"/>
        </w:rPr>
        <w:t>P</w:t>
      </w:r>
      <w:r w:rsidRPr="003678FE">
        <w:rPr>
          <w:rFonts w:ascii="Arial" w:hAnsi="Arial" w:cs="Arial"/>
          <w:sz w:val="22"/>
          <w:szCs w:val="22"/>
        </w:rPr>
        <w:t>rint the completion certificate at the end of the online allegations training as evidence that you have successfully completed the course.</w:t>
      </w:r>
      <w:r w:rsidR="00D942B9">
        <w:rPr>
          <w:rFonts w:ascii="Arial" w:hAnsi="Arial" w:cs="Arial"/>
          <w:sz w:val="22"/>
          <w:szCs w:val="22"/>
        </w:rPr>
        <w:t xml:space="preserve">  </w:t>
      </w:r>
      <w:ins w:id="134" w:author="Author" w:date="2011-07-26T10:10:00Z">
        <w:r w:rsidR="00D942B9">
          <w:rPr>
            <w:rFonts w:ascii="Arial" w:hAnsi="Arial" w:cs="Arial"/>
            <w:sz w:val="22"/>
            <w:szCs w:val="22"/>
          </w:rPr>
          <w:t>A regional or program office training activity with equivalent content may be substituted.</w:t>
        </w:r>
      </w:ins>
    </w:p>
    <w:p w:rsidR="00047539"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the applicable regional or office guidance for allegations.</w:t>
      </w:r>
    </w:p>
    <w:p w:rsidR="00047539"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the OAC and have him/her brief you on the allegation process and the OAC's role in the process.</w:t>
      </w:r>
    </w:p>
    <w:p w:rsidR="00047539"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two closed allegation case files (if possible, one should include an inspection effort) to:</w:t>
      </w:r>
    </w:p>
    <w:p w:rsidR="00047539"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how incoming correspondence or information was determined to meet the definition of an allegation and how specific concerns were identified.</w:t>
      </w:r>
    </w:p>
    <w:p w:rsidR="00047539"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Review associated ARB </w:t>
      </w:r>
      <w:r w:rsidR="00D942B9">
        <w:rPr>
          <w:rFonts w:ascii="Arial" w:hAnsi="Arial" w:cs="Arial"/>
          <w:sz w:val="22"/>
          <w:szCs w:val="22"/>
        </w:rPr>
        <w:t>documentation,</w:t>
      </w:r>
      <w:r w:rsidRPr="003678FE">
        <w:rPr>
          <w:rFonts w:ascii="Arial" w:hAnsi="Arial" w:cs="Arial"/>
          <w:sz w:val="22"/>
          <w:szCs w:val="22"/>
        </w:rPr>
        <w:t xml:space="preserve"> particularly the determination of safety significance and the proposed action plan.</w:t>
      </w:r>
    </w:p>
    <w:p w:rsidR="00047539"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the associated allegation clos</w:t>
      </w:r>
      <w:r w:rsidR="00D942B9">
        <w:rPr>
          <w:rFonts w:ascii="Arial" w:hAnsi="Arial" w:cs="Arial"/>
          <w:sz w:val="22"/>
          <w:szCs w:val="22"/>
        </w:rPr>
        <w:t xml:space="preserve">ure </w:t>
      </w:r>
      <w:r w:rsidRPr="003678FE">
        <w:rPr>
          <w:rFonts w:ascii="Arial" w:hAnsi="Arial" w:cs="Arial"/>
          <w:sz w:val="22"/>
          <w:szCs w:val="22"/>
        </w:rPr>
        <w:t>memorandum or clos</w:t>
      </w:r>
      <w:r w:rsidR="00D942B9">
        <w:rPr>
          <w:rFonts w:ascii="Arial" w:hAnsi="Arial" w:cs="Arial"/>
          <w:sz w:val="22"/>
          <w:szCs w:val="22"/>
        </w:rPr>
        <w:t>ur</w:t>
      </w:r>
      <w:r w:rsidRPr="003678FE">
        <w:rPr>
          <w:rFonts w:ascii="Arial" w:hAnsi="Arial" w:cs="Arial"/>
          <w:sz w:val="22"/>
          <w:szCs w:val="22"/>
        </w:rPr>
        <w:t>e letter to understand the rationale and basis for allegation clos</w:t>
      </w:r>
      <w:r w:rsidR="00D942B9">
        <w:rPr>
          <w:rFonts w:ascii="Arial" w:hAnsi="Arial" w:cs="Arial"/>
          <w:sz w:val="22"/>
          <w:szCs w:val="22"/>
        </w:rPr>
        <w:t>ur</w:t>
      </w:r>
      <w:r w:rsidRPr="003678FE">
        <w:rPr>
          <w:rFonts w:ascii="Arial" w:hAnsi="Arial" w:cs="Arial"/>
          <w:sz w:val="22"/>
          <w:szCs w:val="22"/>
        </w:rPr>
        <w:t xml:space="preserve">e. </w:t>
      </w:r>
    </w:p>
    <w:p w:rsidR="00047539"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Discuss with your supervisor or OAC the options available to the NRC to </w:t>
      </w:r>
      <w:proofErr w:type="spellStart"/>
      <w:r w:rsidRPr="003678FE">
        <w:rPr>
          <w:rFonts w:ascii="Arial" w:hAnsi="Arial" w:cs="Arial"/>
          <w:sz w:val="22"/>
          <w:szCs w:val="22"/>
        </w:rPr>
        <w:t>follow</w:t>
      </w:r>
      <w:r w:rsidRPr="003678FE">
        <w:rPr>
          <w:rFonts w:ascii="Arial" w:hAnsi="Arial" w:cs="Arial"/>
          <w:sz w:val="22"/>
          <w:szCs w:val="22"/>
        </w:rPr>
        <w:noBreakHyphen/>
        <w:t>up</w:t>
      </w:r>
      <w:proofErr w:type="spellEnd"/>
      <w:r w:rsidRPr="003678FE">
        <w:rPr>
          <w:rFonts w:ascii="Arial" w:hAnsi="Arial" w:cs="Arial"/>
          <w:sz w:val="22"/>
          <w:szCs w:val="22"/>
        </w:rPr>
        <w:t xml:space="preserve"> on an </w:t>
      </w:r>
      <w:r w:rsidR="00D942B9">
        <w:rPr>
          <w:rFonts w:ascii="Arial" w:hAnsi="Arial" w:cs="Arial"/>
          <w:sz w:val="22"/>
          <w:szCs w:val="22"/>
        </w:rPr>
        <w:t>allegation and the circumstance</w:t>
      </w:r>
      <w:r w:rsidRPr="003678FE">
        <w:rPr>
          <w:rFonts w:ascii="Arial" w:hAnsi="Arial" w:cs="Arial"/>
          <w:sz w:val="22"/>
          <w:szCs w:val="22"/>
        </w:rPr>
        <w:t xml:space="preserve"> when each is appropriate.</w:t>
      </w:r>
    </w:p>
    <w:p w:rsidR="00047539" w:rsidRPr="003678FE" w:rsidRDefault="00047539"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04955" w:rsidRPr="003678FE" w:rsidRDefault="00825C3C" w:rsidP="007B1562">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Obtain the inspection results and/or licensee review information </w:t>
      </w:r>
      <w:ins w:id="135" w:author="Author" w:date="2011-07-26T10:15:00Z">
        <w:r w:rsidR="00D942B9">
          <w:rPr>
            <w:rFonts w:ascii="Arial" w:hAnsi="Arial" w:cs="Arial"/>
            <w:sz w:val="22"/>
            <w:szCs w:val="22"/>
          </w:rPr>
          <w:t>if a request for information (RFI) has been sent to the</w:t>
        </w:r>
      </w:ins>
      <w:ins w:id="136" w:author="Author" w:date="2011-07-26T10:16:00Z">
        <w:r w:rsidR="00D942B9">
          <w:rPr>
            <w:rFonts w:ascii="Arial" w:hAnsi="Arial" w:cs="Arial"/>
            <w:sz w:val="22"/>
            <w:szCs w:val="22"/>
          </w:rPr>
          <w:t xml:space="preserve"> licensee</w:t>
        </w:r>
      </w:ins>
      <w:r w:rsidRPr="003678FE">
        <w:rPr>
          <w:rFonts w:ascii="Arial" w:hAnsi="Arial" w:cs="Arial"/>
          <w:sz w:val="22"/>
          <w:szCs w:val="22"/>
        </w:rPr>
        <w:t>.</w:t>
      </w:r>
      <w:ins w:id="137" w:author="Author" w:date="2011-07-26T10:16:00Z">
        <w:r w:rsidR="00D942B9">
          <w:rPr>
            <w:rFonts w:ascii="Arial" w:hAnsi="Arial" w:cs="Arial"/>
            <w:sz w:val="22"/>
            <w:szCs w:val="22"/>
          </w:rPr>
          <w:t xml:space="preserve"> </w:t>
        </w:r>
      </w:ins>
      <w:r w:rsidRPr="003678FE">
        <w:rPr>
          <w:rFonts w:ascii="Arial" w:hAnsi="Arial" w:cs="Arial"/>
          <w:sz w:val="22"/>
          <w:szCs w:val="22"/>
        </w:rPr>
        <w:t xml:space="preserve"> Discuss the precautions and limitations associated with </w:t>
      </w:r>
      <w:ins w:id="138" w:author="Author" w:date="2011-07-26T10:16:00Z">
        <w:r w:rsidR="00D942B9">
          <w:rPr>
            <w:rFonts w:ascii="Arial" w:hAnsi="Arial" w:cs="Arial"/>
            <w:sz w:val="22"/>
            <w:szCs w:val="22"/>
          </w:rPr>
          <w:t>RFIs</w:t>
        </w:r>
      </w:ins>
      <w:r w:rsidRPr="003678FE">
        <w:rPr>
          <w:rFonts w:ascii="Arial" w:hAnsi="Arial" w:cs="Arial"/>
          <w:sz w:val="22"/>
          <w:szCs w:val="22"/>
        </w:rPr>
        <w:t xml:space="preserve"> with your supervisor or the OAC.</w:t>
      </w:r>
    </w:p>
    <w:p w:rsidR="00304955" w:rsidRPr="003678FE" w:rsidRDefault="00304955"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Attend two ARB meetings.</w:t>
      </w:r>
    </w:p>
    <w:p w:rsidR="00304955" w:rsidRPr="003678FE" w:rsidRDefault="00304955"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Working with your supervisor or OAC:</w:t>
      </w:r>
    </w:p>
    <w:p w:rsidR="00304955" w:rsidRPr="003678FE" w:rsidRDefault="00304955"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E0539B" w:rsidP="007B1562">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139" w:author="Author" w:date="2011-07-26T10:17:00Z">
        <w:r>
          <w:rPr>
            <w:rFonts w:ascii="Arial" w:hAnsi="Arial" w:cs="Arial"/>
            <w:sz w:val="22"/>
            <w:szCs w:val="22"/>
          </w:rPr>
          <w:t xml:space="preserve">For a recently received (or simulated) </w:t>
        </w:r>
      </w:ins>
      <w:r w:rsidR="00825C3C" w:rsidRPr="003678FE">
        <w:rPr>
          <w:rFonts w:ascii="Arial" w:hAnsi="Arial" w:cs="Arial"/>
          <w:sz w:val="22"/>
          <w:szCs w:val="22"/>
        </w:rPr>
        <w:t>allegation</w:t>
      </w:r>
      <w:r>
        <w:rPr>
          <w:rFonts w:ascii="Arial" w:hAnsi="Arial" w:cs="Arial"/>
          <w:sz w:val="22"/>
          <w:szCs w:val="22"/>
        </w:rPr>
        <w:t>,</w:t>
      </w:r>
      <w:r w:rsidR="00825C3C" w:rsidRPr="003678FE">
        <w:rPr>
          <w:rFonts w:ascii="Arial" w:hAnsi="Arial" w:cs="Arial"/>
          <w:sz w:val="22"/>
          <w:szCs w:val="22"/>
        </w:rPr>
        <w:t xml:space="preserve"> complete the required documentation to present the concern at an ARB meeting.  Include a discussion of safety significance and regulatory requirements/issues.  </w:t>
      </w:r>
    </w:p>
    <w:p w:rsidR="00304955" w:rsidRPr="003678FE" w:rsidRDefault="00304955"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Discuss with your supervisor or OAC a proposed plan to resolve the </w:t>
      </w:r>
      <w:ins w:id="140" w:author="Author" w:date="2011-07-26T10:18:00Z">
        <w:r w:rsidR="00E0539B">
          <w:rPr>
            <w:rFonts w:ascii="Arial" w:hAnsi="Arial" w:cs="Arial"/>
            <w:sz w:val="22"/>
            <w:szCs w:val="22"/>
          </w:rPr>
          <w:t>recently rec</w:t>
        </w:r>
      </w:ins>
      <w:ins w:id="141" w:author="Author" w:date="2011-07-26T10:22:00Z">
        <w:r w:rsidR="00E0539B">
          <w:rPr>
            <w:rFonts w:ascii="Arial" w:hAnsi="Arial" w:cs="Arial"/>
            <w:sz w:val="22"/>
            <w:szCs w:val="22"/>
          </w:rPr>
          <w:t>e</w:t>
        </w:r>
      </w:ins>
      <w:ins w:id="142" w:author="Author" w:date="2011-07-26T10:18:00Z">
        <w:r w:rsidR="00E0539B">
          <w:rPr>
            <w:rFonts w:ascii="Arial" w:hAnsi="Arial" w:cs="Arial"/>
            <w:sz w:val="22"/>
            <w:szCs w:val="22"/>
          </w:rPr>
          <w:t xml:space="preserve">ived (or </w:t>
        </w:r>
      </w:ins>
      <w:r w:rsidRPr="003678FE">
        <w:rPr>
          <w:rFonts w:ascii="Arial" w:hAnsi="Arial" w:cs="Arial"/>
          <w:sz w:val="22"/>
          <w:szCs w:val="22"/>
        </w:rPr>
        <w:t>simulated</w:t>
      </w:r>
      <w:ins w:id="143" w:author="Author" w:date="2011-07-26T10:18:00Z">
        <w:r w:rsidR="00E0539B">
          <w:rPr>
            <w:rFonts w:ascii="Arial" w:hAnsi="Arial" w:cs="Arial"/>
            <w:sz w:val="22"/>
            <w:szCs w:val="22"/>
          </w:rPr>
          <w:t>)</w:t>
        </w:r>
      </w:ins>
      <w:r w:rsidRPr="003678FE">
        <w:rPr>
          <w:rFonts w:ascii="Arial" w:hAnsi="Arial" w:cs="Arial"/>
          <w:sz w:val="22"/>
          <w:szCs w:val="22"/>
        </w:rPr>
        <w:t xml:space="preserve"> allegation.</w:t>
      </w:r>
    </w:p>
    <w:p w:rsidR="00304955" w:rsidRPr="003678FE" w:rsidRDefault="00304955"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1"/>
          <w:numId w:val="20"/>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Obtain the inspection and/or investigation results</w:t>
      </w:r>
      <w:ins w:id="144" w:author="Author" w:date="2011-07-26T10:19:00Z">
        <w:r w:rsidR="00E0539B">
          <w:rPr>
            <w:rFonts w:ascii="Arial" w:hAnsi="Arial" w:cs="Arial"/>
            <w:sz w:val="22"/>
            <w:szCs w:val="22"/>
          </w:rPr>
          <w:t xml:space="preserve"> for a recently closed (or simulated) allegation</w:t>
        </w:r>
      </w:ins>
      <w:r w:rsidRPr="003678FE">
        <w:rPr>
          <w:rFonts w:ascii="Arial" w:hAnsi="Arial" w:cs="Arial"/>
          <w:sz w:val="22"/>
          <w:szCs w:val="22"/>
        </w:rPr>
        <w:t xml:space="preserve">; compare the results to the original concerns. Discuss with your supervisor or OAC how the inspection results addressed the concerns.  Discuss whether the allegation concerns were substantiated and how you would respond to the alleger.  </w:t>
      </w:r>
    </w:p>
    <w:p w:rsidR="00304955" w:rsidRPr="003678FE" w:rsidRDefault="00304955"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Meet with your supervisor or the OAC to discuss any questions that you may have as a result of this activity and to demonstrate that you can meet the evaluation criteria listed above. </w:t>
      </w:r>
    </w:p>
    <w:p w:rsidR="00825C3C" w:rsidRPr="003678FE" w:rsidRDefault="00825C3C"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304955"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ISA-5.</w:t>
      </w:r>
    </w:p>
    <w:p w:rsidR="00825C3C" w:rsidRPr="003678FE" w:rsidRDefault="00AA4286"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6A45AA" w:rsidRPr="003678FE" w:rsidRDefault="006A45AA"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6A45AA"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00A62155">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(ISA-6) NRC</w:t>
      </w:r>
      <w:r w:rsidR="00825C3C" w:rsidRPr="003678FE">
        <w:rPr>
          <w:rFonts w:ascii="Arial" w:hAnsi="Arial" w:cs="Arial"/>
          <w:sz w:val="22"/>
          <w:szCs w:val="22"/>
        </w:rPr>
        <w:sym w:font="WP TypographicSymbols" w:char="003D"/>
      </w:r>
      <w:r w:rsidR="00825C3C" w:rsidRPr="003678FE">
        <w:rPr>
          <w:rFonts w:ascii="Arial" w:hAnsi="Arial" w:cs="Arial"/>
          <w:sz w:val="22"/>
          <w:szCs w:val="22"/>
        </w:rPr>
        <w:t>s Response to an Emergency at a Nuclear Facility</w:t>
      </w:r>
      <w:r w:rsidR="0034082B"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45" w:name="_Toc311547151"/>
      <w:r w:rsidR="00825C3C" w:rsidRPr="003678FE">
        <w:rPr>
          <w:rFonts w:ascii="Arial" w:hAnsi="Arial" w:cs="Arial"/>
          <w:sz w:val="22"/>
          <w:szCs w:val="22"/>
        </w:rPr>
        <w:instrText>(ISA-6) NRC</w:instrText>
      </w:r>
      <w:r w:rsidR="008A1753">
        <w:rPr>
          <w:rFonts w:ascii="Arial" w:hAnsi="Arial" w:cs="Arial"/>
          <w:sz w:val="22"/>
          <w:szCs w:val="22"/>
        </w:rPr>
        <w:instrText>’</w:instrText>
      </w:r>
      <w:r w:rsidR="00825C3C" w:rsidRPr="003678FE">
        <w:rPr>
          <w:rFonts w:ascii="Arial" w:hAnsi="Arial" w:cs="Arial"/>
          <w:sz w:val="22"/>
          <w:szCs w:val="22"/>
        </w:rPr>
        <w:instrText>s Response to an Emergency at a Nuclear Facility</w:instrText>
      </w:r>
      <w:bookmarkEnd w:id="145"/>
      <w:r w:rsidR="0034082B" w:rsidRPr="003678FE">
        <w:rPr>
          <w:rFonts w:ascii="Arial" w:hAnsi="Arial" w:cs="Arial"/>
          <w:sz w:val="22"/>
          <w:szCs w:val="22"/>
        </w:rPr>
        <w:fldChar w:fldCharType="end"/>
      </w:r>
      <w:r w:rsidR="00825C3C" w:rsidRPr="003678FE">
        <w:rPr>
          <w:rFonts w:ascii="Arial" w:hAnsi="Arial" w:cs="Arial"/>
          <w:sz w:val="22"/>
          <w:szCs w:val="22"/>
        </w:rPr>
        <w:t xml:space="preserve"> </w:t>
      </w:r>
    </w:p>
    <w:p w:rsidR="006A45AA" w:rsidRPr="003678FE" w:rsidRDefault="006A45AA"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6A45AA"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acquaint you with the actions taken by the NRC in response to an emergency that may occur at a nuclear facility.  Emergency response is vital to the agency, fulfilling one of its primary mandates</w:t>
      </w:r>
      <w:r w:rsidR="00825C3C" w:rsidRPr="003678FE">
        <w:rPr>
          <w:rFonts w:ascii="Arial" w:hAnsi="Arial" w:cs="Arial"/>
          <w:sz w:val="22"/>
          <w:szCs w:val="22"/>
        </w:rPr>
        <w:sym w:font="WP TypographicSymbols" w:char="0043"/>
      </w:r>
      <w:r w:rsidR="00825C3C" w:rsidRPr="003678FE">
        <w:rPr>
          <w:rFonts w:ascii="Arial" w:hAnsi="Arial" w:cs="Arial"/>
          <w:sz w:val="22"/>
          <w:szCs w:val="22"/>
        </w:rPr>
        <w:t xml:space="preserve">protecting the health and safety of the public.  As a fully qualified inspector, you will be trained to perform specific emergency response activities.  This individual study activity will help you understand how the NRC meets its emergency response mandate and will begin to build the knowledge you will need later to successfully perform your assigned emergency response responsibilities.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jc w:val="both"/>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EMERGENCY RESPONSE</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12 hours</w:t>
      </w:r>
    </w:p>
    <w:p w:rsidR="006A45AA" w:rsidRPr="003678FE" w:rsidRDefault="006A45AA"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6A45AA"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NRC internal Web page (Program Office&gt;Nuclear Security and Incident Response (NSIR))</w:t>
      </w:r>
    </w:p>
    <w:p w:rsidR="006A45AA" w:rsidRPr="003678FE" w:rsidRDefault="006A45AA"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MD 8.2, </w:t>
      </w:r>
      <w:r w:rsidRPr="003678FE">
        <w:rPr>
          <w:rFonts w:ascii="Arial" w:hAnsi="Arial" w:cs="Arial"/>
          <w:sz w:val="22"/>
          <w:szCs w:val="22"/>
        </w:rPr>
        <w:sym w:font="WP TypographicSymbols" w:char="0041"/>
      </w:r>
      <w:r w:rsidRPr="003678FE">
        <w:rPr>
          <w:rFonts w:ascii="Arial" w:hAnsi="Arial" w:cs="Arial"/>
          <w:sz w:val="22"/>
          <w:szCs w:val="22"/>
        </w:rPr>
        <w:t>NRC Incident Response Program</w:t>
      </w:r>
      <w:r w:rsidRPr="003678FE">
        <w:rPr>
          <w:rFonts w:ascii="Arial" w:hAnsi="Arial" w:cs="Arial"/>
          <w:sz w:val="22"/>
          <w:szCs w:val="22"/>
        </w:rPr>
        <w:sym w:font="WP TypographicSymbols" w:char="0040"/>
      </w:r>
    </w:p>
    <w:p w:rsidR="006A45AA" w:rsidRPr="003678FE" w:rsidRDefault="006A45AA"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Regional Policy Guide for Emergency Response</w:t>
      </w:r>
    </w:p>
    <w:p w:rsidR="006A45AA" w:rsidRPr="003678FE" w:rsidRDefault="006A45AA"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NUREG-0728, </w:t>
      </w:r>
      <w:r w:rsidRPr="003678FE">
        <w:rPr>
          <w:rFonts w:ascii="Arial" w:hAnsi="Arial" w:cs="Arial"/>
          <w:sz w:val="22"/>
          <w:szCs w:val="22"/>
        </w:rPr>
        <w:sym w:font="WP TypographicSymbols" w:char="0041"/>
      </w:r>
      <w:r w:rsidRPr="003678FE">
        <w:rPr>
          <w:rFonts w:ascii="Arial" w:hAnsi="Arial" w:cs="Arial"/>
          <w:sz w:val="22"/>
          <w:szCs w:val="22"/>
        </w:rPr>
        <w:t>NRC Incident Response Plan</w:t>
      </w:r>
      <w:r w:rsidRPr="003678FE">
        <w:rPr>
          <w:rFonts w:ascii="Arial" w:hAnsi="Arial" w:cs="Arial"/>
          <w:sz w:val="22"/>
          <w:szCs w:val="22"/>
        </w:rPr>
        <w:sym w:font="WP TypographicSymbols" w:char="0040"/>
      </w:r>
      <w:r w:rsidRPr="003678FE">
        <w:rPr>
          <w:rFonts w:ascii="Arial" w:hAnsi="Arial" w:cs="Arial"/>
          <w:sz w:val="22"/>
          <w:szCs w:val="22"/>
        </w:rPr>
        <w:t xml:space="preserve"> </w:t>
      </w:r>
      <w:ins w:id="146" w:author="Author" w:date="2010-11-08T10:24:00Z">
        <w:r w:rsidR="00996AF0">
          <w:rPr>
            <w:rFonts w:ascii="Arial" w:hAnsi="Arial" w:cs="Arial"/>
            <w:sz w:val="22"/>
            <w:szCs w:val="22"/>
          </w:rPr>
          <w:t>(</w:t>
        </w:r>
      </w:ins>
      <w:r w:rsidR="0034082B">
        <w:rPr>
          <w:rFonts w:ascii="Arial" w:hAnsi="Arial" w:cs="Arial"/>
          <w:color w:val="1F497D"/>
        </w:rPr>
        <w:fldChar w:fldCharType="begin"/>
      </w:r>
      <w:r w:rsidR="00343BF3">
        <w:rPr>
          <w:rFonts w:ascii="Arial" w:hAnsi="Arial" w:cs="Arial"/>
          <w:color w:val="1F497D"/>
        </w:rPr>
        <w:instrText xml:space="preserve"> HYPERLINK "</w:instrText>
      </w:r>
      <w:r w:rsidR="00343BF3" w:rsidRPr="00343BF3">
        <w:rPr>
          <w:rFonts w:ascii="Arial" w:hAnsi="Arial" w:cs="Arial"/>
          <w:color w:val="1F497D"/>
        </w:rPr>
        <w:instrText>http://www.nrc.gov/about-nrc/emerg-preparedness/respond-to-emerg/ml050970236.pdf</w:instrText>
      </w:r>
      <w:r w:rsidR="00343BF3">
        <w:rPr>
          <w:rFonts w:ascii="Arial" w:hAnsi="Arial" w:cs="Arial"/>
          <w:color w:val="1F497D"/>
        </w:rPr>
        <w:instrText xml:space="preserve">" </w:instrText>
      </w:r>
      <w:r w:rsidR="0034082B">
        <w:rPr>
          <w:rFonts w:ascii="Arial" w:hAnsi="Arial" w:cs="Arial"/>
          <w:color w:val="1F497D"/>
        </w:rPr>
        <w:fldChar w:fldCharType="separate"/>
      </w:r>
      <w:ins w:id="147" w:author="Author" w:date="2010-11-08T10:28:00Z">
        <w:r w:rsidR="00343BF3" w:rsidRPr="00090EC0">
          <w:rPr>
            <w:rStyle w:val="Hyperlink"/>
            <w:rFonts w:ascii="Arial" w:hAnsi="Arial" w:cs="Arial"/>
          </w:rPr>
          <w:t>http://www.nrc.gov/about-nrc/emerg-preparedness/respond-to-emerg/ml050970236.pdf</w:t>
        </w:r>
      </w:ins>
      <w:r w:rsidR="0034082B">
        <w:rPr>
          <w:rFonts w:ascii="Arial" w:hAnsi="Arial" w:cs="Arial"/>
          <w:color w:val="1F497D"/>
        </w:rPr>
        <w:fldChar w:fldCharType="end"/>
      </w:r>
      <w:ins w:id="148" w:author="Author" w:date="2010-11-08T10:24:00Z">
        <w:r w:rsidR="00996AF0">
          <w:rPr>
            <w:rFonts w:ascii="Arial" w:hAnsi="Arial" w:cs="Arial"/>
            <w:sz w:val="22"/>
            <w:szCs w:val="22"/>
          </w:rPr>
          <w:t>)</w:t>
        </w:r>
      </w:ins>
      <w:ins w:id="149" w:author="Author" w:date="2010-11-08T10:30:00Z">
        <w:r w:rsidR="00996AF0">
          <w:rPr>
            <w:rFonts w:ascii="Arial" w:hAnsi="Arial" w:cs="Arial"/>
            <w:sz w:val="22"/>
            <w:szCs w:val="22"/>
          </w:rPr>
          <w:t>.</w:t>
        </w:r>
      </w:ins>
      <w:r w:rsidR="00996AF0">
        <w:rPr>
          <w:rFonts w:ascii="Arial" w:hAnsi="Arial" w:cs="Arial"/>
          <w:sz w:val="22"/>
          <w:szCs w:val="22"/>
        </w:rPr>
        <w:t xml:space="preserve">  </w:t>
      </w:r>
      <w:r w:rsidRPr="003678FE">
        <w:rPr>
          <w:rFonts w:ascii="Arial" w:hAnsi="Arial" w:cs="Arial"/>
          <w:sz w:val="22"/>
          <w:szCs w:val="22"/>
        </w:rPr>
        <w:t>Note:  This NUREG is revised periodically to reflect changes to the agency</w:t>
      </w:r>
      <w:r w:rsidRPr="003678FE">
        <w:rPr>
          <w:rFonts w:ascii="Arial" w:hAnsi="Arial" w:cs="Arial"/>
          <w:sz w:val="22"/>
          <w:szCs w:val="22"/>
        </w:rPr>
        <w:sym w:font="WP TypographicSymbols" w:char="003D"/>
      </w:r>
      <w:r w:rsidRPr="003678FE">
        <w:rPr>
          <w:rFonts w:ascii="Arial" w:hAnsi="Arial" w:cs="Arial"/>
          <w:sz w:val="22"/>
          <w:szCs w:val="22"/>
        </w:rPr>
        <w:t>s activities.  Be sure to obtain the most recent version.</w:t>
      </w:r>
    </w:p>
    <w:p w:rsidR="006A45AA" w:rsidRPr="003678FE" w:rsidRDefault="006A45AA"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3"/>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IP 71153 Appendix B, </w:t>
      </w:r>
      <w:r w:rsidRPr="003678FE">
        <w:rPr>
          <w:rFonts w:ascii="Arial" w:hAnsi="Arial" w:cs="Arial"/>
          <w:sz w:val="22"/>
          <w:szCs w:val="22"/>
        </w:rPr>
        <w:sym w:font="WP TypographicSymbols" w:char="0041"/>
      </w:r>
      <w:r w:rsidRPr="003678FE">
        <w:rPr>
          <w:rFonts w:ascii="Arial" w:hAnsi="Arial" w:cs="Arial"/>
          <w:sz w:val="22"/>
          <w:szCs w:val="22"/>
        </w:rPr>
        <w:t>Limiting NRC Impact During Events</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A45AA" w:rsidRPr="003678FE" w:rsidRDefault="00825C3C" w:rsidP="006A45AA">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6A45AA"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understanding of the role of the agency and your region or office in protecting public health and safety when responding to emergency situations at a nuclear facility by successfully addressing the following: </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2"/>
        </w:numPr>
        <w:rPr>
          <w:rFonts w:ascii="Arial" w:hAnsi="Arial" w:cs="Arial"/>
          <w:sz w:val="22"/>
          <w:szCs w:val="22"/>
        </w:rPr>
      </w:pPr>
      <w:r w:rsidRPr="003678FE">
        <w:rPr>
          <w:rFonts w:ascii="Arial" w:hAnsi="Arial" w:cs="Arial"/>
          <w:sz w:val="22"/>
          <w:szCs w:val="22"/>
        </w:rPr>
        <w:t>Identify the types of emergency classifications and give examples of when the different classifications would be declared.</w:t>
      </w:r>
    </w:p>
    <w:p w:rsidR="00825C3C" w:rsidRPr="003678FE" w:rsidRDefault="00825C3C" w:rsidP="006A45AA">
      <w:pPr>
        <w:rPr>
          <w:rFonts w:ascii="Arial" w:hAnsi="Arial" w:cs="Arial"/>
          <w:sz w:val="22"/>
          <w:szCs w:val="22"/>
        </w:rPr>
      </w:pPr>
    </w:p>
    <w:p w:rsidR="00825C3C" w:rsidRPr="003678FE" w:rsidRDefault="00825C3C" w:rsidP="007B1562">
      <w:pPr>
        <w:numPr>
          <w:ilvl w:val="0"/>
          <w:numId w:val="22"/>
        </w:numPr>
        <w:rPr>
          <w:rFonts w:ascii="Arial" w:hAnsi="Arial" w:cs="Arial"/>
          <w:sz w:val="22"/>
          <w:szCs w:val="22"/>
        </w:rPr>
      </w:pPr>
      <w:r w:rsidRPr="003678FE">
        <w:rPr>
          <w:rFonts w:ascii="Arial" w:hAnsi="Arial" w:cs="Arial"/>
          <w:sz w:val="22"/>
          <w:szCs w:val="22"/>
        </w:rPr>
        <w:t>Identify the different modes of NRC emergency response and describe the purpose of each mode.</w:t>
      </w:r>
    </w:p>
    <w:p w:rsidR="00825C3C" w:rsidRPr="003678FE" w:rsidRDefault="00825C3C" w:rsidP="006A45AA">
      <w:pPr>
        <w:rPr>
          <w:rFonts w:ascii="Arial" w:hAnsi="Arial" w:cs="Arial"/>
          <w:sz w:val="22"/>
          <w:szCs w:val="22"/>
        </w:rPr>
      </w:pPr>
    </w:p>
    <w:p w:rsidR="00825C3C" w:rsidRPr="003678FE" w:rsidRDefault="00825C3C" w:rsidP="007B1562">
      <w:pPr>
        <w:widowControl/>
        <w:numPr>
          <w:ilvl w:val="0"/>
          <w:numId w:val="22"/>
        </w:numPr>
        <w:ind w:left="2708" w:hanging="634"/>
        <w:jc w:val="both"/>
        <w:rPr>
          <w:rFonts w:ascii="Arial" w:hAnsi="Arial" w:cs="Arial"/>
          <w:sz w:val="22"/>
          <w:szCs w:val="22"/>
        </w:rPr>
      </w:pPr>
      <w:r w:rsidRPr="003678FE">
        <w:rPr>
          <w:rFonts w:ascii="Arial" w:hAnsi="Arial" w:cs="Arial"/>
          <w:sz w:val="22"/>
          <w:szCs w:val="22"/>
        </w:rPr>
        <w:t>Discuss the capabilities (e.g., communications, information technology) provided in the Headquarters, Regional, and onsite emergency response facilities.</w:t>
      </w:r>
    </w:p>
    <w:p w:rsidR="00825C3C" w:rsidRDefault="00825C3C" w:rsidP="00875309">
      <w:pPr>
        <w:jc w:val="both"/>
        <w:rPr>
          <w:rFonts w:ascii="Arial" w:hAnsi="Arial" w:cs="Arial"/>
          <w:sz w:val="22"/>
          <w:szCs w:val="22"/>
        </w:rPr>
      </w:pPr>
    </w:p>
    <w:p w:rsidR="00825C3C" w:rsidRPr="003678FE" w:rsidRDefault="00825C3C" w:rsidP="007B1562">
      <w:pPr>
        <w:numPr>
          <w:ilvl w:val="0"/>
          <w:numId w:val="22"/>
        </w:numPr>
        <w:jc w:val="both"/>
        <w:rPr>
          <w:rFonts w:ascii="Arial" w:hAnsi="Arial" w:cs="Arial"/>
          <w:sz w:val="22"/>
          <w:szCs w:val="22"/>
        </w:rPr>
      </w:pPr>
      <w:r w:rsidRPr="003678FE">
        <w:rPr>
          <w:rFonts w:ascii="Arial" w:hAnsi="Arial" w:cs="Arial"/>
          <w:sz w:val="22"/>
          <w:szCs w:val="22"/>
        </w:rPr>
        <w:t xml:space="preserve">Recognizing that these positions may not apply to all nuclear facilities and that the NRC will act with all available resources to </w:t>
      </w:r>
      <w:r w:rsidRPr="003678FE">
        <w:rPr>
          <w:rFonts w:ascii="Arial" w:hAnsi="Arial" w:cs="Arial"/>
          <w:sz w:val="22"/>
          <w:szCs w:val="22"/>
        </w:rPr>
        <w:lastRenderedPageBreak/>
        <w:t>respond to an emergency, identify the responsibilities of the following during a declared emergency event:</w:t>
      </w:r>
    </w:p>
    <w:p w:rsidR="00825C3C" w:rsidRPr="003678FE" w:rsidRDefault="00825C3C" w:rsidP="007B1562">
      <w:pPr>
        <w:numPr>
          <w:ilvl w:val="1"/>
          <w:numId w:val="22"/>
        </w:numPr>
        <w:jc w:val="both"/>
        <w:rPr>
          <w:rFonts w:ascii="Arial" w:hAnsi="Arial" w:cs="Arial"/>
          <w:sz w:val="22"/>
          <w:szCs w:val="22"/>
        </w:rPr>
      </w:pPr>
      <w:r w:rsidRPr="003678FE">
        <w:rPr>
          <w:rFonts w:ascii="Arial" w:hAnsi="Arial" w:cs="Arial"/>
          <w:sz w:val="22"/>
          <w:szCs w:val="22"/>
        </w:rPr>
        <w:t>resident staff</w:t>
      </w:r>
    </w:p>
    <w:p w:rsidR="00825C3C" w:rsidRPr="003678FE" w:rsidRDefault="00825C3C" w:rsidP="007B1562">
      <w:pPr>
        <w:numPr>
          <w:ilvl w:val="1"/>
          <w:numId w:val="22"/>
        </w:numPr>
        <w:jc w:val="both"/>
        <w:rPr>
          <w:rFonts w:ascii="Arial" w:hAnsi="Arial" w:cs="Arial"/>
          <w:sz w:val="22"/>
          <w:szCs w:val="22"/>
        </w:rPr>
      </w:pPr>
      <w:r w:rsidRPr="003678FE">
        <w:rPr>
          <w:rFonts w:ascii="Arial" w:hAnsi="Arial" w:cs="Arial"/>
          <w:sz w:val="22"/>
          <w:szCs w:val="22"/>
        </w:rPr>
        <w:t>region-based staff</w:t>
      </w:r>
    </w:p>
    <w:p w:rsidR="00825C3C" w:rsidRPr="003678FE" w:rsidRDefault="00825C3C" w:rsidP="007B1562">
      <w:pPr>
        <w:numPr>
          <w:ilvl w:val="1"/>
          <w:numId w:val="22"/>
        </w:numPr>
        <w:jc w:val="both"/>
        <w:rPr>
          <w:rFonts w:ascii="Arial" w:hAnsi="Arial" w:cs="Arial"/>
          <w:sz w:val="22"/>
          <w:szCs w:val="22"/>
        </w:rPr>
      </w:pPr>
      <w:r w:rsidRPr="003678FE">
        <w:rPr>
          <w:rFonts w:ascii="Arial" w:hAnsi="Arial" w:cs="Arial"/>
          <w:sz w:val="22"/>
          <w:szCs w:val="22"/>
        </w:rPr>
        <w:t>headquarters staff</w:t>
      </w:r>
    </w:p>
    <w:p w:rsidR="00825C3C" w:rsidRPr="003678FE" w:rsidRDefault="00825C3C" w:rsidP="007B1562">
      <w:pPr>
        <w:numPr>
          <w:ilvl w:val="1"/>
          <w:numId w:val="22"/>
        </w:numPr>
        <w:jc w:val="both"/>
        <w:rPr>
          <w:rFonts w:ascii="Arial" w:hAnsi="Arial" w:cs="Arial"/>
          <w:sz w:val="22"/>
          <w:szCs w:val="22"/>
        </w:rPr>
      </w:pPr>
      <w:r w:rsidRPr="003678FE">
        <w:rPr>
          <w:rFonts w:ascii="Arial" w:hAnsi="Arial" w:cs="Arial"/>
          <w:sz w:val="22"/>
          <w:szCs w:val="22"/>
        </w:rPr>
        <w:t>headquarters operations officer</w:t>
      </w:r>
    </w:p>
    <w:p w:rsidR="00825C3C" w:rsidRPr="003678FE" w:rsidRDefault="00825C3C" w:rsidP="007B1562">
      <w:pPr>
        <w:numPr>
          <w:ilvl w:val="1"/>
          <w:numId w:val="22"/>
        </w:numPr>
        <w:jc w:val="both"/>
        <w:rPr>
          <w:rFonts w:ascii="Arial" w:hAnsi="Arial" w:cs="Arial"/>
          <w:sz w:val="22"/>
          <w:szCs w:val="22"/>
        </w:rPr>
      </w:pPr>
      <w:r w:rsidRPr="003678FE">
        <w:rPr>
          <w:rFonts w:ascii="Arial" w:hAnsi="Arial" w:cs="Arial"/>
          <w:sz w:val="22"/>
          <w:szCs w:val="22"/>
        </w:rPr>
        <w:t>licensee</w:t>
      </w:r>
    </w:p>
    <w:p w:rsidR="00825C3C" w:rsidRPr="003678FE" w:rsidRDefault="00825C3C" w:rsidP="007B1562">
      <w:pPr>
        <w:numPr>
          <w:ilvl w:val="1"/>
          <w:numId w:val="22"/>
        </w:numPr>
        <w:jc w:val="both"/>
        <w:rPr>
          <w:rFonts w:ascii="Arial" w:hAnsi="Arial" w:cs="Arial"/>
          <w:sz w:val="22"/>
          <w:szCs w:val="22"/>
        </w:rPr>
      </w:pPr>
      <w:r w:rsidRPr="003678FE">
        <w:rPr>
          <w:rFonts w:ascii="Arial" w:hAnsi="Arial" w:cs="Arial"/>
          <w:sz w:val="22"/>
          <w:szCs w:val="22"/>
        </w:rPr>
        <w:t>State and local officials</w:t>
      </w:r>
    </w:p>
    <w:p w:rsidR="00825C3C" w:rsidRPr="003678FE" w:rsidRDefault="00825C3C" w:rsidP="007B1562">
      <w:pPr>
        <w:numPr>
          <w:ilvl w:val="1"/>
          <w:numId w:val="22"/>
        </w:numPr>
        <w:jc w:val="both"/>
        <w:rPr>
          <w:rFonts w:ascii="Arial" w:hAnsi="Arial" w:cs="Arial"/>
          <w:sz w:val="22"/>
          <w:szCs w:val="22"/>
        </w:rPr>
      </w:pPr>
      <w:r w:rsidRPr="003678FE">
        <w:rPr>
          <w:rFonts w:ascii="Arial" w:hAnsi="Arial" w:cs="Arial"/>
          <w:sz w:val="22"/>
          <w:szCs w:val="22"/>
        </w:rPr>
        <w:t>site team</w:t>
      </w:r>
    </w:p>
    <w:p w:rsidR="00825C3C" w:rsidRPr="003678FE" w:rsidRDefault="00825C3C" w:rsidP="007B1562">
      <w:pPr>
        <w:numPr>
          <w:ilvl w:val="1"/>
          <w:numId w:val="22"/>
        </w:numPr>
        <w:jc w:val="both"/>
        <w:rPr>
          <w:rFonts w:ascii="Arial" w:hAnsi="Arial" w:cs="Arial"/>
          <w:sz w:val="22"/>
          <w:szCs w:val="22"/>
        </w:rPr>
      </w:pPr>
      <w:r w:rsidRPr="003678FE">
        <w:rPr>
          <w:rFonts w:ascii="Arial" w:hAnsi="Arial" w:cs="Arial"/>
          <w:sz w:val="22"/>
          <w:szCs w:val="22"/>
        </w:rPr>
        <w:t>base team</w:t>
      </w:r>
    </w:p>
    <w:p w:rsidR="006A45AA" w:rsidRPr="003678FE" w:rsidRDefault="006A45AA" w:rsidP="00875309">
      <w:pPr>
        <w:jc w:val="both"/>
        <w:rPr>
          <w:rFonts w:ascii="Arial" w:hAnsi="Arial" w:cs="Arial"/>
          <w:sz w:val="22"/>
          <w:szCs w:val="22"/>
        </w:rPr>
      </w:pPr>
    </w:p>
    <w:p w:rsidR="00825C3C" w:rsidRPr="003678FE" w:rsidRDefault="00825C3C" w:rsidP="007B1562">
      <w:pPr>
        <w:numPr>
          <w:ilvl w:val="0"/>
          <w:numId w:val="22"/>
        </w:numPr>
        <w:jc w:val="both"/>
        <w:rPr>
          <w:rFonts w:ascii="Arial" w:hAnsi="Arial" w:cs="Arial"/>
          <w:sz w:val="22"/>
          <w:szCs w:val="22"/>
        </w:rPr>
      </w:pPr>
      <w:r w:rsidRPr="003678FE">
        <w:rPr>
          <w:rFonts w:ascii="Arial" w:hAnsi="Arial" w:cs="Arial"/>
          <w:sz w:val="22"/>
          <w:szCs w:val="22"/>
        </w:rPr>
        <w:t>If you are onsite when an emergency is declared, explain the difference in your actions if the resident inspectors are and if they are not onsite.  Describe the protocol for limiting unnecessary impact on licensee activities during an event.</w:t>
      </w:r>
    </w:p>
    <w:p w:rsidR="006A45AA" w:rsidRPr="003678FE" w:rsidRDefault="006A45AA" w:rsidP="008753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6A45AA" w:rsidP="008753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Cs/>
          <w:sz w:val="22"/>
          <w:szCs w:val="22"/>
        </w:rPr>
        <w:tab/>
      </w:r>
      <w:r w:rsidR="00825C3C" w:rsidRPr="003678FE">
        <w:rPr>
          <w:rFonts w:ascii="Arial" w:hAnsi="Arial" w:cs="Arial"/>
          <w:sz w:val="22"/>
          <w:szCs w:val="22"/>
        </w:rPr>
        <w:t>Explore all aspects of the NSIR Organization presented on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internal home page.  </w:t>
      </w:r>
    </w:p>
    <w:p w:rsidR="00825C3C" w:rsidRPr="003678FE" w:rsidRDefault="00825C3C" w:rsidP="008753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your region or office</w:t>
      </w:r>
      <w:r w:rsidRPr="003678FE">
        <w:rPr>
          <w:rFonts w:ascii="Arial" w:hAnsi="Arial" w:cs="Arial"/>
          <w:sz w:val="22"/>
          <w:szCs w:val="22"/>
        </w:rPr>
        <w:sym w:font="WP TypographicSymbols" w:char="003D"/>
      </w:r>
      <w:r w:rsidRPr="003678FE">
        <w:rPr>
          <w:rFonts w:ascii="Arial" w:hAnsi="Arial" w:cs="Arial"/>
          <w:sz w:val="22"/>
          <w:szCs w:val="22"/>
        </w:rPr>
        <w:t>s policy guidance on emergency response.</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Review the NRC Incident Response Plan in order to address the evaluation criteria.  Go to Emergency Response on the NRC external Web site and </w:t>
      </w:r>
      <w:r w:rsidRPr="003678FE">
        <w:rPr>
          <w:rFonts w:ascii="Arial" w:hAnsi="Arial" w:cs="Arial"/>
          <w:sz w:val="22"/>
          <w:szCs w:val="22"/>
        </w:rPr>
        <w:sym w:font="WP TypographicSymbols" w:char="0041"/>
      </w:r>
      <w:r w:rsidRPr="003678FE">
        <w:rPr>
          <w:rFonts w:ascii="Arial" w:hAnsi="Arial" w:cs="Arial"/>
          <w:sz w:val="22"/>
          <w:szCs w:val="22"/>
        </w:rPr>
        <w:t>tour</w:t>
      </w:r>
      <w:r w:rsidRPr="003678FE">
        <w:rPr>
          <w:rFonts w:ascii="Arial" w:hAnsi="Arial" w:cs="Arial"/>
          <w:sz w:val="22"/>
          <w:szCs w:val="22"/>
        </w:rPr>
        <w:sym w:font="WP TypographicSymbols" w:char="0040"/>
      </w:r>
      <w:r w:rsidRPr="003678FE">
        <w:rPr>
          <w:rFonts w:ascii="Arial" w:hAnsi="Arial" w:cs="Arial"/>
          <w:sz w:val="22"/>
          <w:szCs w:val="22"/>
        </w:rPr>
        <w:t xml:space="preserve"> the Operations Center.</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Regional inspectors meet the incident response coordinator, tour the Incident response center, and if possible, observe the region</w:t>
      </w:r>
      <w:r w:rsidRPr="003678FE">
        <w:rPr>
          <w:rFonts w:ascii="Arial" w:hAnsi="Arial" w:cs="Arial"/>
          <w:sz w:val="22"/>
          <w:szCs w:val="22"/>
        </w:rPr>
        <w:sym w:font="WP TypographicSymbols" w:char="003D"/>
      </w:r>
      <w:r w:rsidRPr="003678FE">
        <w:rPr>
          <w:rFonts w:ascii="Arial" w:hAnsi="Arial" w:cs="Arial"/>
          <w:sz w:val="22"/>
          <w:szCs w:val="22"/>
        </w:rPr>
        <w:t>s response during a drill or event.</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8635F8" w:rsidRPr="003678FE" w:rsidRDefault="008635F8" w:rsidP="008753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A4286" w:rsidRPr="003678FE" w:rsidRDefault="008635F8" w:rsidP="008753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ISA-6.</w:t>
      </w:r>
    </w:p>
    <w:p w:rsidR="00825C3C" w:rsidRPr="003678FE" w:rsidRDefault="00AA4286" w:rsidP="008753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b/>
          <w:bCs/>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8635F8" w:rsidRPr="003678FE" w:rsidRDefault="008635F8"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635F8"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00A62155">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(ISA-7) The Enforcement Program</w:t>
      </w:r>
      <w:r w:rsidR="0034082B"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50" w:name="_Toc311547152"/>
      <w:r w:rsidR="00825C3C" w:rsidRPr="003678FE">
        <w:rPr>
          <w:rFonts w:ascii="Arial" w:hAnsi="Arial" w:cs="Arial"/>
          <w:sz w:val="22"/>
          <w:szCs w:val="22"/>
        </w:rPr>
        <w:instrText>(ISA-7) The Enforcement Program</w:instrText>
      </w:r>
      <w:bookmarkEnd w:id="150"/>
      <w:r w:rsidR="0034082B" w:rsidRPr="003678FE">
        <w:rPr>
          <w:rFonts w:ascii="Arial" w:hAnsi="Arial" w:cs="Arial"/>
          <w:sz w:val="22"/>
          <w:szCs w:val="22"/>
        </w:rPr>
        <w:fldChar w:fldCharType="end"/>
      </w:r>
    </w:p>
    <w:p w:rsidR="008635F8" w:rsidRPr="003678FE" w:rsidRDefault="008635F8"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635F8"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provide you with an overview of the NRC enforcement program.  This individual study activity will assist you in learning and understanding (1) the purpose of the enforcement program, (2) the sanctions used in the enforcement program, and (3) the methods used in assessing and </w:t>
      </w:r>
      <w:proofErr w:type="spellStart"/>
      <w:r w:rsidR="00825C3C" w:rsidRPr="003678FE">
        <w:rPr>
          <w:rFonts w:ascii="Arial" w:hAnsi="Arial" w:cs="Arial"/>
          <w:sz w:val="22"/>
          <w:szCs w:val="22"/>
        </w:rPr>
        <w:t>dispositioning</w:t>
      </w:r>
      <w:proofErr w:type="spellEnd"/>
      <w:r w:rsidR="00825C3C" w:rsidRPr="003678FE">
        <w:rPr>
          <w:rFonts w:ascii="Arial" w:hAnsi="Arial" w:cs="Arial"/>
          <w:sz w:val="22"/>
          <w:szCs w:val="22"/>
        </w:rPr>
        <w:t xml:space="preserve"> violations.  It will also provide you with an understanding of the information and guidance resources available to the staff on the enforcement program.</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35F8" w:rsidRPr="003678FE" w:rsidRDefault="00825C3C"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8635F8"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ENFORCEMENT</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 xml:space="preserve">EFFORT: </w:t>
      </w:r>
      <w:r w:rsidRPr="003678FE">
        <w:rPr>
          <w:rFonts w:ascii="Arial" w:hAnsi="Arial" w:cs="Arial"/>
          <w:sz w:val="22"/>
          <w:szCs w:val="22"/>
        </w:rPr>
        <w:tab/>
      </w:r>
      <w:r w:rsidRPr="003678FE">
        <w:rPr>
          <w:rFonts w:ascii="Arial" w:hAnsi="Arial" w:cs="Arial"/>
          <w:sz w:val="22"/>
          <w:szCs w:val="22"/>
        </w:rPr>
        <w:tab/>
        <w:t>1</w:t>
      </w:r>
      <w:ins w:id="151" w:author="Author" w:date="2011-11-03T13:21:00Z">
        <w:r w:rsidR="00DA2C0F">
          <w:rPr>
            <w:rFonts w:ascii="Arial" w:hAnsi="Arial" w:cs="Arial"/>
            <w:sz w:val="22"/>
            <w:szCs w:val="22"/>
          </w:rPr>
          <w:t>7</w:t>
        </w:r>
      </w:ins>
      <w:r w:rsidRPr="003678FE">
        <w:rPr>
          <w:rFonts w:ascii="Arial" w:hAnsi="Arial" w:cs="Arial"/>
          <w:sz w:val="22"/>
          <w:szCs w:val="22"/>
        </w:rPr>
        <w:t xml:space="preserve"> hours</w:t>
      </w:r>
    </w:p>
    <w:p w:rsidR="008635F8" w:rsidRPr="003678FE" w:rsidRDefault="008635F8"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9E131C" w:rsidP="004C2A7D">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REFERENCES:</w:t>
      </w:r>
      <w:r w:rsidR="008635F8" w:rsidRPr="003678FE">
        <w:rPr>
          <w:rFonts w:ascii="Arial" w:hAnsi="Arial" w:cs="Arial"/>
          <w:sz w:val="22"/>
          <w:szCs w:val="22"/>
        </w:rPr>
        <w:tab/>
        <w:t>1.</w:t>
      </w:r>
      <w:r w:rsidR="008635F8" w:rsidRPr="003678FE">
        <w:rPr>
          <w:rFonts w:ascii="Arial" w:hAnsi="Arial" w:cs="Arial"/>
          <w:sz w:val="22"/>
          <w:szCs w:val="22"/>
        </w:rPr>
        <w:tab/>
      </w:r>
      <w:r w:rsidR="00825C3C" w:rsidRPr="003678FE">
        <w:rPr>
          <w:rFonts w:ascii="Arial" w:hAnsi="Arial" w:cs="Arial"/>
          <w:sz w:val="22"/>
          <w:szCs w:val="22"/>
        </w:rPr>
        <w:t>Enforcement-related information found on the Enforcement Web page of the NRC public Web site, including the NRC enforcement policy, the enforcement manual, the enforcement program overview, and the enforcement process diagram</w:t>
      </w:r>
    </w:p>
    <w:p w:rsidR="008635F8" w:rsidRPr="003678FE" w:rsidRDefault="008635F8"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Default="004C2A7D" w:rsidP="00DA2C0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2.</w:t>
      </w:r>
      <w:r w:rsidRPr="003678FE">
        <w:rPr>
          <w:rFonts w:ascii="Arial" w:hAnsi="Arial" w:cs="Arial"/>
          <w:sz w:val="22"/>
          <w:szCs w:val="22"/>
        </w:rPr>
        <w:tab/>
      </w:r>
      <w:r w:rsidR="00825C3C" w:rsidRPr="003678FE">
        <w:rPr>
          <w:rFonts w:ascii="Arial" w:hAnsi="Arial" w:cs="Arial"/>
          <w:sz w:val="22"/>
          <w:szCs w:val="22"/>
        </w:rPr>
        <w:t>Regional policy guide for enforcement</w:t>
      </w:r>
    </w:p>
    <w:p w:rsidR="00DA2C0F" w:rsidRDefault="00DA2C0F" w:rsidP="00DA2C0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p>
    <w:p w:rsidR="00DA2C0F" w:rsidRPr="003678FE" w:rsidRDefault="00DA2C0F" w:rsidP="00DA2C0F">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Pr>
          <w:rFonts w:ascii="Arial" w:hAnsi="Arial" w:cs="Arial"/>
          <w:sz w:val="22"/>
          <w:szCs w:val="22"/>
        </w:rPr>
        <w:t>3.</w:t>
      </w:r>
      <w:r>
        <w:rPr>
          <w:rFonts w:ascii="Arial" w:hAnsi="Arial" w:cs="Arial"/>
          <w:sz w:val="22"/>
          <w:szCs w:val="22"/>
        </w:rPr>
        <w:tab/>
      </w:r>
      <w:ins w:id="152" w:author="Author" w:date="2011-11-03T13:23:00Z">
        <w:r>
          <w:rPr>
            <w:rFonts w:ascii="Arial" w:hAnsi="Arial" w:cs="Arial"/>
            <w:sz w:val="22"/>
            <w:szCs w:val="22"/>
          </w:rPr>
          <w:t xml:space="preserve">“Writing Violations” course in </w:t>
        </w:r>
        <w:proofErr w:type="spellStart"/>
        <w:r>
          <w:rPr>
            <w:rFonts w:ascii="Arial" w:hAnsi="Arial" w:cs="Arial"/>
            <w:sz w:val="22"/>
            <w:szCs w:val="22"/>
          </w:rPr>
          <w:t>iLearn</w:t>
        </w:r>
      </w:ins>
      <w:proofErr w:type="spellEnd"/>
    </w:p>
    <w:p w:rsidR="008635F8" w:rsidRPr="003678FE" w:rsidRDefault="00825C3C" w:rsidP="008635F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8635F8" w:rsidP="004C2A7D">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the tasks in this activity, demonstrate your understanding of the agency</w:t>
      </w:r>
      <w:r w:rsidR="00825C3C" w:rsidRPr="003678FE">
        <w:rPr>
          <w:rFonts w:ascii="Arial" w:hAnsi="Arial" w:cs="Arial"/>
          <w:sz w:val="22"/>
          <w:szCs w:val="22"/>
        </w:rPr>
        <w:sym w:font="WP TypographicSymbols" w:char="003D"/>
      </w:r>
      <w:r w:rsidR="00825C3C" w:rsidRPr="003678FE">
        <w:rPr>
          <w:rFonts w:ascii="Arial" w:hAnsi="Arial" w:cs="Arial"/>
          <w:sz w:val="22"/>
          <w:szCs w:val="22"/>
        </w:rPr>
        <w:t>s enforcement program by successfully completing the following items:</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the NRC enforcement policy.</w:t>
      </w:r>
    </w:p>
    <w:p w:rsidR="00825C3C" w:rsidRPr="003678FE" w:rsidRDefault="00825C3C" w:rsidP="008635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legal basis from which the NRC derives its enforcement authority.</w:t>
      </w:r>
    </w:p>
    <w:p w:rsidR="00825C3C" w:rsidRPr="003678FE"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the burden of proof standard that the NRC uses in enforcement proceedings.</w:t>
      </w:r>
    </w:p>
    <w:p w:rsidR="00825C3C" w:rsidRPr="003678FE"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the primary sanctions the NRC uses in the enforcement program.</w:t>
      </w:r>
    </w:p>
    <w:p w:rsidR="00825C3C" w:rsidRPr="003678FE"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four issues the NRC considers to assess the significance of a violation.</w:t>
      </w:r>
    </w:p>
    <w:p w:rsidR="00825C3C" w:rsidRPr="003678FE"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two types of significance categorization outcomes.</w:t>
      </w:r>
    </w:p>
    <w:p w:rsidR="00825C3C" w:rsidRPr="003678FE" w:rsidRDefault="00825C3C" w:rsidP="008635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94" w:hanging="634"/>
        <w:rPr>
          <w:rFonts w:ascii="Arial" w:hAnsi="Arial" w:cs="Arial"/>
          <w:sz w:val="22"/>
          <w:szCs w:val="22"/>
        </w:rPr>
      </w:pPr>
      <w:r w:rsidRPr="003678FE">
        <w:rPr>
          <w:rFonts w:ascii="Arial" w:hAnsi="Arial" w:cs="Arial"/>
          <w:sz w:val="22"/>
          <w:szCs w:val="22"/>
        </w:rPr>
        <w:t>Define a minor violation and state the policy on documenting and correcting these violations.</w:t>
      </w:r>
    </w:p>
    <w:p w:rsidR="00825C3C" w:rsidRPr="003678FE" w:rsidRDefault="00825C3C" w:rsidP="008635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Define non-cited violation.</w:t>
      </w:r>
    </w:p>
    <w:p w:rsidR="00594B95" w:rsidRDefault="00594B95" w:rsidP="00594B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94B95" w:rsidRDefault="00594B95"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lastRenderedPageBreak/>
        <w:t>Define escalated enforcement action</w:t>
      </w:r>
      <w:r>
        <w:rPr>
          <w:rFonts w:ascii="Arial" w:hAnsi="Arial" w:cs="Arial"/>
          <w:sz w:val="22"/>
          <w:szCs w:val="22"/>
        </w:rPr>
        <w:t>.</w:t>
      </w:r>
    </w:p>
    <w:p w:rsidR="00594B95" w:rsidRDefault="00594B95" w:rsidP="00594B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770E" w:rsidRDefault="0032770E"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53" w:author="Author" w:date="2010-10-05T07:43:00Z">
        <w:r w:rsidRPr="003678FE">
          <w:rPr>
            <w:rFonts w:ascii="Arial" w:hAnsi="Arial" w:cs="Arial"/>
            <w:sz w:val="22"/>
            <w:szCs w:val="22"/>
          </w:rPr>
          <w:t>Write a draft violation given case-specific facts.</w:t>
        </w:r>
      </w:ins>
    </w:p>
    <w:p w:rsidR="00825C3C" w:rsidRPr="003678FE" w:rsidRDefault="00825C3C" w:rsidP="008635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Understand how to use the enforcement process diagram to disposition violations.</w:t>
      </w:r>
    </w:p>
    <w:p w:rsidR="00825C3C" w:rsidRPr="003678FE" w:rsidRDefault="00825C3C" w:rsidP="008635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Describe what </w:t>
      </w:r>
      <w:proofErr w:type="spellStart"/>
      <w:r w:rsidRPr="003678FE">
        <w:rPr>
          <w:rFonts w:ascii="Arial" w:hAnsi="Arial" w:cs="Arial"/>
          <w:sz w:val="22"/>
          <w:szCs w:val="22"/>
        </w:rPr>
        <w:t>predecisional</w:t>
      </w:r>
      <w:proofErr w:type="spellEnd"/>
      <w:r w:rsidRPr="003678FE">
        <w:rPr>
          <w:rFonts w:ascii="Arial" w:hAnsi="Arial" w:cs="Arial"/>
          <w:sz w:val="22"/>
          <w:szCs w:val="22"/>
        </w:rPr>
        <w:t xml:space="preserve"> enforcement conferences and regulatory conferences are and why, when, and with whom they are conducted.</w:t>
      </w:r>
    </w:p>
    <w:p w:rsidR="00825C3C" w:rsidRPr="003678FE" w:rsidRDefault="00825C3C" w:rsidP="008635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purpose of civil penalties, when the NRC considers issuing them, and how the NRC determines the amount of penalties.</w:t>
      </w:r>
    </w:p>
    <w:p w:rsidR="00825C3C" w:rsidRPr="003678FE" w:rsidRDefault="00825C3C" w:rsidP="006B63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Recognize the purpose of the different types of Orders and when they are used.</w:t>
      </w:r>
    </w:p>
    <w:p w:rsidR="004C2A7D" w:rsidRPr="003678FE" w:rsidRDefault="004C2A7D"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C2A7D" w:rsidP="006B637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Locate the Enforcement Web page on the NRC public Web site. (Hint:  Look under</w:t>
      </w:r>
      <w:r w:rsidR="002737BD" w:rsidRPr="003678FE">
        <w:rPr>
          <w:rFonts w:ascii="Arial" w:hAnsi="Arial" w:cs="Arial"/>
          <w:sz w:val="22"/>
          <w:szCs w:val="22"/>
        </w:rPr>
        <w:t xml:space="preserve"> How We Regulate</w:t>
      </w:r>
      <w:r w:rsidR="00825C3C" w:rsidRPr="003678FE">
        <w:rPr>
          <w:rFonts w:ascii="Arial" w:hAnsi="Arial" w:cs="Arial"/>
          <w:sz w:val="22"/>
          <w:szCs w:val="22"/>
        </w:rPr>
        <w:t>.)</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Read the enforcement program overview included on the Enforcement Web page of the NRC external Web site.</w:t>
      </w:r>
    </w:p>
    <w:p w:rsidR="00825C3C" w:rsidRPr="003678FE" w:rsidRDefault="00825C3C" w:rsidP="004C2A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Read the enforcement process diagram on the Enforcement Web page of the NRC external Web site.</w:t>
      </w:r>
    </w:p>
    <w:p w:rsidR="00825C3C" w:rsidRPr="003678FE" w:rsidRDefault="00825C3C" w:rsidP="004C2A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Locate the enforcement manual on the Enforcement Web page of the NRC external Web site (look under Enforcement Guidance) and review the table of contents and appendices.</w:t>
      </w:r>
    </w:p>
    <w:p w:rsidR="00825C3C" w:rsidRPr="003678FE" w:rsidRDefault="00825C3C" w:rsidP="004C2A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Read the memorandum from the Director, Office of Enforcement, dated December 5, 2000, titled, </w:t>
      </w:r>
      <w:r w:rsidRPr="003678FE">
        <w:rPr>
          <w:rFonts w:ascii="Arial" w:hAnsi="Arial" w:cs="Arial"/>
          <w:sz w:val="22"/>
          <w:szCs w:val="22"/>
        </w:rPr>
        <w:sym w:font="WP TypographicSymbols" w:char="0041"/>
      </w:r>
      <w:proofErr w:type="spellStart"/>
      <w:r w:rsidRPr="003678FE">
        <w:rPr>
          <w:rFonts w:ascii="Arial" w:hAnsi="Arial" w:cs="Arial"/>
          <w:sz w:val="22"/>
          <w:szCs w:val="22"/>
        </w:rPr>
        <w:t>Dispositioning</w:t>
      </w:r>
      <w:proofErr w:type="spellEnd"/>
      <w:r w:rsidRPr="003678FE">
        <w:rPr>
          <w:rFonts w:ascii="Arial" w:hAnsi="Arial" w:cs="Arial"/>
          <w:sz w:val="22"/>
          <w:szCs w:val="22"/>
        </w:rPr>
        <w:t xml:space="preserve"> of Enforcement Issues in a </w:t>
      </w:r>
      <w:proofErr w:type="spellStart"/>
      <w:r w:rsidRPr="003678FE">
        <w:rPr>
          <w:rFonts w:ascii="Arial" w:hAnsi="Arial" w:cs="Arial"/>
          <w:sz w:val="22"/>
          <w:szCs w:val="22"/>
        </w:rPr>
        <w:t>Risk</w:t>
      </w:r>
      <w:r w:rsidRPr="003678FE">
        <w:rPr>
          <w:rFonts w:ascii="Arial" w:hAnsi="Arial" w:cs="Arial"/>
          <w:sz w:val="22"/>
          <w:szCs w:val="22"/>
        </w:rPr>
        <w:noBreakHyphen/>
        <w:t>Informed</w:t>
      </w:r>
      <w:proofErr w:type="spellEnd"/>
      <w:r w:rsidRPr="003678FE">
        <w:rPr>
          <w:rFonts w:ascii="Arial" w:hAnsi="Arial" w:cs="Arial"/>
          <w:sz w:val="22"/>
          <w:szCs w:val="22"/>
        </w:rPr>
        <w:t xml:space="preserve"> Framework</w:t>
      </w:r>
      <w:r w:rsidRPr="003678FE">
        <w:rPr>
          <w:rFonts w:ascii="Arial" w:hAnsi="Arial" w:cs="Arial"/>
          <w:sz w:val="22"/>
          <w:szCs w:val="22"/>
        </w:rPr>
        <w:sym w:font="WP TypographicSymbols" w:char="0040"/>
      </w:r>
      <w:r w:rsidRPr="003678FE">
        <w:rPr>
          <w:rFonts w:ascii="Arial" w:hAnsi="Arial" w:cs="Arial"/>
          <w:sz w:val="22"/>
          <w:szCs w:val="22"/>
        </w:rPr>
        <w:t xml:space="preserve"> (ADAMS Accession No. ML003777558).</w:t>
      </w:r>
    </w:p>
    <w:p w:rsidR="00825C3C" w:rsidRPr="003678FE" w:rsidRDefault="00825C3C" w:rsidP="004C2A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Locate the most recent escalated enforcement action for a power reactor on the Enforcement Web page of the NRC external Web site and review the transmittal letter and attached notice of violation.</w:t>
      </w:r>
    </w:p>
    <w:p w:rsidR="00825C3C" w:rsidRPr="003678FE" w:rsidRDefault="00825C3C" w:rsidP="004C2A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your region or office</w:t>
      </w:r>
      <w:r w:rsidRPr="003678FE">
        <w:rPr>
          <w:rFonts w:ascii="Arial" w:hAnsi="Arial" w:cs="Arial"/>
          <w:sz w:val="22"/>
          <w:szCs w:val="22"/>
        </w:rPr>
        <w:sym w:font="WP TypographicSymbols" w:char="003D"/>
      </w:r>
      <w:r w:rsidRPr="003678FE">
        <w:rPr>
          <w:rFonts w:ascii="Arial" w:hAnsi="Arial" w:cs="Arial"/>
          <w:sz w:val="22"/>
          <w:szCs w:val="22"/>
        </w:rPr>
        <w:t>s guidance on implementing the enforcement policy.</w:t>
      </w:r>
    </w:p>
    <w:p w:rsidR="00825C3C" w:rsidRPr="003678FE" w:rsidRDefault="00825C3C" w:rsidP="004C2A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770E" w:rsidRDefault="0032770E" w:rsidP="007B1562">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sz w:val="22"/>
          <w:szCs w:val="22"/>
        </w:rPr>
      </w:pPr>
      <w:ins w:id="154" w:author="Author" w:date="2010-09-27T13:49:00Z">
        <w:r w:rsidRPr="00B05FE6">
          <w:rPr>
            <w:rFonts w:ascii="Arial" w:hAnsi="Arial" w:cs="Arial"/>
            <w:sz w:val="22"/>
            <w:szCs w:val="22"/>
          </w:rPr>
          <w:t xml:space="preserve">Go to </w:t>
        </w:r>
      </w:ins>
      <w:ins w:id="155" w:author="Author" w:date="2010-10-05T08:04:00Z">
        <w:r w:rsidR="0034082B" w:rsidRPr="00B05FE6">
          <w:rPr>
            <w:rFonts w:ascii="Arial" w:hAnsi="Arial" w:cs="Arial"/>
            <w:sz w:val="22"/>
            <w:szCs w:val="22"/>
          </w:rPr>
          <w:fldChar w:fldCharType="begin"/>
        </w:r>
      </w:ins>
      <w:ins w:id="156" w:author="Author" w:date="2010-10-05T08:05:00Z">
        <w:r w:rsidR="00A750DE" w:rsidRPr="00B05FE6">
          <w:rPr>
            <w:rFonts w:ascii="Arial" w:hAnsi="Arial" w:cs="Arial"/>
            <w:sz w:val="22"/>
            <w:szCs w:val="22"/>
          </w:rPr>
          <w:instrText>HYPERLINK "https://ilearnnrc.plateau.com/plateau/user/login.jsp"</w:instrText>
        </w:r>
      </w:ins>
      <w:ins w:id="157" w:author="Author" w:date="2010-10-05T08:04:00Z">
        <w:r w:rsidR="0034082B" w:rsidRPr="00B05FE6">
          <w:rPr>
            <w:rFonts w:ascii="Arial" w:hAnsi="Arial" w:cs="Arial"/>
            <w:sz w:val="22"/>
            <w:szCs w:val="22"/>
          </w:rPr>
          <w:fldChar w:fldCharType="separate"/>
        </w:r>
        <w:proofErr w:type="spellStart"/>
        <w:r w:rsidR="00A750DE" w:rsidRPr="00B05FE6">
          <w:rPr>
            <w:rStyle w:val="Hyperlink"/>
            <w:rFonts w:ascii="Arial" w:hAnsi="Arial" w:cs="Arial"/>
            <w:sz w:val="22"/>
            <w:szCs w:val="22"/>
          </w:rPr>
          <w:t>i</w:t>
        </w:r>
        <w:r w:rsidRPr="00B05FE6">
          <w:rPr>
            <w:rStyle w:val="Hyperlink"/>
            <w:rFonts w:ascii="Arial" w:hAnsi="Arial" w:cs="Arial"/>
            <w:sz w:val="22"/>
            <w:szCs w:val="22"/>
          </w:rPr>
          <w:t>Learn</w:t>
        </w:r>
        <w:proofErr w:type="spellEnd"/>
        <w:r w:rsidR="0034082B" w:rsidRPr="00B05FE6">
          <w:rPr>
            <w:rFonts w:ascii="Arial" w:hAnsi="Arial" w:cs="Arial"/>
            <w:sz w:val="22"/>
            <w:szCs w:val="22"/>
          </w:rPr>
          <w:fldChar w:fldCharType="end"/>
        </w:r>
      </w:ins>
      <w:ins w:id="158" w:author="Author" w:date="2010-09-27T13:49:00Z">
        <w:r w:rsidRPr="00B05FE6">
          <w:rPr>
            <w:rFonts w:ascii="Arial" w:hAnsi="Arial" w:cs="Arial"/>
            <w:sz w:val="22"/>
            <w:szCs w:val="22"/>
          </w:rPr>
          <w:t xml:space="preserve"> and complete the course on </w:t>
        </w:r>
      </w:ins>
      <w:ins w:id="159" w:author="Author" w:date="2010-09-27T13:50:00Z">
        <w:r w:rsidRPr="00B05FE6">
          <w:rPr>
            <w:rFonts w:ascii="Arial" w:hAnsi="Arial" w:cs="Arial"/>
            <w:sz w:val="22"/>
            <w:szCs w:val="22"/>
          </w:rPr>
          <w:t>“Writing Violations.” Follow the guidance in the course to draft violations for the three sets of facts presented in the course.</w:t>
        </w:r>
      </w:ins>
    </w:p>
    <w:p w:rsidR="00B05FE6" w:rsidRPr="00B05FE6" w:rsidRDefault="00B05FE6" w:rsidP="00B05FE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jc w:val="both"/>
        <w:rPr>
          <w:rFonts w:ascii="Arial" w:hAnsi="Arial" w:cs="Arial"/>
          <w:sz w:val="22"/>
          <w:szCs w:val="22"/>
        </w:rPr>
      </w:pPr>
    </w:p>
    <w:p w:rsidR="00825C3C" w:rsidRPr="003678FE" w:rsidRDefault="00825C3C" w:rsidP="007B1562">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sz w:val="22"/>
          <w:szCs w:val="22"/>
        </w:rPr>
      </w:pPr>
      <w:r w:rsidRPr="003678FE">
        <w:rPr>
          <w:rFonts w:ascii="Arial" w:hAnsi="Arial" w:cs="Arial"/>
          <w:sz w:val="22"/>
          <w:szCs w:val="22"/>
        </w:rPr>
        <w:t xml:space="preserve">Meet with the enforcement specialist in your region or office to </w:t>
      </w:r>
      <w:ins w:id="160" w:author="Author" w:date="2010-10-05T07:47:00Z">
        <w:r w:rsidR="0032770E" w:rsidRPr="003678FE">
          <w:rPr>
            <w:rFonts w:ascii="Arial" w:hAnsi="Arial" w:cs="Arial"/>
            <w:sz w:val="22"/>
            <w:szCs w:val="22"/>
          </w:rPr>
          <w:t xml:space="preserve">review the draft violations you developed as part of the “Writing Violations” course, and </w:t>
        </w:r>
      </w:ins>
      <w:r w:rsidRPr="003678FE">
        <w:rPr>
          <w:rFonts w:ascii="Arial" w:hAnsi="Arial" w:cs="Arial"/>
          <w:sz w:val="22"/>
          <w:szCs w:val="22"/>
        </w:rPr>
        <w:t>discuss the current enforcement guidance.</w:t>
      </w:r>
    </w:p>
    <w:p w:rsidR="00825C3C" w:rsidRPr="003678FE" w:rsidRDefault="00825C3C" w:rsidP="004C2A7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4C2A7D" w:rsidRPr="003678FE" w:rsidRDefault="004C2A7D" w:rsidP="00D10DCE">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C2A7D" w:rsidP="00D10DCE">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lastRenderedPageBreak/>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ISA-7.</w:t>
      </w:r>
    </w:p>
    <w:p w:rsidR="00825C3C" w:rsidRPr="003678FE" w:rsidRDefault="00AA4286" w:rsidP="00F048A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Individual Study Activity</w:t>
      </w:r>
    </w:p>
    <w:p w:rsidR="00294415" w:rsidRPr="003678FE" w:rsidRDefault="00294415" w:rsidP="002944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p w:rsidR="00825C3C" w:rsidRPr="003678FE" w:rsidRDefault="00294415" w:rsidP="002944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F048A1" w:rsidRPr="003678FE">
        <w:rPr>
          <w:rFonts w:ascii="Arial" w:hAnsi="Arial" w:cs="Arial"/>
          <w:sz w:val="22"/>
          <w:szCs w:val="22"/>
        </w:rPr>
        <w:t>(ISA-8) The</w:t>
      </w:r>
      <w:r w:rsidR="00825C3C" w:rsidRPr="003678FE">
        <w:rPr>
          <w:rFonts w:ascii="Arial" w:hAnsi="Arial" w:cs="Arial"/>
          <w:sz w:val="22"/>
          <w:szCs w:val="22"/>
        </w:rPr>
        <w:t xml:space="preserve"> Office of Investigations</w:t>
      </w:r>
      <w:r w:rsidR="0034082B"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161" w:name="_Toc311547153"/>
      <w:r w:rsidR="00825C3C" w:rsidRPr="003678FE">
        <w:rPr>
          <w:rFonts w:ascii="Arial" w:hAnsi="Arial" w:cs="Arial"/>
          <w:sz w:val="22"/>
          <w:szCs w:val="22"/>
        </w:rPr>
        <w:instrText>(ISA-8) The Office of Investigations</w:instrText>
      </w:r>
      <w:bookmarkEnd w:id="161"/>
      <w:r w:rsidR="0034082B" w:rsidRPr="003678FE">
        <w:rPr>
          <w:rFonts w:ascii="Arial" w:hAnsi="Arial" w:cs="Arial"/>
          <w:sz w:val="22"/>
          <w:szCs w:val="22"/>
        </w:rPr>
        <w:fldChar w:fldCharType="end"/>
      </w:r>
      <w:r w:rsidR="00825C3C" w:rsidRPr="003678FE">
        <w:rPr>
          <w:rFonts w:ascii="Arial" w:hAnsi="Arial" w:cs="Arial"/>
          <w:sz w:val="22"/>
          <w:szCs w:val="22"/>
        </w:rPr>
        <w:t xml:space="preserve"> </w:t>
      </w:r>
    </w:p>
    <w:p w:rsidR="00294415" w:rsidRPr="003678FE" w:rsidRDefault="00294415" w:rsidP="002944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294415" w:rsidP="004C3EF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the Office of Investigations (OI).  As a fully qualified inspector you may be assigned to work with OI by providing technical support.  This individual study activity will help you understand the role of OI, how it functions, and what your responsibilities will be if you are assigned to assist OI during the conduct of an investigation.</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94415" w:rsidRPr="003678FE" w:rsidRDefault="00825C3C" w:rsidP="002944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294415" w:rsidP="002944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294415">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REGULATORY FRAMEWORK</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4C3EF9" w:rsidRPr="003678FE" w:rsidRDefault="004C3EF9" w:rsidP="004C3EF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C3EF9" w:rsidP="004C3EF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MD 9.8, </w:t>
      </w:r>
      <w:r w:rsidR="00825C3C" w:rsidRPr="003678FE">
        <w:rPr>
          <w:rFonts w:ascii="Arial" w:hAnsi="Arial" w:cs="Arial"/>
          <w:sz w:val="22"/>
          <w:szCs w:val="22"/>
        </w:rPr>
        <w:sym w:font="WP TypographicSymbols" w:char="0041"/>
      </w:r>
      <w:r w:rsidR="00825C3C" w:rsidRPr="003678FE">
        <w:rPr>
          <w:rFonts w:ascii="Arial" w:hAnsi="Arial" w:cs="Arial"/>
          <w:sz w:val="22"/>
          <w:szCs w:val="22"/>
        </w:rPr>
        <w:t>Organization and Functions, Office of Investigations</w:t>
      </w:r>
      <w:r w:rsidR="00825C3C" w:rsidRPr="003678FE">
        <w:rPr>
          <w:rFonts w:ascii="Arial" w:hAnsi="Arial" w:cs="Arial"/>
          <w:sz w:val="22"/>
          <w:szCs w:val="22"/>
        </w:rPr>
        <w:sym w:font="WP TypographicSymbols" w:char="0040"/>
      </w:r>
    </w:p>
    <w:p w:rsidR="00825C3C" w:rsidRPr="003678FE" w:rsidRDefault="00825C3C" w:rsidP="007B1562">
      <w:pPr>
        <w:widowControl/>
        <w:numPr>
          <w:ilvl w:val="0"/>
          <w:numId w:val="26"/>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Regional or OI Director</w:t>
      </w:r>
    </w:p>
    <w:p w:rsidR="00825C3C" w:rsidRPr="003678FE" w:rsidRDefault="00825C3C" w:rsidP="007B1562">
      <w:pPr>
        <w:widowControl/>
        <w:numPr>
          <w:ilvl w:val="0"/>
          <w:numId w:val="26"/>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OI Web page on the NRC external Web site</w:t>
      </w:r>
    </w:p>
    <w:p w:rsidR="00825C3C" w:rsidRPr="003678FE" w:rsidRDefault="00825C3C" w:rsidP="007B1562">
      <w:pPr>
        <w:widowControl/>
        <w:numPr>
          <w:ilvl w:val="0"/>
          <w:numId w:val="26"/>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NRC OI on internal NRC Web site</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7DD4" w:rsidRPr="003678FE" w:rsidRDefault="00825C3C" w:rsidP="00E77DD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E77DD4" w:rsidP="00F048A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understanding of the purpose and function of OI by successfully addressing the following: </w:t>
      </w:r>
    </w:p>
    <w:p w:rsidR="00E77DD4" w:rsidRPr="003678FE" w:rsidRDefault="00E77DD4" w:rsidP="00F048A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function of OI.</w:t>
      </w:r>
    </w:p>
    <w:p w:rsidR="00E77DD4" w:rsidRPr="003678FE" w:rsidRDefault="00E77DD4" w:rsidP="00E77DD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Describe the organizational structure of OI. </w:t>
      </w:r>
    </w:p>
    <w:p w:rsidR="00E77DD4" w:rsidRPr="003678FE" w:rsidRDefault="00E77DD4" w:rsidP="00E77DD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what your role would be in assisting OI.</w:t>
      </w:r>
    </w:p>
    <w:p w:rsidR="00E77DD4" w:rsidRPr="003678FE" w:rsidRDefault="00E77DD4" w:rsidP="00E77DD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authorities of an OI investigator.</w:t>
      </w:r>
    </w:p>
    <w:p w:rsidR="00C13171" w:rsidRPr="003678FE" w:rsidRDefault="00C13171" w:rsidP="00C1317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C13171" w:rsidP="00C1317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Cs/>
          <w:sz w:val="22"/>
          <w:szCs w:val="22"/>
        </w:rPr>
        <w:tab/>
        <w:t>1.</w:t>
      </w:r>
      <w:r w:rsidRPr="003678FE">
        <w:rPr>
          <w:rFonts w:ascii="Arial" w:hAnsi="Arial" w:cs="Arial"/>
          <w:b/>
          <w:bCs/>
          <w:sz w:val="22"/>
          <w:szCs w:val="22"/>
        </w:rPr>
        <w:tab/>
      </w:r>
      <w:r w:rsidR="00825C3C" w:rsidRPr="003678FE">
        <w:rPr>
          <w:rFonts w:ascii="Arial" w:hAnsi="Arial" w:cs="Arial"/>
          <w:sz w:val="22"/>
          <w:szCs w:val="22"/>
        </w:rPr>
        <w:t>Review MD 9.8</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28"/>
        </w:numPr>
        <w:rPr>
          <w:rFonts w:ascii="Arial" w:hAnsi="Arial" w:cs="Arial"/>
          <w:sz w:val="22"/>
          <w:szCs w:val="22"/>
        </w:rPr>
      </w:pPr>
      <w:r w:rsidRPr="003678FE">
        <w:rPr>
          <w:rFonts w:ascii="Arial" w:hAnsi="Arial" w:cs="Arial"/>
          <w:sz w:val="22"/>
          <w:szCs w:val="22"/>
        </w:rPr>
        <w:t>Study the OI Web page and associated organizational charts.</w:t>
      </w:r>
    </w:p>
    <w:p w:rsidR="00C13171" w:rsidRPr="003678FE" w:rsidRDefault="00C13171" w:rsidP="00C13171">
      <w:pPr>
        <w:rPr>
          <w:rFonts w:ascii="Arial" w:hAnsi="Arial" w:cs="Arial"/>
          <w:sz w:val="22"/>
          <w:szCs w:val="22"/>
        </w:rPr>
      </w:pPr>
    </w:p>
    <w:p w:rsidR="00C13171" w:rsidRPr="003678FE" w:rsidRDefault="00825C3C" w:rsidP="007B1562">
      <w:pPr>
        <w:numPr>
          <w:ilvl w:val="0"/>
          <w:numId w:val="28"/>
        </w:numPr>
        <w:jc w:val="both"/>
        <w:rPr>
          <w:rFonts w:ascii="Arial" w:hAnsi="Arial" w:cs="Arial"/>
          <w:sz w:val="22"/>
          <w:szCs w:val="22"/>
        </w:rPr>
      </w:pPr>
      <w:r w:rsidRPr="003678FE">
        <w:rPr>
          <w:rFonts w:ascii="Arial" w:hAnsi="Arial" w:cs="Arial"/>
          <w:sz w:val="22"/>
          <w:szCs w:val="22"/>
        </w:rPr>
        <w:t>Meet with an experienced OI criminal investigator and discuss two materials/reactors cases investigated by OI, one substantiated and one not substantiated.</w:t>
      </w:r>
    </w:p>
    <w:p w:rsidR="000D47F1" w:rsidRPr="003678FE" w:rsidRDefault="000D47F1" w:rsidP="000D47F1">
      <w:pPr>
        <w:rPr>
          <w:rFonts w:ascii="Arial" w:hAnsi="Arial" w:cs="Arial"/>
          <w:sz w:val="22"/>
          <w:szCs w:val="22"/>
        </w:rPr>
      </w:pPr>
    </w:p>
    <w:p w:rsidR="00825C3C" w:rsidRPr="003678FE" w:rsidRDefault="00825C3C" w:rsidP="007B1562">
      <w:pPr>
        <w:widowControl/>
        <w:numPr>
          <w:ilvl w:val="0"/>
          <w:numId w:val="28"/>
        </w:numPr>
        <w:ind w:left="2708" w:hanging="634"/>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C13171" w:rsidRPr="003678FE" w:rsidRDefault="00C13171" w:rsidP="00C1317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C13171" w:rsidP="006C2496">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ISA-8.</w:t>
      </w:r>
    </w:p>
    <w:p w:rsidR="00825C3C" w:rsidRPr="003678FE" w:rsidRDefault="00AA4286" w:rsidP="00696F46">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8D4830" w:rsidRPr="003678FE"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p w:rsidR="002E50DD"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(ISA-9) Exploring the Operating Reactor Inspection Program and the Reactor Oversight Program</w:t>
      </w:r>
      <w:r w:rsidR="00825C3C" w:rsidRPr="003678FE">
        <w:rPr>
          <w:rFonts w:ascii="Arial" w:hAnsi="Arial" w:cs="Arial"/>
          <w:sz w:val="22"/>
          <w:szCs w:val="22"/>
        </w:rPr>
        <w:sym w:font="WP TypographicSymbols" w:char="003D"/>
      </w:r>
      <w:r w:rsidR="00825C3C" w:rsidRPr="003678FE">
        <w:rPr>
          <w:rFonts w:ascii="Arial" w:hAnsi="Arial" w:cs="Arial"/>
          <w:sz w:val="22"/>
          <w:szCs w:val="22"/>
        </w:rPr>
        <w:t>s Internal Web Page</w:t>
      </w:r>
      <w:r w:rsidR="00013B63">
        <w:rPr>
          <w:rFonts w:ascii="Arial" w:hAnsi="Arial" w:cs="Arial"/>
          <w:sz w:val="22"/>
          <w:szCs w:val="22"/>
        </w:rPr>
        <w:t xml:space="preserve"> </w:t>
      </w:r>
      <w:r w:rsidR="0034082B" w:rsidRPr="003678FE">
        <w:rPr>
          <w:rFonts w:ascii="Arial" w:hAnsi="Arial" w:cs="Arial"/>
          <w:sz w:val="22"/>
          <w:szCs w:val="22"/>
        </w:rPr>
        <w:fldChar w:fldCharType="begin"/>
      </w:r>
      <w:proofErr w:type="spellStart"/>
      <w:proofErr w:type="gramStart"/>
      <w:r w:rsidR="00013B63" w:rsidRPr="003678FE">
        <w:rPr>
          <w:rFonts w:ascii="Arial" w:hAnsi="Arial" w:cs="Arial"/>
          <w:sz w:val="22"/>
          <w:szCs w:val="22"/>
        </w:rPr>
        <w:instrText>tc</w:instrText>
      </w:r>
      <w:proofErr w:type="spellEnd"/>
      <w:proofErr w:type="gramEnd"/>
      <w:r w:rsidR="00013B63" w:rsidRPr="003678FE">
        <w:rPr>
          <w:rFonts w:ascii="Arial" w:hAnsi="Arial" w:cs="Arial"/>
          <w:sz w:val="22"/>
          <w:szCs w:val="22"/>
        </w:rPr>
        <w:instrText xml:space="preserve"> \l2 </w:instrText>
      </w:r>
      <w:r w:rsidR="00013B63">
        <w:rPr>
          <w:rFonts w:ascii="Arial" w:hAnsi="Arial" w:cs="Arial"/>
          <w:sz w:val="22"/>
          <w:szCs w:val="22"/>
        </w:rPr>
        <w:instrText>“</w:instrText>
      </w:r>
      <w:bookmarkStart w:id="162" w:name="_Toc311547154"/>
      <w:r w:rsidR="00013B63" w:rsidRPr="003678FE">
        <w:rPr>
          <w:rFonts w:ascii="Arial" w:hAnsi="Arial" w:cs="Arial"/>
          <w:sz w:val="22"/>
          <w:szCs w:val="22"/>
        </w:rPr>
        <w:instrText>(ISA-9) Exploring the Operating Reactor Inspection Program and the Reactor Oversight Program</w:instrText>
      </w:r>
      <w:r w:rsidR="00013B63" w:rsidRPr="003678FE">
        <w:rPr>
          <w:rFonts w:ascii="Arial" w:hAnsi="Arial" w:cs="Arial"/>
          <w:sz w:val="22"/>
          <w:szCs w:val="22"/>
        </w:rPr>
        <w:sym w:font="WP TypographicSymbols" w:char="003D"/>
      </w:r>
      <w:r w:rsidR="00013B63" w:rsidRPr="003678FE">
        <w:rPr>
          <w:rFonts w:ascii="Arial" w:hAnsi="Arial" w:cs="Arial"/>
          <w:sz w:val="22"/>
          <w:szCs w:val="22"/>
        </w:rPr>
        <w:instrText>s Internal Web Page</w:instrText>
      </w:r>
      <w:bookmarkEnd w:id="162"/>
      <w:r w:rsidR="00013B63">
        <w:rPr>
          <w:rFonts w:ascii="Arial" w:hAnsi="Arial" w:cs="Arial"/>
          <w:sz w:val="22"/>
          <w:szCs w:val="22"/>
        </w:rPr>
        <w:instrText xml:space="preserve">” </w:instrText>
      </w:r>
      <w:r w:rsidR="0034082B" w:rsidRPr="003678FE">
        <w:rPr>
          <w:rFonts w:ascii="Arial" w:hAnsi="Arial" w:cs="Arial"/>
          <w:sz w:val="22"/>
          <w:szCs w:val="22"/>
        </w:rPr>
        <w:fldChar w:fldCharType="end"/>
      </w:r>
    </w:p>
    <w:p w:rsidR="00013B63" w:rsidRPr="003678FE" w:rsidRDefault="00013B63"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sz w:val="22"/>
          <w:szCs w:val="22"/>
        </w:rPr>
      </w:pPr>
    </w:p>
    <w:p w:rsidR="00825C3C" w:rsidRPr="003678FE"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study activity is for you to obtain a broad overall knowledge of the operating reactor inspection program and to an available resource you might find useful as an inspector.  Upon completion of this study activity, you will have the necessary background to go into a more detailed study of the inspection program, and learn the specifics of what an inspector does, why it is done, and how it is done.</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D4830" w:rsidRPr="003678FE" w:rsidRDefault="00825C3C"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INFORMATION TECHNOLOGY</w:t>
      </w:r>
    </w:p>
    <w:p w:rsidR="00825C3C" w:rsidRPr="003678FE" w:rsidRDefault="00825C3C"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INSPECTION</w:t>
      </w:r>
    </w:p>
    <w:p w:rsidR="00825C3C" w:rsidRPr="003678FE" w:rsidRDefault="00825C3C"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REGULATORY FRAMEWORK</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34 hours</w:t>
      </w:r>
    </w:p>
    <w:p w:rsidR="008D4830" w:rsidRPr="003678FE" w:rsidRDefault="008D4830"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b/>
          <w:bCs/>
          <w:sz w:val="22"/>
          <w:szCs w:val="22"/>
        </w:rPr>
      </w:pPr>
    </w:p>
    <w:p w:rsidR="00825C3C" w:rsidRPr="003678FE" w:rsidRDefault="008D4830"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00825C3C" w:rsidRPr="003678FE">
        <w:rPr>
          <w:rFonts w:ascii="Arial" w:hAnsi="Arial" w:cs="Arial"/>
          <w:sz w:val="22"/>
          <w:szCs w:val="22"/>
          <w:u w:val="single"/>
        </w:rPr>
        <w:t>For power reactor inspectors only:</w:t>
      </w:r>
    </w:p>
    <w:p w:rsidR="008D4830" w:rsidRPr="003678FE"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NUREG-1649, </w:t>
      </w:r>
      <w:r w:rsidRPr="003678FE">
        <w:rPr>
          <w:rFonts w:ascii="Arial" w:hAnsi="Arial" w:cs="Arial"/>
          <w:sz w:val="22"/>
          <w:szCs w:val="22"/>
        </w:rPr>
        <w:sym w:font="WP TypographicSymbols" w:char="0041"/>
      </w:r>
      <w:r w:rsidRPr="003678FE">
        <w:rPr>
          <w:rFonts w:ascii="Arial" w:hAnsi="Arial" w:cs="Arial"/>
          <w:sz w:val="22"/>
          <w:szCs w:val="22"/>
        </w:rPr>
        <w:t>Reactor Oversight Process.</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D4830" w:rsidRPr="003678FE"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NRC Inspection Manual Chapter (IMC) 2515.  </w:t>
      </w:r>
      <w:r w:rsidRPr="003678FE">
        <w:rPr>
          <w:rFonts w:ascii="Arial" w:hAnsi="Arial" w:cs="Arial"/>
          <w:sz w:val="22"/>
          <w:szCs w:val="22"/>
        </w:rPr>
        <w:sym w:font="WP TypographicSymbols" w:char="0041"/>
      </w:r>
      <w:r w:rsidRPr="003678FE">
        <w:rPr>
          <w:rFonts w:ascii="Arial" w:hAnsi="Arial" w:cs="Arial"/>
          <w:sz w:val="22"/>
          <w:szCs w:val="22"/>
        </w:rPr>
        <w:t>Light Water Reactor Inspection Program - Operating Phase</w:t>
      </w:r>
      <w:r w:rsidRPr="003678FE">
        <w:rPr>
          <w:rFonts w:ascii="Arial" w:hAnsi="Arial" w:cs="Arial"/>
          <w:sz w:val="22"/>
          <w:szCs w:val="22"/>
        </w:rPr>
        <w:sym w:font="WP TypographicSymbols" w:char="0040"/>
      </w:r>
    </w:p>
    <w:p w:rsidR="008D4830" w:rsidRPr="003678FE"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p>
    <w:p w:rsidR="008D4830" w:rsidRPr="003678FE"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0301, </w:t>
      </w:r>
      <w:r w:rsidRPr="003678FE">
        <w:rPr>
          <w:rFonts w:ascii="Arial" w:hAnsi="Arial" w:cs="Arial"/>
          <w:sz w:val="22"/>
          <w:szCs w:val="22"/>
        </w:rPr>
        <w:sym w:font="WP TypographicSymbols" w:char="0041"/>
      </w:r>
      <w:r w:rsidRPr="003678FE">
        <w:rPr>
          <w:rFonts w:ascii="Arial" w:hAnsi="Arial" w:cs="Arial"/>
          <w:sz w:val="22"/>
          <w:szCs w:val="22"/>
        </w:rPr>
        <w:t>Coordination of NRC Visits to Commercial Reactor Sites</w:t>
      </w:r>
      <w:r w:rsidRPr="003678FE">
        <w:rPr>
          <w:rFonts w:ascii="Arial" w:hAnsi="Arial" w:cs="Arial"/>
          <w:sz w:val="22"/>
          <w:szCs w:val="22"/>
        </w:rPr>
        <w:sym w:font="WP TypographicSymbols" w:char="0040"/>
      </w:r>
    </w:p>
    <w:p w:rsidR="008D4830" w:rsidRPr="003678FE"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0305, </w:t>
      </w:r>
      <w:r w:rsidRPr="003678FE">
        <w:rPr>
          <w:rFonts w:ascii="Arial" w:hAnsi="Arial" w:cs="Arial"/>
          <w:sz w:val="22"/>
          <w:szCs w:val="22"/>
        </w:rPr>
        <w:sym w:font="WP TypographicSymbols" w:char="0041"/>
      </w:r>
      <w:r w:rsidRPr="003678FE">
        <w:rPr>
          <w:rFonts w:ascii="Arial" w:hAnsi="Arial" w:cs="Arial"/>
          <w:sz w:val="22"/>
          <w:szCs w:val="22"/>
        </w:rPr>
        <w:t>Operating Reactor Assessment Program</w:t>
      </w:r>
      <w:r w:rsidRPr="003678FE">
        <w:rPr>
          <w:rFonts w:ascii="Arial" w:hAnsi="Arial" w:cs="Arial"/>
          <w:sz w:val="22"/>
          <w:szCs w:val="22"/>
        </w:rPr>
        <w:sym w:font="WP TypographicSymbols" w:char="0040"/>
      </w:r>
    </w:p>
    <w:p w:rsidR="008D4830" w:rsidRPr="003678FE" w:rsidRDefault="008D4830" w:rsidP="008D483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29"/>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Reactor Oversight Program internal Web page</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jc w:val="both"/>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980"/>
        <w:jc w:val="both"/>
        <w:rPr>
          <w:rFonts w:ascii="Arial" w:hAnsi="Arial" w:cs="Arial"/>
          <w:sz w:val="22"/>
          <w:szCs w:val="22"/>
        </w:rPr>
      </w:pPr>
      <w:r w:rsidRPr="003678FE">
        <w:rPr>
          <w:rFonts w:ascii="Arial" w:hAnsi="Arial" w:cs="Arial"/>
          <w:sz w:val="22"/>
          <w:szCs w:val="22"/>
          <w:u w:val="single"/>
        </w:rPr>
        <w:t>For research and test reactor inspectors only:</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2545,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Program</w:t>
      </w:r>
      <w:r w:rsidRPr="003678FE">
        <w:rPr>
          <w:rFonts w:ascii="Arial" w:hAnsi="Arial" w:cs="Arial"/>
          <w:sz w:val="22"/>
          <w:szCs w:val="22"/>
        </w:rPr>
        <w:sym w:font="WP TypographicSymbols" w:char="0040"/>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0"/>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0615,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Reports</w:t>
      </w:r>
      <w:r w:rsidRPr="003678FE">
        <w:rPr>
          <w:rFonts w:ascii="Arial" w:hAnsi="Arial" w:cs="Arial"/>
          <w:sz w:val="22"/>
          <w:szCs w:val="22"/>
        </w:rPr>
        <w:sym w:font="WP TypographicSymbols" w:char="0040"/>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firstLine="540"/>
        <w:jc w:val="both"/>
        <w:rPr>
          <w:rFonts w:ascii="Arial" w:hAnsi="Arial" w:cs="Arial"/>
          <w:sz w:val="22"/>
          <w:szCs w:val="22"/>
        </w:rPr>
      </w:pPr>
      <w:r w:rsidRPr="003678FE">
        <w:rPr>
          <w:rFonts w:ascii="Arial" w:hAnsi="Arial" w:cs="Arial"/>
          <w:sz w:val="22"/>
          <w:szCs w:val="22"/>
          <w:u w:val="single"/>
        </w:rPr>
        <w:t>For power reactor inspectors and research and test reactor inspectors:</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0300, </w:t>
      </w:r>
      <w:r w:rsidRPr="003678FE">
        <w:rPr>
          <w:rFonts w:ascii="Arial" w:hAnsi="Arial" w:cs="Arial"/>
          <w:sz w:val="22"/>
          <w:szCs w:val="22"/>
        </w:rPr>
        <w:sym w:font="WP TypographicSymbols" w:char="0041"/>
      </w:r>
      <w:r w:rsidRPr="003678FE">
        <w:rPr>
          <w:rFonts w:ascii="Arial" w:hAnsi="Arial" w:cs="Arial"/>
          <w:sz w:val="22"/>
          <w:szCs w:val="22"/>
        </w:rPr>
        <w:t>Announced and Unannounced Inspections</w:t>
      </w:r>
      <w:r w:rsidRPr="003678FE">
        <w:rPr>
          <w:rFonts w:ascii="Arial" w:hAnsi="Arial" w:cs="Arial"/>
          <w:sz w:val="22"/>
          <w:szCs w:val="22"/>
        </w:rPr>
        <w:sym w:font="WP TypographicSymbols" w:char="0040"/>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0330, </w:t>
      </w:r>
      <w:r w:rsidRPr="003678FE">
        <w:rPr>
          <w:rFonts w:ascii="Arial" w:hAnsi="Arial" w:cs="Arial"/>
          <w:sz w:val="22"/>
          <w:szCs w:val="22"/>
        </w:rPr>
        <w:sym w:font="WP TypographicSymbols" w:char="0041"/>
      </w:r>
      <w:r w:rsidRPr="003678FE">
        <w:rPr>
          <w:rFonts w:ascii="Arial" w:hAnsi="Arial" w:cs="Arial"/>
          <w:sz w:val="22"/>
          <w:szCs w:val="22"/>
        </w:rPr>
        <w:t>Guidance for NRC Review of Licensee Draft Documents</w:t>
      </w:r>
      <w:r w:rsidRPr="003678FE">
        <w:rPr>
          <w:rFonts w:ascii="Arial" w:hAnsi="Arial" w:cs="Arial"/>
          <w:sz w:val="22"/>
          <w:szCs w:val="22"/>
        </w:rPr>
        <w:sym w:font="WP TypographicSymbols" w:char="0040"/>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53F36" w:rsidRPr="006667B0" w:rsidRDefault="00825C3C" w:rsidP="007B1562">
      <w:pPr>
        <w:widowControl/>
        <w:numPr>
          <w:ilvl w:val="0"/>
          <w:numId w:val="3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6667B0">
        <w:rPr>
          <w:rFonts w:ascii="Arial" w:hAnsi="Arial" w:cs="Arial"/>
          <w:sz w:val="22"/>
          <w:szCs w:val="22"/>
        </w:rPr>
        <w:t xml:space="preserve">IMC 0620, </w:t>
      </w:r>
      <w:r w:rsidRPr="003678FE">
        <w:rPr>
          <w:rFonts w:ascii="Arial" w:hAnsi="Arial" w:cs="Arial"/>
          <w:sz w:val="22"/>
          <w:szCs w:val="22"/>
        </w:rPr>
        <w:sym w:font="WP TypographicSymbols" w:char="0041"/>
      </w:r>
      <w:r w:rsidRPr="006667B0">
        <w:rPr>
          <w:rFonts w:ascii="Arial" w:hAnsi="Arial" w:cs="Arial"/>
          <w:sz w:val="22"/>
          <w:szCs w:val="22"/>
        </w:rPr>
        <w:t>Inspection Documents and Records</w:t>
      </w:r>
      <w:r w:rsidRPr="003678FE">
        <w:rPr>
          <w:rFonts w:ascii="Arial" w:hAnsi="Arial" w:cs="Arial"/>
          <w:sz w:val="22"/>
          <w:szCs w:val="22"/>
        </w:rPr>
        <w:sym w:font="WP TypographicSymbols" w:char="0040"/>
      </w:r>
    </w:p>
    <w:p w:rsidR="009F41D8"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1"/>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NUREG/BR-0326, </w:t>
      </w:r>
      <w:r w:rsidRPr="003678FE">
        <w:rPr>
          <w:rFonts w:ascii="Arial" w:hAnsi="Arial" w:cs="Arial"/>
          <w:sz w:val="22"/>
          <w:szCs w:val="22"/>
        </w:rPr>
        <w:sym w:font="WP TypographicSymbols" w:char="0041"/>
      </w:r>
      <w:r w:rsidRPr="003678FE">
        <w:rPr>
          <w:rFonts w:ascii="Arial" w:hAnsi="Arial" w:cs="Arial"/>
          <w:sz w:val="22"/>
          <w:szCs w:val="22"/>
        </w:rPr>
        <w:t>NRC Inspector Field Observation Best Practices</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D81D81" w:rsidRDefault="00D81D81" w:rsidP="00F8306B">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jc w:val="both"/>
        <w:rPr>
          <w:rStyle w:val="Hypertext"/>
          <w:rFonts w:ascii="Arial" w:hAnsi="Arial" w:cs="Arial"/>
          <w:bCs/>
          <w:color w:val="auto"/>
          <w:sz w:val="22"/>
          <w:szCs w:val="22"/>
          <w:u w:val="none"/>
        </w:rPr>
      </w:pPr>
      <w:r>
        <w:rPr>
          <w:rStyle w:val="Hypertext"/>
          <w:rFonts w:ascii="Arial" w:hAnsi="Arial" w:cs="Arial"/>
          <w:bCs/>
          <w:color w:val="auto"/>
          <w:sz w:val="22"/>
          <w:szCs w:val="22"/>
          <w:u w:val="none"/>
        </w:rPr>
        <w:t>(</w:t>
      </w:r>
      <w:proofErr w:type="gramStart"/>
      <w:r>
        <w:rPr>
          <w:rStyle w:val="Hypertext"/>
          <w:rFonts w:ascii="Arial" w:hAnsi="Arial" w:cs="Arial"/>
          <w:bCs/>
          <w:color w:val="auto"/>
          <w:sz w:val="22"/>
          <w:szCs w:val="22"/>
          <w:u w:val="none"/>
        </w:rPr>
        <w:t>o</w:t>
      </w:r>
      <w:r w:rsidRPr="00D81D81">
        <w:rPr>
          <w:rStyle w:val="Hypertext"/>
          <w:rFonts w:ascii="Arial" w:hAnsi="Arial" w:cs="Arial"/>
          <w:bCs/>
          <w:color w:val="auto"/>
          <w:sz w:val="22"/>
          <w:szCs w:val="22"/>
          <w:u w:val="none"/>
        </w:rPr>
        <w:t>n</w:t>
      </w:r>
      <w:proofErr w:type="gramEnd"/>
      <w:r w:rsidRPr="00D81D81">
        <w:rPr>
          <w:rStyle w:val="Hypertext"/>
          <w:rFonts w:ascii="Arial" w:hAnsi="Arial" w:cs="Arial"/>
          <w:bCs/>
          <w:color w:val="auto"/>
          <w:sz w:val="22"/>
          <w:szCs w:val="22"/>
          <w:u w:val="none"/>
        </w:rPr>
        <w:t xml:space="preserve"> the ROP Digital City Web</w:t>
      </w:r>
      <w:r>
        <w:rPr>
          <w:rStyle w:val="Hypertext"/>
          <w:rFonts w:ascii="Arial" w:hAnsi="Arial" w:cs="Arial"/>
          <w:bCs/>
          <w:color w:val="auto"/>
          <w:sz w:val="22"/>
          <w:szCs w:val="22"/>
          <w:u w:val="none"/>
        </w:rPr>
        <w:t xml:space="preserve"> </w:t>
      </w:r>
      <w:r w:rsidRPr="00D81D81">
        <w:rPr>
          <w:rStyle w:val="Hypertext"/>
          <w:rFonts w:ascii="Arial" w:hAnsi="Arial" w:cs="Arial"/>
          <w:bCs/>
          <w:color w:val="auto"/>
          <w:sz w:val="22"/>
          <w:szCs w:val="22"/>
          <w:u w:val="none"/>
        </w:rPr>
        <w:t>site</w:t>
      </w:r>
      <w:r>
        <w:rPr>
          <w:rStyle w:val="Hypertext"/>
          <w:rFonts w:ascii="Arial" w:hAnsi="Arial" w:cs="Arial"/>
          <w:bCs/>
          <w:color w:val="auto"/>
          <w:sz w:val="22"/>
          <w:szCs w:val="22"/>
          <w:u w:val="none"/>
        </w:rPr>
        <w:t>)</w:t>
      </w:r>
    </w:p>
    <w:p w:rsidR="00F8306B" w:rsidRPr="003678FE" w:rsidRDefault="00F8306B"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9F41D8" w:rsidRPr="003678FE" w:rsidRDefault="00825C3C"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After completing this study activity, you will demonstrate your understanding of the Operating Reactor Inspection Program by successfully doing the following: </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when the NRC starts implementing the operating inspection program at a site and how long it remains in effect.</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seven safety cornerstones and their purpose.  (For power reactor inspectors only.)</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Define the relationship of cornerstones to strategic arenas. (For power reactor inspectors only.)</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three major program elements of the Operating Reactor Inspection Program and their specific functions.  Identify how often resources are assigned to each program element.  (For power reactor inspectors only.)</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F41D8"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Compare and contrast a </w:t>
      </w:r>
      <w:r w:rsidRPr="003678FE">
        <w:rPr>
          <w:rFonts w:ascii="Arial" w:hAnsi="Arial" w:cs="Arial"/>
          <w:sz w:val="22"/>
          <w:szCs w:val="22"/>
        </w:rPr>
        <w:sym w:font="WP TypographicSymbols" w:char="0041"/>
      </w:r>
      <w:r w:rsidRPr="003678FE">
        <w:rPr>
          <w:rFonts w:ascii="Arial" w:hAnsi="Arial" w:cs="Arial"/>
          <w:sz w:val="22"/>
          <w:szCs w:val="22"/>
        </w:rPr>
        <w:t>smart</w:t>
      </w:r>
      <w:r w:rsidRPr="003678FE">
        <w:rPr>
          <w:rFonts w:ascii="Arial" w:hAnsi="Arial" w:cs="Arial"/>
          <w:sz w:val="22"/>
          <w:szCs w:val="22"/>
        </w:rPr>
        <w:sym w:font="WP TypographicSymbols" w:char="0040"/>
      </w:r>
      <w:r w:rsidRPr="003678FE">
        <w:rPr>
          <w:rFonts w:ascii="Arial" w:hAnsi="Arial" w:cs="Arial"/>
          <w:sz w:val="22"/>
          <w:szCs w:val="22"/>
        </w:rPr>
        <w:t xml:space="preserve"> sample and a random sample.  Explain why the </w:t>
      </w:r>
      <w:r w:rsidRPr="003678FE">
        <w:rPr>
          <w:rFonts w:ascii="Arial" w:hAnsi="Arial" w:cs="Arial"/>
          <w:sz w:val="22"/>
          <w:szCs w:val="22"/>
        </w:rPr>
        <w:sym w:font="WP TypographicSymbols" w:char="0041"/>
      </w:r>
      <w:r w:rsidRPr="003678FE">
        <w:rPr>
          <w:rFonts w:ascii="Arial" w:hAnsi="Arial" w:cs="Arial"/>
          <w:sz w:val="22"/>
          <w:szCs w:val="22"/>
        </w:rPr>
        <w:t>smart</w:t>
      </w:r>
      <w:r w:rsidRPr="003678FE">
        <w:rPr>
          <w:rFonts w:ascii="Arial" w:hAnsi="Arial" w:cs="Arial"/>
          <w:sz w:val="22"/>
          <w:szCs w:val="22"/>
        </w:rPr>
        <w:sym w:font="WP TypographicSymbols" w:char="0040"/>
      </w:r>
      <w:r w:rsidRPr="003678FE">
        <w:rPr>
          <w:rFonts w:ascii="Arial" w:hAnsi="Arial" w:cs="Arial"/>
          <w:sz w:val="22"/>
          <w:szCs w:val="22"/>
        </w:rPr>
        <w:t xml:space="preserve"> sample is more appropriate for the ROP.  (For power reactor inspectors only.)</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criteria for declaring that an inspection is complete.</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purpose of providing an inspection-hours estimate in each procedure.</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purpose and content of inspection reports.</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general policy regarding an inspector's review and handling of non-NRC generated documents.</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F41D8"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policy for announced and unannounced inspections and for controlling major inspection activities at a licensee's site.</w:t>
      </w:r>
    </w:p>
    <w:p w:rsidR="002E50DD" w:rsidRPr="003678FE" w:rsidRDefault="002E50DD" w:rsidP="002E50DD">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Describe the characteristics of a </w:t>
      </w:r>
      <w:r w:rsidRPr="003678FE">
        <w:rPr>
          <w:rFonts w:ascii="Arial" w:hAnsi="Arial" w:cs="Arial"/>
          <w:sz w:val="22"/>
          <w:szCs w:val="22"/>
        </w:rPr>
        <w:sym w:font="WP TypographicSymbols" w:char="0041"/>
      </w:r>
      <w:r w:rsidRPr="003678FE">
        <w:rPr>
          <w:rFonts w:ascii="Arial" w:hAnsi="Arial" w:cs="Arial"/>
          <w:sz w:val="22"/>
          <w:szCs w:val="22"/>
        </w:rPr>
        <w:t>major</w:t>
      </w:r>
      <w:r w:rsidRPr="003678FE">
        <w:rPr>
          <w:rFonts w:ascii="Arial" w:hAnsi="Arial" w:cs="Arial"/>
          <w:sz w:val="22"/>
          <w:szCs w:val="22"/>
        </w:rPr>
        <w:sym w:font="WP TypographicSymbols" w:char="0040"/>
      </w:r>
      <w:r w:rsidRPr="003678FE">
        <w:rPr>
          <w:rFonts w:ascii="Arial" w:hAnsi="Arial" w:cs="Arial"/>
          <w:sz w:val="22"/>
          <w:szCs w:val="22"/>
        </w:rPr>
        <w:t xml:space="preserve"> inspection activity and state the limitations as to how many can be performed during a specified time limit.  (For power reactor inspectors only.)</w:t>
      </w: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2"/>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in general terms the implementation of the NRC operating reactor assessment program.  (For power reactor inspectors only.)</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9F41D8" w:rsidP="009F41D8">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ight="720"/>
        <w:rPr>
          <w:rFonts w:ascii="Arial" w:hAnsi="Arial" w:cs="Arial"/>
          <w:sz w:val="22"/>
          <w:szCs w:val="22"/>
        </w:rPr>
      </w:pPr>
      <w:r w:rsidRPr="003678FE">
        <w:rPr>
          <w:rFonts w:ascii="Arial" w:hAnsi="Arial" w:cs="Arial"/>
          <w:b/>
          <w:sz w:val="22"/>
          <w:szCs w:val="22"/>
        </w:rPr>
        <w:t>NOTE:</w:t>
      </w:r>
      <w:r w:rsidRPr="003678FE">
        <w:rPr>
          <w:rFonts w:ascii="Arial" w:hAnsi="Arial" w:cs="Arial"/>
          <w:sz w:val="22"/>
          <w:szCs w:val="22"/>
        </w:rPr>
        <w:t xml:space="preserve">  you can obtain all inspection documents identified below from the Electronic Reading Room on the NRC Website.</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F41D8"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9F41D8" w:rsidP="009F41D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Locate the applicable inspection guidance, either IMC 2515, </w:t>
      </w:r>
      <w:r w:rsidR="00825C3C" w:rsidRPr="003678FE">
        <w:rPr>
          <w:rFonts w:ascii="Arial" w:hAnsi="Arial" w:cs="Arial"/>
          <w:sz w:val="22"/>
          <w:szCs w:val="22"/>
        </w:rPr>
        <w:sym w:font="WP TypographicSymbols" w:char="0041"/>
      </w:r>
      <w:r w:rsidR="00825C3C" w:rsidRPr="003678FE">
        <w:rPr>
          <w:rFonts w:ascii="Arial" w:hAnsi="Arial" w:cs="Arial"/>
          <w:sz w:val="22"/>
          <w:szCs w:val="22"/>
        </w:rPr>
        <w:t>Light-Water Reactor Inspection Program</w:t>
      </w:r>
      <w:r w:rsidR="00825C3C" w:rsidRPr="003678FE">
        <w:rPr>
          <w:rFonts w:ascii="Arial" w:hAnsi="Arial" w:cs="Arial"/>
          <w:sz w:val="22"/>
          <w:szCs w:val="22"/>
        </w:rPr>
        <w:sym w:font="WP TypographicSymbols" w:char="0043"/>
      </w:r>
      <w:r w:rsidR="00825C3C" w:rsidRPr="003678FE">
        <w:rPr>
          <w:rFonts w:ascii="Arial" w:hAnsi="Arial" w:cs="Arial"/>
          <w:sz w:val="22"/>
          <w:szCs w:val="22"/>
        </w:rPr>
        <w:t>Operations Phase,</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and its appendices A, B, C, and D or IMC 2545, </w:t>
      </w:r>
      <w:r w:rsidR="00825C3C" w:rsidRPr="003678FE">
        <w:rPr>
          <w:rFonts w:ascii="Arial" w:hAnsi="Arial" w:cs="Arial"/>
          <w:sz w:val="22"/>
          <w:szCs w:val="22"/>
        </w:rPr>
        <w:sym w:font="WP TypographicSymbols" w:char="0041"/>
      </w:r>
      <w:r w:rsidR="00825C3C" w:rsidRPr="003678FE">
        <w:rPr>
          <w:rFonts w:ascii="Arial" w:hAnsi="Arial" w:cs="Arial"/>
          <w:sz w:val="22"/>
          <w:szCs w:val="22"/>
        </w:rPr>
        <w:t>Research and Test Reactor Inspection Program.</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Read the appropriate IMC in detail </w:t>
      </w:r>
      <w:r w:rsidR="00825C3C" w:rsidRPr="003678FE">
        <w:rPr>
          <w:rFonts w:ascii="Arial" w:hAnsi="Arial" w:cs="Arial"/>
          <w:sz w:val="22"/>
          <w:szCs w:val="22"/>
        </w:rPr>
        <w:lastRenderedPageBreak/>
        <w:t>and scan the appendices to become aware of the organization of the operating inspection program, including its major parts.</w:t>
      </w:r>
    </w:p>
    <w:p w:rsidR="00825C3C" w:rsidRPr="003678FE" w:rsidRDefault="00825C3C" w:rsidP="009F41D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NUREG-1649, </w:t>
      </w:r>
      <w:r w:rsidRPr="003678FE">
        <w:rPr>
          <w:rFonts w:ascii="Arial" w:hAnsi="Arial" w:cs="Arial"/>
          <w:sz w:val="22"/>
          <w:szCs w:val="22"/>
        </w:rPr>
        <w:sym w:font="WP TypographicSymbols" w:char="0041"/>
      </w:r>
      <w:r w:rsidRPr="003678FE">
        <w:rPr>
          <w:rFonts w:ascii="Arial" w:hAnsi="Arial" w:cs="Arial"/>
          <w:sz w:val="22"/>
          <w:szCs w:val="22"/>
        </w:rPr>
        <w:t>Reactor Oversight Process.</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  Read the NUREG to become aware of the concept of the Reactor Oversight Program, its parts, and how it is implemented through IMC 2515.</w:t>
      </w:r>
    </w:p>
    <w:p w:rsidR="00825C3C" w:rsidRPr="003678FE" w:rsidRDefault="00825C3C" w:rsidP="00F048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IMC 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 or IMC 0615,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Reports</w:t>
      </w:r>
      <w:r w:rsidRPr="003678FE">
        <w:rPr>
          <w:rFonts w:ascii="Arial" w:hAnsi="Arial" w:cs="Arial"/>
          <w:sz w:val="22"/>
          <w:szCs w:val="22"/>
        </w:rPr>
        <w:sym w:font="WP TypographicSymbols" w:char="0040"/>
      </w:r>
      <w:r w:rsidRPr="003678FE">
        <w:rPr>
          <w:rFonts w:ascii="Arial" w:hAnsi="Arial" w:cs="Arial"/>
          <w:sz w:val="22"/>
          <w:szCs w:val="22"/>
        </w:rPr>
        <w:t xml:space="preserve"> (for research and test reactor inspector only).  Read the appropriate manual chapter to obtain a general understanding of the objectives of an inspection report, become familiar with the terminology, definitions, and format of an inspection report, and have a general understanding of how inspection findings are addressed.</w:t>
      </w:r>
    </w:p>
    <w:p w:rsidR="00825C3C" w:rsidRPr="003678FE" w:rsidRDefault="00825C3C" w:rsidP="00F048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IMC 0330, </w:t>
      </w:r>
      <w:r w:rsidRPr="003678FE">
        <w:rPr>
          <w:rFonts w:ascii="Arial" w:hAnsi="Arial" w:cs="Arial"/>
          <w:sz w:val="22"/>
          <w:szCs w:val="22"/>
        </w:rPr>
        <w:sym w:font="WP TypographicSymbols" w:char="0041"/>
      </w:r>
      <w:r w:rsidRPr="003678FE">
        <w:rPr>
          <w:rFonts w:ascii="Arial" w:hAnsi="Arial" w:cs="Arial"/>
          <w:sz w:val="22"/>
          <w:szCs w:val="22"/>
        </w:rPr>
        <w:t>Guidance for NRC Review of Licensee Draft Documents,</w:t>
      </w:r>
      <w:r w:rsidRPr="003678FE">
        <w:rPr>
          <w:rFonts w:ascii="Arial" w:hAnsi="Arial" w:cs="Arial"/>
          <w:sz w:val="22"/>
          <w:szCs w:val="22"/>
        </w:rPr>
        <w:sym w:font="WP TypographicSymbols" w:char="0040"/>
      </w:r>
      <w:r w:rsidRPr="003678FE">
        <w:rPr>
          <w:rFonts w:ascii="Arial" w:hAnsi="Arial" w:cs="Arial"/>
          <w:sz w:val="22"/>
          <w:szCs w:val="22"/>
        </w:rPr>
        <w:t xml:space="preserve"> and IMC 0620, </w:t>
      </w:r>
      <w:r w:rsidRPr="003678FE">
        <w:rPr>
          <w:rFonts w:ascii="Arial" w:hAnsi="Arial" w:cs="Arial"/>
          <w:sz w:val="22"/>
          <w:szCs w:val="22"/>
        </w:rPr>
        <w:sym w:font="WP TypographicSymbols" w:char="0041"/>
      </w:r>
      <w:r w:rsidRPr="003678FE">
        <w:rPr>
          <w:rFonts w:ascii="Arial" w:hAnsi="Arial" w:cs="Arial"/>
          <w:sz w:val="22"/>
          <w:szCs w:val="22"/>
        </w:rPr>
        <w:t>Inspection Documents and Records.</w:t>
      </w:r>
      <w:r w:rsidRPr="003678FE">
        <w:rPr>
          <w:rFonts w:ascii="Arial" w:hAnsi="Arial" w:cs="Arial"/>
          <w:sz w:val="22"/>
          <w:szCs w:val="22"/>
        </w:rPr>
        <w:sym w:font="WP TypographicSymbols" w:char="0040"/>
      </w:r>
      <w:r w:rsidRPr="003678FE">
        <w:rPr>
          <w:rFonts w:ascii="Arial" w:hAnsi="Arial" w:cs="Arial"/>
          <w:sz w:val="22"/>
          <w:szCs w:val="22"/>
        </w:rPr>
        <w:t xml:space="preserve">  Scan the two manual chapters to obtain a general knowledge of the types of documents that will be encountered during an inspection and the NRC policy regarding how these documents should be handled.</w:t>
      </w:r>
    </w:p>
    <w:p w:rsidR="00825C3C" w:rsidRPr="003678FE" w:rsidRDefault="00825C3C" w:rsidP="00F048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IMC 0300, </w:t>
      </w:r>
      <w:r w:rsidRPr="003678FE">
        <w:rPr>
          <w:rFonts w:ascii="Arial" w:hAnsi="Arial" w:cs="Arial"/>
          <w:sz w:val="22"/>
          <w:szCs w:val="22"/>
        </w:rPr>
        <w:sym w:font="WP TypographicSymbols" w:char="0041"/>
      </w:r>
      <w:r w:rsidRPr="003678FE">
        <w:rPr>
          <w:rFonts w:ascii="Arial" w:hAnsi="Arial" w:cs="Arial"/>
          <w:sz w:val="22"/>
          <w:szCs w:val="22"/>
        </w:rPr>
        <w:t>Announced and Unannounced Inspections,</w:t>
      </w:r>
      <w:r w:rsidRPr="003678FE">
        <w:rPr>
          <w:rFonts w:ascii="Arial" w:hAnsi="Arial" w:cs="Arial"/>
          <w:sz w:val="22"/>
          <w:szCs w:val="22"/>
        </w:rPr>
        <w:sym w:font="WP TypographicSymbols" w:char="0040"/>
      </w:r>
      <w:r w:rsidRPr="003678FE">
        <w:rPr>
          <w:rFonts w:ascii="Arial" w:hAnsi="Arial" w:cs="Arial"/>
          <w:sz w:val="22"/>
          <w:szCs w:val="22"/>
        </w:rPr>
        <w:t xml:space="preserve"> and IMC 0301, </w:t>
      </w:r>
      <w:r w:rsidRPr="003678FE">
        <w:rPr>
          <w:rFonts w:ascii="Arial" w:hAnsi="Arial" w:cs="Arial"/>
          <w:sz w:val="22"/>
          <w:szCs w:val="22"/>
        </w:rPr>
        <w:sym w:font="WP TypographicSymbols" w:char="0041"/>
      </w:r>
      <w:r w:rsidRPr="003678FE">
        <w:rPr>
          <w:rFonts w:ascii="Arial" w:hAnsi="Arial" w:cs="Arial"/>
          <w:sz w:val="22"/>
          <w:szCs w:val="22"/>
        </w:rPr>
        <w:t>Coordination of NRC Visits to Commercial Reactor Sites.</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  Scan the applicable manual chapter(s) to determine the difference between announced and unannounced inspections and when each is used. </w:t>
      </w:r>
    </w:p>
    <w:p w:rsidR="00825C3C" w:rsidRPr="003678FE" w:rsidRDefault="00825C3C" w:rsidP="00F048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IMC 0305, </w:t>
      </w:r>
      <w:r w:rsidRPr="003678FE">
        <w:rPr>
          <w:rFonts w:ascii="Arial" w:hAnsi="Arial" w:cs="Arial"/>
          <w:sz w:val="22"/>
          <w:szCs w:val="22"/>
        </w:rPr>
        <w:sym w:font="WP TypographicSymbols" w:char="0041"/>
      </w:r>
      <w:r w:rsidRPr="003678FE">
        <w:rPr>
          <w:rFonts w:ascii="Arial" w:hAnsi="Arial" w:cs="Arial"/>
          <w:sz w:val="22"/>
          <w:szCs w:val="22"/>
        </w:rPr>
        <w:t>Operating Reactor Assessment Program.</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  Scan the manual chapter to obtain a broad understanding of how the NRC assesses licensee performance and the actions the NRC takes for varying levels of licensee performance.</w:t>
      </w:r>
    </w:p>
    <w:p w:rsidR="00825C3C" w:rsidRPr="003678FE" w:rsidRDefault="00825C3C" w:rsidP="00F048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DD34F9" w:rsidRPr="003678FE" w:rsidRDefault="00DD34F9" w:rsidP="00F048A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Open your Web browser.  Locate the ROP Web page on the NRC internal Web site.  The reactor oversight process is a program that is supported by NRR. </w:t>
      </w:r>
    </w:p>
    <w:p w:rsidR="00825C3C" w:rsidRPr="003678FE" w:rsidRDefault="00825C3C" w:rsidP="00F048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17DDD" w:rsidRPr="00C45AD9" w:rsidRDefault="00825C3C" w:rsidP="00C45AD9">
      <w:pPr>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rPr>
          <w:rFonts w:ascii="Arial" w:hAnsi="Arial" w:cs="Arial"/>
          <w:sz w:val="22"/>
          <w:szCs w:val="22"/>
        </w:rPr>
      </w:pPr>
      <w:r w:rsidRPr="00C45AD9">
        <w:rPr>
          <w:rFonts w:ascii="Arial" w:hAnsi="Arial" w:cs="Arial"/>
          <w:sz w:val="22"/>
          <w:szCs w:val="22"/>
        </w:rPr>
        <w:t xml:space="preserve">Find the ROP blank feedback form (ROP Digital City </w:t>
      </w:r>
      <w:proofErr w:type="gramStart"/>
      <w:r w:rsidRPr="00C45AD9">
        <w:rPr>
          <w:rFonts w:ascii="Arial" w:hAnsi="Arial" w:cs="Arial"/>
          <w:sz w:val="22"/>
          <w:szCs w:val="22"/>
        </w:rPr>
        <w:t>&gt;  Communications</w:t>
      </w:r>
      <w:proofErr w:type="gramEnd"/>
      <w:r w:rsidRPr="00C45AD9">
        <w:rPr>
          <w:rFonts w:ascii="Arial" w:hAnsi="Arial" w:cs="Arial"/>
          <w:sz w:val="22"/>
          <w:szCs w:val="22"/>
        </w:rPr>
        <w:t xml:space="preserve"> and Training).  Internal stakeholders use this form to send comments to NRR (the program office) about the ROP process and procedures.  Talk with an experienced inspector about the process of submitting a feedback form.  If the opportunity is available, work with an experienced inspector as he/she completes a feedback form.</w:t>
      </w:r>
      <w:r w:rsidR="00A17DDD" w:rsidRPr="00C45AD9">
        <w:rPr>
          <w:rFonts w:ascii="Arial" w:hAnsi="Arial" w:cs="Arial"/>
          <w:sz w:val="22"/>
          <w:szCs w:val="22"/>
        </w:rPr>
        <w:br w:type="page"/>
      </w:r>
    </w:p>
    <w:p w:rsidR="00825C3C" w:rsidRPr="003678FE" w:rsidRDefault="00825C3C" w:rsidP="007B1562">
      <w:pPr>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lastRenderedPageBreak/>
        <w:t>Locate the Program Points of Contact section.  Review the list of staff from the Reactor Inspection and Performance Assessment Branches in NRR and their specific Reactor Oversight Program areas of responsibility.</w:t>
      </w:r>
    </w:p>
    <w:p w:rsidR="009F41D8" w:rsidRPr="003678FE" w:rsidRDefault="009F41D8" w:rsidP="00F048A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9F41D8" w:rsidP="00F048A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ISA-9.</w:t>
      </w:r>
    </w:p>
    <w:p w:rsidR="00825C3C" w:rsidRPr="003678FE" w:rsidRDefault="00825C3C" w:rsidP="00F048A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jc w:val="both"/>
        <w:rPr>
          <w:rFonts w:ascii="Arial" w:hAnsi="Arial" w:cs="Arial"/>
          <w:sz w:val="22"/>
          <w:szCs w:val="22"/>
        </w:rPr>
      </w:pPr>
    </w:p>
    <w:p w:rsidR="004F59D1" w:rsidRPr="003678FE" w:rsidRDefault="004F59D1" w:rsidP="00F048A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jc w:val="both"/>
        <w:rPr>
          <w:rFonts w:ascii="Arial" w:hAnsi="Arial" w:cs="Arial"/>
          <w:sz w:val="22"/>
          <w:szCs w:val="22"/>
        </w:rPr>
      </w:pPr>
    </w:p>
    <w:p w:rsidR="00825C3C" w:rsidRPr="003678FE" w:rsidRDefault="000D47F1" w:rsidP="00F048A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hanging="2340"/>
        <w:jc w:val="center"/>
        <w:rPr>
          <w:rFonts w:ascii="Arial" w:hAnsi="Arial" w:cs="Arial"/>
          <w:b/>
          <w:bCs/>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4F59D1" w:rsidRPr="003678FE" w:rsidRDefault="004F59D1"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1980"/>
        <w:jc w:val="both"/>
        <w:rPr>
          <w:rFonts w:ascii="Arial" w:hAnsi="Arial" w:cs="Arial"/>
          <w:sz w:val="22"/>
          <w:szCs w:val="22"/>
        </w:rPr>
      </w:pPr>
    </w:p>
    <w:p w:rsidR="00013B63" w:rsidRPr="003678FE" w:rsidRDefault="004F59D1" w:rsidP="00013B6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(ISA-10) Performance Indicator Program</w:t>
      </w:r>
      <w:r w:rsidR="0034082B" w:rsidRPr="003678FE">
        <w:rPr>
          <w:rFonts w:ascii="Arial" w:hAnsi="Arial" w:cs="Arial"/>
          <w:sz w:val="22"/>
          <w:szCs w:val="22"/>
        </w:rPr>
        <w:fldChar w:fldCharType="begin"/>
      </w:r>
      <w:proofErr w:type="spellStart"/>
      <w:proofErr w:type="gramStart"/>
      <w:r w:rsidR="00013B63" w:rsidRPr="003678FE">
        <w:rPr>
          <w:rFonts w:ascii="Arial" w:hAnsi="Arial" w:cs="Arial"/>
          <w:sz w:val="22"/>
          <w:szCs w:val="22"/>
        </w:rPr>
        <w:instrText>tc</w:instrText>
      </w:r>
      <w:proofErr w:type="spellEnd"/>
      <w:proofErr w:type="gramEnd"/>
      <w:r w:rsidR="00013B63" w:rsidRPr="003678FE">
        <w:rPr>
          <w:rFonts w:ascii="Arial" w:hAnsi="Arial" w:cs="Arial"/>
          <w:sz w:val="22"/>
          <w:szCs w:val="22"/>
        </w:rPr>
        <w:instrText xml:space="preserve"> \l2 "</w:instrText>
      </w:r>
      <w:bookmarkStart w:id="163" w:name="_Toc311547155"/>
      <w:r w:rsidR="00013B63" w:rsidRPr="003678FE">
        <w:rPr>
          <w:rFonts w:ascii="Arial" w:hAnsi="Arial" w:cs="Arial"/>
          <w:sz w:val="22"/>
          <w:szCs w:val="22"/>
        </w:rPr>
        <w:instrText>(ISA-10) Performance Indicator Program</w:instrText>
      </w:r>
      <w:bookmarkEnd w:id="163"/>
      <w:r w:rsidR="00013B63" w:rsidRPr="003678FE">
        <w:rPr>
          <w:rFonts w:ascii="Arial" w:hAnsi="Arial" w:cs="Arial"/>
          <w:sz w:val="22"/>
          <w:szCs w:val="22"/>
        </w:rPr>
        <w:instrText xml:space="preserve"> </w:instrText>
      </w:r>
      <w:r w:rsidR="0034082B" w:rsidRPr="003678FE">
        <w:rPr>
          <w:rFonts w:ascii="Arial" w:hAnsi="Arial" w:cs="Arial"/>
          <w:sz w:val="22"/>
          <w:szCs w:val="22"/>
        </w:rPr>
        <w:fldChar w:fldCharType="end"/>
      </w:r>
    </w:p>
    <w:p w:rsidR="004F59D1" w:rsidRPr="003678FE" w:rsidRDefault="004F59D1" w:rsidP="004F59D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F59D1" w:rsidP="004F59D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introduce you to performance indicators.</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F59D1" w:rsidRPr="003678FE" w:rsidRDefault="00825C3C" w:rsidP="004F59D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825C3C" w:rsidRPr="003678FE" w:rsidRDefault="004F59D1" w:rsidP="004F59D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25C3C" w:rsidP="000315A7">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LEVEL OF</w:t>
      </w:r>
    </w:p>
    <w:p w:rsidR="00825C3C" w:rsidRPr="003678FE" w:rsidRDefault="00825C3C" w:rsidP="004F59D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w:t>
      </w:r>
      <w:r w:rsidRPr="003678FE">
        <w:rPr>
          <w:rFonts w:ascii="Arial" w:hAnsi="Arial" w:cs="Arial"/>
          <w:sz w:val="22"/>
          <w:szCs w:val="22"/>
        </w:rPr>
        <w:tab/>
      </w:r>
      <w:r w:rsidRPr="003678FE">
        <w:rPr>
          <w:rFonts w:ascii="Arial" w:hAnsi="Arial" w:cs="Arial"/>
          <w:sz w:val="22"/>
          <w:szCs w:val="22"/>
        </w:rPr>
        <w:tab/>
      </w:r>
      <w:ins w:id="164" w:author="Author" w:date="2011-02-03T10:48:00Z">
        <w:r w:rsidR="00447C43">
          <w:rPr>
            <w:rFonts w:ascii="Arial" w:hAnsi="Arial" w:cs="Arial"/>
            <w:sz w:val="22"/>
            <w:szCs w:val="22"/>
          </w:rPr>
          <w:t>4</w:t>
        </w:r>
      </w:ins>
      <w:r w:rsidRPr="003678FE">
        <w:rPr>
          <w:rFonts w:ascii="Arial" w:hAnsi="Arial" w:cs="Arial"/>
          <w:sz w:val="22"/>
          <w:szCs w:val="22"/>
        </w:rPr>
        <w:t xml:space="preserve"> hours</w:t>
      </w:r>
    </w:p>
    <w:p w:rsidR="004F59D1"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IMC 0608, </w:t>
      </w:r>
      <w:r w:rsidR="00825C3C" w:rsidRPr="003678FE">
        <w:rPr>
          <w:rFonts w:ascii="Arial" w:hAnsi="Arial" w:cs="Arial"/>
          <w:sz w:val="22"/>
          <w:szCs w:val="22"/>
        </w:rPr>
        <w:sym w:font="WP TypographicSymbols" w:char="0041"/>
      </w:r>
      <w:r w:rsidR="00825C3C" w:rsidRPr="003678FE">
        <w:rPr>
          <w:rFonts w:ascii="Arial" w:hAnsi="Arial" w:cs="Arial"/>
          <w:sz w:val="22"/>
          <w:szCs w:val="22"/>
        </w:rPr>
        <w:t>Performance Indicator Program</w:t>
      </w:r>
      <w:r w:rsidR="00825C3C" w:rsidRPr="003678FE">
        <w:rPr>
          <w:rFonts w:ascii="Arial" w:hAnsi="Arial" w:cs="Arial"/>
          <w:sz w:val="22"/>
          <w:szCs w:val="22"/>
        </w:rPr>
        <w:sym w:font="WP TypographicSymbols" w:char="0040"/>
      </w:r>
    </w:p>
    <w:p w:rsidR="004F59D1"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0308, Attachment 1, </w:t>
      </w:r>
      <w:r w:rsidRPr="003678FE">
        <w:rPr>
          <w:rFonts w:ascii="Arial" w:hAnsi="Arial" w:cs="Arial"/>
          <w:sz w:val="22"/>
          <w:szCs w:val="22"/>
        </w:rPr>
        <w:sym w:font="WP TypographicSymbols" w:char="0041"/>
      </w:r>
      <w:r w:rsidRPr="003678FE">
        <w:rPr>
          <w:rFonts w:ascii="Arial" w:hAnsi="Arial" w:cs="Arial"/>
          <w:sz w:val="22"/>
          <w:szCs w:val="22"/>
        </w:rPr>
        <w:t>Technical Basis for Performance Indicators</w:t>
      </w:r>
      <w:r w:rsidRPr="003678FE">
        <w:rPr>
          <w:rFonts w:ascii="Arial" w:hAnsi="Arial" w:cs="Arial"/>
          <w:sz w:val="22"/>
          <w:szCs w:val="22"/>
        </w:rPr>
        <w:sym w:font="WP TypographicSymbols" w:char="0040"/>
      </w:r>
    </w:p>
    <w:p w:rsidR="004F59D1"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D23A1" w:rsidRDefault="00825C3C" w:rsidP="004D23A1">
      <w:pPr>
        <w:widowControl/>
        <w:numPr>
          <w:ilvl w:val="0"/>
          <w:numId w:val="3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96606">
        <w:rPr>
          <w:rFonts w:ascii="Arial" w:hAnsi="Arial" w:cs="Arial"/>
          <w:sz w:val="22"/>
          <w:szCs w:val="22"/>
        </w:rPr>
        <w:t xml:space="preserve">NEI 99-02, </w:t>
      </w:r>
      <w:r w:rsidRPr="00F96606">
        <w:rPr>
          <w:rFonts w:ascii="Arial" w:hAnsi="Arial" w:cs="Arial"/>
          <w:sz w:val="22"/>
          <w:szCs w:val="22"/>
        </w:rPr>
        <w:sym w:font="WP TypographicSymbols" w:char="0041"/>
      </w:r>
      <w:r w:rsidRPr="00F96606">
        <w:rPr>
          <w:rFonts w:ascii="Arial" w:hAnsi="Arial" w:cs="Arial"/>
          <w:sz w:val="22"/>
          <w:szCs w:val="22"/>
        </w:rPr>
        <w:t>Regulatory Assessment Performance Indicator Guidelines</w:t>
      </w:r>
      <w:r w:rsidRPr="00F96606">
        <w:rPr>
          <w:rFonts w:ascii="Arial" w:hAnsi="Arial" w:cs="Arial"/>
          <w:sz w:val="22"/>
          <w:szCs w:val="22"/>
        </w:rPr>
        <w:sym w:font="WP TypographicSymbols" w:char="0040"/>
      </w:r>
      <w:r w:rsidRPr="00F96606">
        <w:rPr>
          <w:rFonts w:ascii="Arial" w:hAnsi="Arial" w:cs="Arial"/>
          <w:sz w:val="22"/>
          <w:szCs w:val="22"/>
        </w:rPr>
        <w:t xml:space="preserve"> (available at ROP Digital City)</w:t>
      </w:r>
    </w:p>
    <w:p w:rsidR="004D23A1" w:rsidRDefault="004D23A1" w:rsidP="004D23A1">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D23A1" w:rsidRDefault="004D23A1" w:rsidP="004D23A1">
      <w:pPr>
        <w:widowControl/>
        <w:numPr>
          <w:ilvl w:val="0"/>
          <w:numId w:val="3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165" w:author="Author" w:date="2011-06-20T14:18:00Z">
        <w:r w:rsidRPr="00F96606">
          <w:rPr>
            <w:rFonts w:ascii="Arial" w:hAnsi="Arial" w:cs="Arial"/>
            <w:sz w:val="22"/>
            <w:szCs w:val="22"/>
          </w:rPr>
          <w:t>IP 71150</w:t>
        </w:r>
      </w:ins>
      <w:ins w:id="166" w:author="Author" w:date="2011-02-03T14:22:00Z">
        <w:r w:rsidRPr="00F96606">
          <w:rPr>
            <w:rFonts w:ascii="Arial" w:hAnsi="Arial" w:cs="Arial"/>
            <w:sz w:val="22"/>
            <w:szCs w:val="22"/>
          </w:rPr>
          <w:t>, “Discrepant or Unreported Performance Indicator Data”</w:t>
        </w:r>
      </w:ins>
    </w:p>
    <w:p w:rsidR="004D23A1" w:rsidRDefault="004D23A1" w:rsidP="004D23A1">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4D23A1" w:rsidRDefault="004D23A1" w:rsidP="004D23A1">
      <w:pPr>
        <w:numPr>
          <w:ilvl w:val="0"/>
          <w:numId w:val="34"/>
        </w:numPr>
        <w:rPr>
          <w:rFonts w:ascii="Arial" w:hAnsi="Arial" w:cs="Arial"/>
          <w:sz w:val="22"/>
          <w:szCs w:val="22"/>
        </w:rPr>
      </w:pPr>
      <w:ins w:id="167" w:author="Author" w:date="2011-06-20T14:18:00Z">
        <w:r w:rsidRPr="00F96606">
          <w:rPr>
            <w:rFonts w:ascii="Arial" w:hAnsi="Arial" w:cs="Arial"/>
            <w:sz w:val="22"/>
            <w:szCs w:val="22"/>
          </w:rPr>
          <w:t>IP 71151</w:t>
        </w:r>
      </w:ins>
      <w:ins w:id="168" w:author="Author" w:date="2011-02-03T14:23:00Z">
        <w:r w:rsidRPr="00F96606">
          <w:rPr>
            <w:rFonts w:ascii="Arial" w:hAnsi="Arial" w:cs="Arial"/>
            <w:sz w:val="22"/>
            <w:szCs w:val="22"/>
          </w:rPr>
          <w:t>, “Performance Indicator Verification”</w:t>
        </w:r>
      </w:ins>
    </w:p>
    <w:p w:rsidR="00F96606" w:rsidRPr="00F96606" w:rsidRDefault="00F96606" w:rsidP="00F96606">
      <w:pPr>
        <w:rPr>
          <w:rFonts w:ascii="Arial" w:hAnsi="Arial" w:cs="Arial"/>
          <w:sz w:val="22"/>
          <w:szCs w:val="22"/>
        </w:rPr>
      </w:pPr>
    </w:p>
    <w:p w:rsidR="00F96606" w:rsidRPr="00F96606" w:rsidRDefault="00F96606" w:rsidP="007B1562">
      <w:pPr>
        <w:widowControl/>
        <w:numPr>
          <w:ilvl w:val="0"/>
          <w:numId w:val="34"/>
        </w:numPr>
        <w:jc w:val="both"/>
        <w:rPr>
          <w:ins w:id="169" w:author="Author" w:date="2011-02-03T14:29:00Z"/>
          <w:rFonts w:ascii="Arial" w:hAnsi="Arial" w:cs="Arial"/>
          <w:sz w:val="22"/>
          <w:szCs w:val="22"/>
        </w:rPr>
      </w:pPr>
      <w:ins w:id="170" w:author="Author" w:date="2011-02-03T14:29:00Z">
        <w:r w:rsidRPr="00F96606">
          <w:rPr>
            <w:rFonts w:ascii="Arial" w:hAnsi="Arial" w:cs="Arial"/>
            <w:sz w:val="22"/>
            <w:szCs w:val="22"/>
          </w:rPr>
          <w:t>NRC performance indicat</w:t>
        </w:r>
      </w:ins>
      <w:ins w:id="171" w:author="Author" w:date="2011-06-21T15:06:00Z">
        <w:r w:rsidR="00314EBD">
          <w:rPr>
            <w:rFonts w:ascii="Arial" w:hAnsi="Arial" w:cs="Arial"/>
            <w:sz w:val="22"/>
            <w:szCs w:val="22"/>
          </w:rPr>
          <w:t>ors</w:t>
        </w:r>
        <w:r w:rsidR="00314EBD">
          <w:rPr>
            <w:rFonts w:ascii="Arial" w:hAnsi="Arial" w:cs="Arial"/>
            <w:i/>
            <w:sz w:val="22"/>
            <w:szCs w:val="22"/>
          </w:rPr>
          <w:t xml:space="preserve"> </w:t>
        </w:r>
      </w:ins>
      <w:ins w:id="172" w:author="Author" w:date="2011-02-03T14:29:00Z">
        <w:r w:rsidRPr="00F96606">
          <w:rPr>
            <w:rFonts w:ascii="Arial" w:hAnsi="Arial" w:cs="Arial"/>
            <w:sz w:val="22"/>
            <w:szCs w:val="22"/>
          </w:rPr>
          <w:t>web page</w:t>
        </w:r>
        <w:r>
          <w:rPr>
            <w:rFonts w:ascii="Arial" w:hAnsi="Arial" w:cs="Arial"/>
            <w:sz w:val="22"/>
            <w:szCs w:val="22"/>
          </w:rPr>
          <w:t xml:space="preserve"> </w:t>
        </w:r>
        <w:r w:rsidRPr="00F96606">
          <w:rPr>
            <w:rFonts w:ascii="Arial" w:hAnsi="Arial" w:cs="Arial"/>
            <w:sz w:val="22"/>
            <w:szCs w:val="22"/>
          </w:rPr>
          <w:t>(available at ROP Digital City)</w:t>
        </w:r>
      </w:ins>
    </w:p>
    <w:p w:rsidR="00447C43" w:rsidRPr="003678FE" w:rsidRDefault="00447C43" w:rsidP="00447C43">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F59D1" w:rsidRPr="003678FE" w:rsidRDefault="00825C3C"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4F59D1"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performance indicator (PI) program by successfully addressing the following:</w:t>
      </w:r>
    </w:p>
    <w:p w:rsidR="004F59D1"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purpose of the NRC</w:t>
      </w:r>
      <w:r w:rsidRPr="003678FE">
        <w:rPr>
          <w:rFonts w:ascii="Arial" w:hAnsi="Arial" w:cs="Arial"/>
          <w:sz w:val="22"/>
          <w:szCs w:val="22"/>
        </w:rPr>
        <w:sym w:font="WP TypographicSymbols" w:char="003D"/>
      </w:r>
      <w:r w:rsidRPr="003678FE">
        <w:rPr>
          <w:rFonts w:ascii="Arial" w:hAnsi="Arial" w:cs="Arial"/>
          <w:sz w:val="22"/>
          <w:szCs w:val="22"/>
        </w:rPr>
        <w:t>s PI program.</w:t>
      </w:r>
    </w:p>
    <w:p w:rsidR="004F59D1"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Describe the seven safety cornerstones and cite one or more examples of </w:t>
      </w:r>
      <w:r w:rsidR="00B76260" w:rsidRPr="003678FE">
        <w:rPr>
          <w:rFonts w:ascii="Arial" w:hAnsi="Arial" w:cs="Arial"/>
          <w:sz w:val="22"/>
          <w:szCs w:val="22"/>
        </w:rPr>
        <w:t>PIs in</w:t>
      </w:r>
      <w:r w:rsidRPr="003678FE">
        <w:rPr>
          <w:rFonts w:ascii="Arial" w:hAnsi="Arial" w:cs="Arial"/>
          <w:sz w:val="22"/>
          <w:szCs w:val="22"/>
        </w:rPr>
        <w:t xml:space="preserve"> each area.</w:t>
      </w:r>
    </w:p>
    <w:p w:rsidR="004F59D1"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voluntary nature of the program and the challenges this presents.</w:t>
      </w:r>
    </w:p>
    <w:p w:rsidR="004F59D1"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47C43" w:rsidRPr="005368BB" w:rsidRDefault="00825C3C" w:rsidP="007B1562">
      <w:pPr>
        <w:widowControl/>
        <w:numPr>
          <w:ilvl w:val="0"/>
          <w:numId w:val="3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5368BB">
        <w:rPr>
          <w:rFonts w:ascii="Arial" w:hAnsi="Arial" w:cs="Arial"/>
          <w:sz w:val="22"/>
          <w:szCs w:val="22"/>
        </w:rPr>
        <w:t>Describe how NEI 99-02 and frequently asked questions (FAQs) are used and how PI questions are resolved.</w:t>
      </w:r>
    </w:p>
    <w:p w:rsidR="00447C43" w:rsidRPr="005368BB" w:rsidRDefault="00447C43" w:rsidP="00447C43">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ins w:id="173" w:author="Author" w:date="2011-02-03T10:56:00Z"/>
          <w:rFonts w:ascii="Arial" w:hAnsi="Arial" w:cs="Arial"/>
          <w:sz w:val="22"/>
          <w:szCs w:val="22"/>
        </w:rPr>
      </w:pPr>
    </w:p>
    <w:p w:rsidR="00447C43" w:rsidRPr="005368BB" w:rsidRDefault="00447C43" w:rsidP="007B1562">
      <w:pPr>
        <w:numPr>
          <w:ilvl w:val="0"/>
          <w:numId w:val="35"/>
        </w:numPr>
        <w:rPr>
          <w:rFonts w:ascii="Arial" w:hAnsi="Arial" w:cs="Arial"/>
          <w:sz w:val="22"/>
          <w:szCs w:val="22"/>
        </w:rPr>
      </w:pPr>
      <w:ins w:id="174" w:author="Author" w:date="2011-02-03T10:56:00Z">
        <w:r w:rsidRPr="005368BB">
          <w:rPr>
            <w:rFonts w:ascii="Arial" w:hAnsi="Arial" w:cs="Arial"/>
            <w:sz w:val="22"/>
            <w:szCs w:val="22"/>
          </w:rPr>
          <w:t>Describe the content of the performance indicator</w:t>
        </w:r>
      </w:ins>
      <w:ins w:id="175" w:author="Author" w:date="2011-06-21T15:07:00Z">
        <w:r w:rsidR="00314EBD">
          <w:rPr>
            <w:rFonts w:ascii="Arial" w:hAnsi="Arial" w:cs="Arial"/>
            <w:sz w:val="22"/>
            <w:szCs w:val="22"/>
          </w:rPr>
          <w:t>s</w:t>
        </w:r>
      </w:ins>
      <w:ins w:id="176" w:author="Author" w:date="2011-02-03T10:56:00Z">
        <w:r w:rsidRPr="005368BB">
          <w:rPr>
            <w:rFonts w:ascii="Arial" w:hAnsi="Arial" w:cs="Arial"/>
            <w:sz w:val="22"/>
            <w:szCs w:val="22"/>
          </w:rPr>
          <w:t xml:space="preserve"> web page and explain the regulatory impact/implications of non-green indicators.</w:t>
        </w:r>
      </w:ins>
    </w:p>
    <w:p w:rsidR="00447C43" w:rsidRPr="005368BB" w:rsidRDefault="00447C43" w:rsidP="00447C43">
      <w:pPr>
        <w:rPr>
          <w:ins w:id="177" w:author="Author" w:date="2011-02-03T10:56:00Z"/>
          <w:rFonts w:ascii="Arial" w:hAnsi="Arial" w:cs="Arial"/>
          <w:sz w:val="22"/>
          <w:szCs w:val="22"/>
        </w:rPr>
      </w:pPr>
    </w:p>
    <w:p w:rsidR="00447C43" w:rsidRPr="005368BB" w:rsidRDefault="00447C43" w:rsidP="007B1562">
      <w:pPr>
        <w:numPr>
          <w:ilvl w:val="0"/>
          <w:numId w:val="35"/>
        </w:numPr>
        <w:rPr>
          <w:rFonts w:ascii="Arial" w:hAnsi="Arial" w:cs="Arial"/>
          <w:sz w:val="22"/>
          <w:szCs w:val="22"/>
        </w:rPr>
      </w:pPr>
      <w:ins w:id="178" w:author="Author" w:date="2011-02-03T10:56:00Z">
        <w:r w:rsidRPr="005368BB">
          <w:rPr>
            <w:rFonts w:ascii="Arial" w:hAnsi="Arial" w:cs="Arial"/>
            <w:sz w:val="22"/>
            <w:szCs w:val="22"/>
          </w:rPr>
          <w:t xml:space="preserve">Describe the purpose and content of IPs 71151 and 71150. </w:t>
        </w:r>
      </w:ins>
    </w:p>
    <w:p w:rsidR="00447C43" w:rsidRPr="005368BB" w:rsidRDefault="00447C43" w:rsidP="00447C43">
      <w:pPr>
        <w:rPr>
          <w:ins w:id="179" w:author="Author" w:date="2011-02-03T10:56:00Z"/>
          <w:rFonts w:ascii="Arial" w:hAnsi="Arial" w:cs="Arial"/>
          <w:sz w:val="22"/>
          <w:szCs w:val="22"/>
        </w:rPr>
      </w:pPr>
    </w:p>
    <w:p w:rsidR="00447C43" w:rsidRPr="005368BB" w:rsidRDefault="00447C43" w:rsidP="007B1562">
      <w:pPr>
        <w:numPr>
          <w:ilvl w:val="0"/>
          <w:numId w:val="35"/>
        </w:numPr>
        <w:rPr>
          <w:ins w:id="180" w:author="Author" w:date="2011-02-03T10:56:00Z"/>
          <w:rFonts w:ascii="Arial" w:hAnsi="Arial" w:cs="Arial"/>
          <w:sz w:val="22"/>
          <w:szCs w:val="22"/>
        </w:rPr>
      </w:pPr>
      <w:ins w:id="181" w:author="Author" w:date="2011-02-03T10:56:00Z">
        <w:r w:rsidRPr="005368BB">
          <w:rPr>
            <w:rFonts w:ascii="Arial" w:hAnsi="Arial" w:cs="Arial"/>
            <w:sz w:val="22"/>
            <w:szCs w:val="22"/>
          </w:rPr>
          <w:t>Describe the sequence of events following an inspectors’ identification of a reporting error while conducting a</w:t>
        </w:r>
      </w:ins>
      <w:ins w:id="182" w:author="Author" w:date="2011-02-03T14:36:00Z">
        <w:r w:rsidR="00163E41">
          <w:rPr>
            <w:rFonts w:ascii="Arial" w:hAnsi="Arial" w:cs="Arial"/>
            <w:sz w:val="22"/>
            <w:szCs w:val="22"/>
          </w:rPr>
          <w:t>n IP</w:t>
        </w:r>
      </w:ins>
      <w:ins w:id="183" w:author="Author" w:date="2011-02-03T10:56:00Z">
        <w:r w:rsidRPr="005368BB">
          <w:rPr>
            <w:rFonts w:ascii="Arial" w:hAnsi="Arial" w:cs="Arial"/>
            <w:sz w:val="22"/>
            <w:szCs w:val="22"/>
          </w:rPr>
          <w:t xml:space="preserve"> 71151 inspection (including the interface with the NRC enforcement program).</w:t>
        </w:r>
      </w:ins>
    </w:p>
    <w:p w:rsidR="00F96606" w:rsidRPr="005368BB" w:rsidRDefault="00F96606"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5368BB"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5368BB">
        <w:rPr>
          <w:rFonts w:ascii="Arial" w:hAnsi="Arial" w:cs="Arial"/>
          <w:b/>
          <w:sz w:val="22"/>
          <w:szCs w:val="22"/>
        </w:rPr>
        <w:lastRenderedPageBreak/>
        <w:t>TASKS:</w:t>
      </w:r>
      <w:r w:rsidRPr="005368BB">
        <w:rPr>
          <w:rFonts w:ascii="Arial" w:hAnsi="Arial" w:cs="Arial"/>
          <w:b/>
          <w:sz w:val="22"/>
          <w:szCs w:val="22"/>
        </w:rPr>
        <w:tab/>
      </w:r>
      <w:r w:rsidRPr="005368BB">
        <w:rPr>
          <w:rFonts w:ascii="Arial" w:hAnsi="Arial" w:cs="Arial"/>
          <w:sz w:val="22"/>
          <w:szCs w:val="22"/>
        </w:rPr>
        <w:tab/>
        <w:t>1.</w:t>
      </w:r>
      <w:r w:rsidRPr="005368BB">
        <w:rPr>
          <w:rFonts w:ascii="Arial" w:hAnsi="Arial" w:cs="Arial"/>
          <w:sz w:val="22"/>
          <w:szCs w:val="22"/>
        </w:rPr>
        <w:tab/>
      </w:r>
      <w:r w:rsidR="00825C3C" w:rsidRPr="005368BB">
        <w:rPr>
          <w:rFonts w:ascii="Arial" w:hAnsi="Arial" w:cs="Arial"/>
          <w:sz w:val="22"/>
          <w:szCs w:val="22"/>
        </w:rPr>
        <w:t xml:space="preserve">Read IMC 0608, </w:t>
      </w:r>
      <w:r w:rsidR="00825C3C" w:rsidRPr="005368BB">
        <w:rPr>
          <w:rFonts w:ascii="Arial" w:hAnsi="Arial" w:cs="Arial"/>
          <w:sz w:val="22"/>
          <w:szCs w:val="22"/>
        </w:rPr>
        <w:sym w:font="WP TypographicSymbols" w:char="0041"/>
      </w:r>
      <w:r w:rsidR="00825C3C" w:rsidRPr="005368BB">
        <w:rPr>
          <w:rFonts w:ascii="Arial" w:hAnsi="Arial" w:cs="Arial"/>
          <w:sz w:val="22"/>
          <w:szCs w:val="22"/>
        </w:rPr>
        <w:t>Performance Indicator Program.</w:t>
      </w:r>
      <w:proofErr w:type="gramEnd"/>
      <w:r w:rsidR="00825C3C" w:rsidRPr="005368BB">
        <w:rPr>
          <w:rFonts w:ascii="Arial" w:hAnsi="Arial" w:cs="Arial"/>
          <w:sz w:val="22"/>
          <w:szCs w:val="22"/>
        </w:rPr>
        <w:sym w:font="WP TypographicSymbols" w:char="0040"/>
      </w:r>
    </w:p>
    <w:p w:rsidR="004F59D1" w:rsidRPr="005368BB"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47C43" w:rsidRPr="005368BB" w:rsidRDefault="00825C3C" w:rsidP="007B1562">
      <w:pPr>
        <w:widowControl/>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5368BB">
        <w:rPr>
          <w:rFonts w:ascii="Arial" w:hAnsi="Arial" w:cs="Arial"/>
          <w:sz w:val="22"/>
          <w:szCs w:val="22"/>
        </w:rPr>
        <w:t xml:space="preserve">Read IMC 0308, Attachment 1, </w:t>
      </w:r>
      <w:r w:rsidRPr="005368BB">
        <w:rPr>
          <w:rFonts w:ascii="Arial" w:hAnsi="Arial" w:cs="Arial"/>
          <w:sz w:val="22"/>
          <w:szCs w:val="22"/>
        </w:rPr>
        <w:sym w:font="WP TypographicSymbols" w:char="0041"/>
      </w:r>
      <w:r w:rsidRPr="005368BB">
        <w:rPr>
          <w:rFonts w:ascii="Arial" w:hAnsi="Arial" w:cs="Arial"/>
          <w:sz w:val="22"/>
          <w:szCs w:val="22"/>
        </w:rPr>
        <w:t>Technical Basis for Performance Indicators.</w:t>
      </w:r>
      <w:r w:rsidRPr="005368BB">
        <w:rPr>
          <w:rFonts w:ascii="Arial" w:hAnsi="Arial" w:cs="Arial"/>
          <w:sz w:val="22"/>
          <w:szCs w:val="22"/>
        </w:rPr>
        <w:sym w:font="WP TypographicSymbols" w:char="0040"/>
      </w:r>
    </w:p>
    <w:p w:rsidR="00447C43" w:rsidRPr="005368BB" w:rsidRDefault="00447C43" w:rsidP="00447C43">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ins w:id="184" w:author="Author" w:date="2011-02-03T10:51:00Z"/>
          <w:rFonts w:ascii="Arial" w:hAnsi="Arial" w:cs="Arial"/>
          <w:sz w:val="22"/>
          <w:szCs w:val="22"/>
        </w:rPr>
      </w:pPr>
    </w:p>
    <w:p w:rsidR="00447C43" w:rsidRPr="005368BB" w:rsidRDefault="00447C43" w:rsidP="007B1562">
      <w:pPr>
        <w:numPr>
          <w:ilvl w:val="0"/>
          <w:numId w:val="36"/>
        </w:numPr>
        <w:rPr>
          <w:rFonts w:ascii="Arial" w:hAnsi="Arial" w:cs="Arial"/>
          <w:sz w:val="22"/>
          <w:szCs w:val="22"/>
        </w:rPr>
      </w:pPr>
      <w:ins w:id="185" w:author="Author" w:date="2011-02-03T10:51:00Z">
        <w:r w:rsidRPr="005368BB">
          <w:rPr>
            <w:rFonts w:ascii="Arial" w:hAnsi="Arial" w:cs="Arial"/>
            <w:sz w:val="22"/>
            <w:szCs w:val="22"/>
          </w:rPr>
          <w:t>Review the NRC performance indicator</w:t>
        </w:r>
      </w:ins>
      <w:ins w:id="186" w:author="Author" w:date="2011-06-21T15:07:00Z">
        <w:r w:rsidR="00314EBD">
          <w:rPr>
            <w:rFonts w:ascii="Arial" w:hAnsi="Arial" w:cs="Arial"/>
            <w:sz w:val="22"/>
            <w:szCs w:val="22"/>
          </w:rPr>
          <w:t>s</w:t>
        </w:r>
      </w:ins>
      <w:ins w:id="187" w:author="Author" w:date="2011-02-03T10:51:00Z">
        <w:r w:rsidRPr="005368BB">
          <w:rPr>
            <w:rFonts w:ascii="Arial" w:hAnsi="Arial" w:cs="Arial"/>
            <w:sz w:val="22"/>
            <w:szCs w:val="22"/>
          </w:rPr>
          <w:t xml:space="preserve"> web page</w:t>
        </w:r>
      </w:ins>
      <w:ins w:id="188" w:author="Author" w:date="2011-02-03T13:39:00Z">
        <w:r w:rsidR="005368BB">
          <w:rPr>
            <w:rFonts w:ascii="Arial" w:hAnsi="Arial" w:cs="Arial"/>
            <w:sz w:val="22"/>
            <w:szCs w:val="22"/>
          </w:rPr>
          <w:t>.</w:t>
        </w:r>
      </w:ins>
    </w:p>
    <w:p w:rsidR="00447C43" w:rsidRPr="005368BB" w:rsidRDefault="00447C43" w:rsidP="00447C43">
      <w:pPr>
        <w:rPr>
          <w:ins w:id="189" w:author="Author" w:date="2011-02-03T10:51:00Z"/>
          <w:rFonts w:ascii="Arial" w:hAnsi="Arial" w:cs="Arial"/>
          <w:sz w:val="22"/>
          <w:szCs w:val="22"/>
        </w:rPr>
      </w:pPr>
    </w:p>
    <w:p w:rsidR="00447C43" w:rsidRPr="005368BB" w:rsidRDefault="00447C43" w:rsidP="007B1562">
      <w:pPr>
        <w:numPr>
          <w:ilvl w:val="0"/>
          <w:numId w:val="36"/>
        </w:numPr>
        <w:rPr>
          <w:rFonts w:ascii="Arial" w:hAnsi="Arial" w:cs="Arial"/>
          <w:sz w:val="22"/>
          <w:szCs w:val="22"/>
        </w:rPr>
      </w:pPr>
      <w:ins w:id="190" w:author="Author" w:date="2011-02-03T10:51:00Z">
        <w:r w:rsidRPr="005368BB">
          <w:rPr>
            <w:rFonts w:ascii="Arial" w:hAnsi="Arial" w:cs="Arial"/>
            <w:sz w:val="22"/>
            <w:szCs w:val="22"/>
          </w:rPr>
          <w:t>Review IPs 71151 and 71150.</w:t>
        </w:r>
      </w:ins>
    </w:p>
    <w:p w:rsidR="00447C43" w:rsidRPr="005368BB" w:rsidRDefault="00447C43" w:rsidP="00447C43">
      <w:pPr>
        <w:rPr>
          <w:ins w:id="191" w:author="Author" w:date="2011-02-03T10:51:00Z"/>
          <w:rFonts w:ascii="Arial" w:hAnsi="Arial" w:cs="Arial"/>
          <w:sz w:val="22"/>
          <w:szCs w:val="22"/>
        </w:rPr>
      </w:pPr>
    </w:p>
    <w:p w:rsidR="00825C3C" w:rsidRPr="005368BB" w:rsidRDefault="00825C3C" w:rsidP="007B1562">
      <w:pPr>
        <w:widowControl/>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5368BB">
        <w:rPr>
          <w:rFonts w:ascii="Arial" w:hAnsi="Arial" w:cs="Arial"/>
          <w:sz w:val="22"/>
          <w:szCs w:val="22"/>
        </w:rPr>
        <w:t xml:space="preserve">Scan the introduction of NEI 99-02, </w:t>
      </w:r>
      <w:r w:rsidRPr="005368BB">
        <w:rPr>
          <w:rFonts w:ascii="Arial" w:hAnsi="Arial" w:cs="Arial"/>
          <w:sz w:val="22"/>
          <w:szCs w:val="22"/>
        </w:rPr>
        <w:sym w:font="WP TypographicSymbols" w:char="0041"/>
      </w:r>
      <w:r w:rsidRPr="005368BB">
        <w:rPr>
          <w:rFonts w:ascii="Arial" w:hAnsi="Arial" w:cs="Arial"/>
          <w:sz w:val="22"/>
          <w:szCs w:val="22"/>
        </w:rPr>
        <w:t>Regulatory Assessment Performance Indicator Guidelines.</w:t>
      </w:r>
      <w:r w:rsidRPr="005368BB">
        <w:rPr>
          <w:rFonts w:ascii="Arial" w:hAnsi="Arial" w:cs="Arial"/>
          <w:sz w:val="22"/>
          <w:szCs w:val="22"/>
        </w:rPr>
        <w:sym w:font="WP TypographicSymbols" w:char="0040"/>
      </w:r>
    </w:p>
    <w:p w:rsidR="004F59D1" w:rsidRPr="005368BB"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F59D1" w:rsidRPr="003678FE" w:rsidRDefault="00825C3C" w:rsidP="007B1562">
      <w:pPr>
        <w:widowControl/>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5368BB">
        <w:rPr>
          <w:rFonts w:ascii="Arial" w:hAnsi="Arial" w:cs="Arial"/>
          <w:sz w:val="22"/>
          <w:szCs w:val="22"/>
        </w:rPr>
        <w:t>Attend or listen to the FAQ portion</w:t>
      </w:r>
      <w:r w:rsidRPr="003678FE">
        <w:rPr>
          <w:rFonts w:ascii="Arial" w:hAnsi="Arial" w:cs="Arial"/>
          <w:sz w:val="22"/>
          <w:szCs w:val="22"/>
        </w:rPr>
        <w:t xml:space="preserve"> of a public monthly ROP meeting to observe the FAQ process.</w:t>
      </w:r>
    </w:p>
    <w:p w:rsidR="004F59D1"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4F59D1"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4F59D1" w:rsidP="004F59D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ISA-10.</w:t>
      </w:r>
    </w:p>
    <w:p w:rsidR="00825C3C" w:rsidRPr="003678FE" w:rsidRDefault="00A81EDC" w:rsidP="00696F4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D143C6" w:rsidRPr="003678FE" w:rsidRDefault="00D143C6" w:rsidP="00D143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D143C6" w:rsidP="00D143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(ISA-11) Augmented Inspection Team, Special Inspection Team, and Incident Inspection Team Activities</w:t>
      </w:r>
    </w:p>
    <w:p w:rsidR="00D143C6" w:rsidRPr="003678FE" w:rsidRDefault="0034082B" w:rsidP="00D143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192" w:name="_Toc311547156"/>
      <w:r w:rsidR="00825C3C" w:rsidRPr="003678FE">
        <w:rPr>
          <w:rFonts w:ascii="Arial" w:hAnsi="Arial" w:cs="Arial"/>
          <w:sz w:val="22"/>
          <w:szCs w:val="22"/>
        </w:rPr>
        <w:instrText>(ISA-11) Augmented Inspection Team, Special Inspection Team, and Incident Inspection Team Activities</w:instrText>
      </w:r>
      <w:bookmarkEnd w:id="192"/>
      <w:r w:rsidRPr="003678FE">
        <w:rPr>
          <w:rFonts w:ascii="Arial" w:hAnsi="Arial" w:cs="Arial"/>
          <w:sz w:val="22"/>
          <w:szCs w:val="22"/>
        </w:rPr>
        <w:fldChar w:fldCharType="end"/>
      </w:r>
    </w:p>
    <w:p w:rsidR="00825C3C" w:rsidRPr="003678FE" w:rsidRDefault="00D143C6" w:rsidP="00D143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the actions taken by the NRC in response to incidents that do not require activation of the NRC Incident Response Plan.  As a fully qualified inspector, you may be assigned to either an augmented inspection team (AIT), a special inspection team (SIT), or an incident inspection team (IIT) inspection activity.  This individual study activity will help you understand how the NRC implements this program, what your responsibilities will be if you are assigned to a team, what the differences are between an AIT, SIT and IIT, and how this program differs from the NRC Incident Response Program.</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INSPECTION</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6 hours</w:t>
      </w:r>
    </w:p>
    <w:p w:rsidR="00D143C6" w:rsidRPr="003678FE" w:rsidRDefault="00D143C6"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b/>
          <w:bCs/>
          <w:sz w:val="22"/>
          <w:szCs w:val="22"/>
        </w:rPr>
      </w:pPr>
    </w:p>
    <w:p w:rsidR="00825C3C" w:rsidRPr="003678FE" w:rsidRDefault="00D143C6"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3678FE">
        <w:rPr>
          <w:rFonts w:ascii="Arial" w:hAnsi="Arial" w:cs="Arial"/>
          <w:b/>
          <w:bCs/>
          <w:sz w:val="22"/>
          <w:szCs w:val="22"/>
        </w:rPr>
        <w:t>REFER</w:t>
      </w:r>
      <w:r w:rsidR="00185276" w:rsidRPr="003678FE">
        <w:rPr>
          <w:rFonts w:ascii="Arial" w:hAnsi="Arial" w:cs="Arial"/>
          <w:b/>
          <w:bCs/>
          <w:sz w:val="22"/>
          <w:szCs w:val="22"/>
        </w:rPr>
        <w:t>E</w:t>
      </w:r>
      <w:r w:rsidRPr="003678FE">
        <w:rPr>
          <w:rFonts w:ascii="Arial" w:hAnsi="Arial" w:cs="Arial"/>
          <w:b/>
          <w:bCs/>
          <w:sz w:val="22"/>
          <w:szCs w:val="22"/>
        </w:rPr>
        <w:t>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MD 8.3, </w:t>
      </w:r>
      <w:r w:rsidR="00825C3C" w:rsidRPr="003678FE">
        <w:rPr>
          <w:rFonts w:ascii="Arial" w:hAnsi="Arial" w:cs="Arial"/>
          <w:sz w:val="22"/>
          <w:szCs w:val="22"/>
        </w:rPr>
        <w:sym w:font="WP TypographicSymbols" w:char="0041"/>
      </w:r>
      <w:r w:rsidR="00825C3C" w:rsidRPr="003678FE">
        <w:rPr>
          <w:rFonts w:ascii="Arial" w:hAnsi="Arial" w:cs="Arial"/>
          <w:sz w:val="22"/>
          <w:szCs w:val="22"/>
        </w:rPr>
        <w:t>NRC Incident Investigation Program</w:t>
      </w:r>
      <w:r w:rsidR="00825C3C" w:rsidRPr="003678FE">
        <w:rPr>
          <w:rFonts w:ascii="Arial" w:hAnsi="Arial" w:cs="Arial"/>
          <w:sz w:val="22"/>
          <w:szCs w:val="22"/>
        </w:rPr>
        <w:sym w:font="WP TypographicSymbols" w:char="0040"/>
      </w:r>
    </w:p>
    <w:p w:rsidR="00D143C6" w:rsidRPr="003678FE" w:rsidRDefault="00D143C6" w:rsidP="00D143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IP 71153, </w:t>
      </w:r>
      <w:r w:rsidRPr="003678FE">
        <w:rPr>
          <w:rFonts w:ascii="Arial" w:hAnsi="Arial" w:cs="Arial"/>
          <w:sz w:val="22"/>
          <w:szCs w:val="22"/>
        </w:rPr>
        <w:sym w:font="WP TypographicSymbols" w:char="0041"/>
      </w:r>
      <w:proofErr w:type="spellStart"/>
      <w:r w:rsidRPr="003678FE">
        <w:rPr>
          <w:rFonts w:ascii="Arial" w:hAnsi="Arial" w:cs="Arial"/>
          <w:sz w:val="22"/>
          <w:szCs w:val="22"/>
        </w:rPr>
        <w:t>Followup</w:t>
      </w:r>
      <w:proofErr w:type="spellEnd"/>
      <w:r w:rsidRPr="003678FE">
        <w:rPr>
          <w:rFonts w:ascii="Arial" w:hAnsi="Arial" w:cs="Arial"/>
          <w:sz w:val="22"/>
          <w:szCs w:val="22"/>
        </w:rPr>
        <w:t xml:space="preserve"> of Events and Notices of Enforcement Discretion</w:t>
      </w:r>
      <w:r w:rsidRPr="003678FE">
        <w:rPr>
          <w:rFonts w:ascii="Arial" w:hAnsi="Arial" w:cs="Arial"/>
          <w:sz w:val="22"/>
          <w:szCs w:val="22"/>
        </w:rPr>
        <w:sym w:font="WP TypographicSymbols" w:char="0040"/>
      </w:r>
    </w:p>
    <w:p w:rsidR="00D143C6" w:rsidRPr="003678FE" w:rsidRDefault="00D143C6" w:rsidP="00D143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IP 93800, </w:t>
      </w:r>
      <w:r w:rsidRPr="003678FE">
        <w:rPr>
          <w:rFonts w:ascii="Arial" w:hAnsi="Arial" w:cs="Arial"/>
          <w:sz w:val="22"/>
          <w:szCs w:val="22"/>
        </w:rPr>
        <w:sym w:font="WP TypographicSymbols" w:char="0041"/>
      </w:r>
      <w:r w:rsidRPr="003678FE">
        <w:rPr>
          <w:rFonts w:ascii="Arial" w:hAnsi="Arial" w:cs="Arial"/>
          <w:sz w:val="22"/>
          <w:szCs w:val="22"/>
        </w:rPr>
        <w:t>Augmented Inspection Team</w:t>
      </w:r>
      <w:r w:rsidRPr="003678FE">
        <w:rPr>
          <w:rFonts w:ascii="Arial" w:hAnsi="Arial" w:cs="Arial"/>
          <w:sz w:val="22"/>
          <w:szCs w:val="22"/>
        </w:rPr>
        <w:sym w:font="WP TypographicSymbols" w:char="0040"/>
      </w:r>
    </w:p>
    <w:p w:rsidR="00D143C6" w:rsidRPr="003678FE" w:rsidRDefault="00D143C6" w:rsidP="00D143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24D71" w:rsidRPr="003678FE" w:rsidRDefault="00825C3C" w:rsidP="007B1562">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IP 93812, </w:t>
      </w:r>
      <w:r w:rsidRPr="003678FE">
        <w:rPr>
          <w:rFonts w:ascii="Arial" w:hAnsi="Arial" w:cs="Arial"/>
          <w:sz w:val="22"/>
          <w:szCs w:val="22"/>
        </w:rPr>
        <w:sym w:font="WP TypographicSymbols" w:char="0041"/>
      </w:r>
      <w:r w:rsidRPr="003678FE">
        <w:rPr>
          <w:rFonts w:ascii="Arial" w:hAnsi="Arial" w:cs="Arial"/>
          <w:sz w:val="22"/>
          <w:szCs w:val="22"/>
        </w:rPr>
        <w:t>Special Inspection</w:t>
      </w:r>
      <w:r w:rsidRPr="003678FE">
        <w:rPr>
          <w:rFonts w:ascii="Arial" w:hAnsi="Arial" w:cs="Arial"/>
          <w:sz w:val="22"/>
          <w:szCs w:val="22"/>
        </w:rPr>
        <w:sym w:font="WP TypographicSymbols" w:char="0040"/>
      </w:r>
    </w:p>
    <w:p w:rsidR="00624D71" w:rsidRPr="003678FE" w:rsidRDefault="00624D71" w:rsidP="00624D71">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3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0309, </w:t>
      </w:r>
      <w:r w:rsidRPr="003678FE">
        <w:rPr>
          <w:rFonts w:ascii="Arial" w:hAnsi="Arial" w:cs="Arial"/>
          <w:sz w:val="22"/>
          <w:szCs w:val="22"/>
        </w:rPr>
        <w:sym w:font="WP TypographicSymbols" w:char="0041"/>
      </w:r>
      <w:r w:rsidRPr="003678FE">
        <w:rPr>
          <w:rFonts w:ascii="Arial" w:hAnsi="Arial" w:cs="Arial"/>
          <w:sz w:val="22"/>
          <w:szCs w:val="22"/>
        </w:rPr>
        <w:t>Reactive Inspection Decision Basis for Reactors</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143C6" w:rsidRPr="003678FE" w:rsidRDefault="00825C3C" w:rsidP="00D143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D143C6" w:rsidP="00624D7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NRC AIT, SIT, and IIT inspection activities by successfully addressing the following:</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State the purpose of the NRC Incident Investigation Program.</w:t>
      </w:r>
    </w:p>
    <w:p w:rsidR="00825C3C" w:rsidRPr="003678FE" w:rsidRDefault="00825C3C" w:rsidP="00D143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an AIT and its purpose.</w:t>
      </w:r>
    </w:p>
    <w:p w:rsidR="00825C3C" w:rsidRPr="003678FE" w:rsidRDefault="00825C3C" w:rsidP="00D143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an SIT and its purpose.</w:t>
      </w:r>
    </w:p>
    <w:p w:rsidR="00825C3C" w:rsidRPr="003678FE" w:rsidRDefault="00825C3C" w:rsidP="00D143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Describe an IIT and its purpose.</w:t>
      </w:r>
    </w:p>
    <w:p w:rsidR="00825C3C" w:rsidRPr="003678FE" w:rsidRDefault="00825C3C" w:rsidP="00D143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how the Incident Investigation Program is different from the Incident Response Program.</w:t>
      </w:r>
    </w:p>
    <w:p w:rsidR="00D143C6" w:rsidRPr="003678FE" w:rsidRDefault="00D143C6"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624D71"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Review MD 8.3, which you can find on the NRC internal Web site.</w:t>
      </w:r>
    </w:p>
    <w:p w:rsidR="00825C3C" w:rsidRPr="003678FE" w:rsidRDefault="00825C3C"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Default="00825C3C" w:rsidP="007B1562">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Explore all aspects of the Incident Investigation Program presented on the NRC internal Web site. </w:t>
      </w:r>
    </w:p>
    <w:p w:rsidR="002541E1" w:rsidRPr="003678FE" w:rsidRDefault="002541E1" w:rsidP="002541E1">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825C3C" w:rsidRPr="003678FE" w:rsidRDefault="00825C3C" w:rsidP="007B1562">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lastRenderedPageBreak/>
        <w:t>Review your region or office</w:t>
      </w:r>
      <w:r w:rsidRPr="003678FE">
        <w:rPr>
          <w:rFonts w:ascii="Arial" w:hAnsi="Arial" w:cs="Arial"/>
          <w:sz w:val="22"/>
          <w:szCs w:val="22"/>
        </w:rPr>
        <w:sym w:font="WP TypographicSymbols" w:char="003D"/>
      </w:r>
      <w:r w:rsidRPr="003678FE">
        <w:rPr>
          <w:rFonts w:ascii="Arial" w:hAnsi="Arial" w:cs="Arial"/>
          <w:sz w:val="22"/>
          <w:szCs w:val="22"/>
        </w:rPr>
        <w:t>s guidance on AIT, SIT, and IIT activities.</w:t>
      </w:r>
    </w:p>
    <w:p w:rsidR="00825C3C" w:rsidRPr="003678FE" w:rsidRDefault="00825C3C" w:rsidP="00624D7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answers to the questions listed under the evaluation criteria.</w:t>
      </w:r>
    </w:p>
    <w:p w:rsidR="00624D71" w:rsidRPr="003678FE" w:rsidRDefault="00624D71"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624D71"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ISA-11.</w:t>
      </w:r>
    </w:p>
    <w:p w:rsidR="00825C3C" w:rsidRPr="003678FE" w:rsidRDefault="00A81EDC"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Individual Study Activity</w:t>
      </w:r>
    </w:p>
    <w:p w:rsidR="00040FAD" w:rsidRPr="003678FE" w:rsidRDefault="00040FAD" w:rsidP="0088184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825C3C" w:rsidRPr="003678FE" w:rsidRDefault="00040FAD" w:rsidP="00040F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(ISA-12) Understanding How the Commission Operates</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193" w:name="_Toc311547157"/>
      <w:r w:rsidR="00825C3C" w:rsidRPr="003678FE">
        <w:rPr>
          <w:rFonts w:ascii="Arial" w:hAnsi="Arial" w:cs="Arial"/>
          <w:sz w:val="22"/>
          <w:szCs w:val="22"/>
        </w:rPr>
        <w:instrText>(ISA-12) Understanding How the Commission Operates</w:instrText>
      </w:r>
      <w:bookmarkEnd w:id="193"/>
      <w:r w:rsidR="0034082B" w:rsidRPr="003678FE">
        <w:rPr>
          <w:rFonts w:ascii="Arial" w:hAnsi="Arial" w:cs="Arial"/>
          <w:sz w:val="22"/>
          <w:szCs w:val="22"/>
        </w:rPr>
        <w:fldChar w:fldCharType="end"/>
      </w:r>
    </w:p>
    <w:p w:rsidR="00040FAD" w:rsidRPr="003678FE" w:rsidRDefault="00040FAD" w:rsidP="00040F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040FAD" w:rsidP="00040F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The NRC Commissioners establish the approach the NRC staff will use to address a particular need of agency importance.  Examples include the Commission policy statement regarding NRC staff use of probabilistic risk analysis in the decision</w:t>
      </w:r>
      <w:r w:rsidR="00185276" w:rsidRPr="003678FE">
        <w:rPr>
          <w:rFonts w:ascii="Arial" w:hAnsi="Arial" w:cs="Arial"/>
          <w:sz w:val="22"/>
          <w:szCs w:val="22"/>
        </w:rPr>
        <w:t xml:space="preserve"> </w:t>
      </w:r>
      <w:r w:rsidR="00825C3C" w:rsidRPr="003678FE">
        <w:rPr>
          <w:rFonts w:ascii="Arial" w:hAnsi="Arial" w:cs="Arial"/>
          <w:sz w:val="22"/>
          <w:szCs w:val="22"/>
        </w:rPr>
        <w:t xml:space="preserve">making process and resident inspector staffing requirements at power reactor facilities.  Commission decisions can have a significant impact on the conduct of inspection activities and inspectors should be familiar with the direction-setting and policymaking activities of the Commission.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40FAD" w:rsidRPr="003678FE" w:rsidRDefault="00825C3C" w:rsidP="00040F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040FAD" w:rsidP="00040F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 xml:space="preserve">REFERENCES: </w:t>
      </w:r>
      <w:r w:rsidRPr="003678FE">
        <w:rPr>
          <w:rFonts w:ascii="Arial" w:hAnsi="Arial" w:cs="Arial"/>
          <w:sz w:val="22"/>
          <w:szCs w:val="22"/>
        </w:rPr>
        <w:tab/>
        <w:t>NRC external Web sites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040FAD" w:rsidRPr="003678FE" w:rsidRDefault="00825C3C" w:rsidP="00040F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040FAD"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At the completion of this activity, you should be able to do the following:</w:t>
      </w:r>
    </w:p>
    <w:p w:rsidR="00040FAD" w:rsidRPr="003678FE" w:rsidRDefault="00040FAD"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Locate Commission-related documents on the internal and external agency Web sites.</w:t>
      </w:r>
    </w:p>
    <w:p w:rsidR="00040FAD" w:rsidRPr="003678FE" w:rsidRDefault="00040FAD" w:rsidP="00EB3D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Discuss how the Commission </w:t>
      </w:r>
      <w:r w:rsidR="00476355" w:rsidRPr="003678FE">
        <w:rPr>
          <w:rFonts w:ascii="Arial" w:hAnsi="Arial" w:cs="Arial"/>
          <w:sz w:val="22"/>
          <w:szCs w:val="22"/>
        </w:rPr>
        <w:t>uses</w:t>
      </w:r>
      <w:r w:rsidRPr="003678FE">
        <w:rPr>
          <w:rFonts w:ascii="Arial" w:hAnsi="Arial" w:cs="Arial"/>
          <w:sz w:val="22"/>
          <w:szCs w:val="22"/>
        </w:rPr>
        <w:t xml:space="preserve"> staff requirements memoranda to direct the staff. </w:t>
      </w:r>
    </w:p>
    <w:p w:rsidR="00040FAD" w:rsidRPr="003678FE" w:rsidRDefault="00040FAD"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040FAD"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Read about the Commission</w:t>
      </w:r>
      <w:r w:rsidR="00825C3C" w:rsidRPr="003678FE">
        <w:rPr>
          <w:rFonts w:ascii="Arial" w:hAnsi="Arial" w:cs="Arial"/>
          <w:sz w:val="22"/>
          <w:szCs w:val="22"/>
        </w:rPr>
        <w:sym w:font="WP TypographicSymbols" w:char="003D"/>
      </w:r>
      <w:r w:rsidR="00825C3C" w:rsidRPr="003678FE">
        <w:rPr>
          <w:rFonts w:ascii="Arial" w:hAnsi="Arial" w:cs="Arial"/>
          <w:sz w:val="22"/>
          <w:szCs w:val="22"/>
        </w:rPr>
        <w:t>s direction-setting and policymaking activities under</w:t>
      </w:r>
      <w:r w:rsidR="00EC7DCC" w:rsidRPr="003678FE">
        <w:rPr>
          <w:rFonts w:ascii="Arial" w:hAnsi="Arial" w:cs="Arial"/>
          <w:sz w:val="22"/>
          <w:szCs w:val="22"/>
        </w:rPr>
        <w:t xml:space="preserve"> </w:t>
      </w:r>
      <w:r w:rsidR="002F19F5" w:rsidRPr="003678FE">
        <w:rPr>
          <w:rFonts w:ascii="Arial" w:hAnsi="Arial" w:cs="Arial"/>
          <w:sz w:val="22"/>
          <w:szCs w:val="22"/>
        </w:rPr>
        <w:t>Policymaking</w:t>
      </w:r>
      <w:r w:rsidR="00825C3C" w:rsidRPr="003678FE">
        <w:rPr>
          <w:rFonts w:ascii="Arial" w:hAnsi="Arial" w:cs="Arial"/>
          <w:sz w:val="22"/>
          <w:szCs w:val="22"/>
        </w:rPr>
        <w:t>.</w:t>
      </w:r>
    </w:p>
    <w:p w:rsidR="00825C3C" w:rsidRPr="003678FE" w:rsidRDefault="00825C3C"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Read about the different kinds of decision documents issued by the Commission.</w:t>
      </w:r>
    </w:p>
    <w:p w:rsidR="00825C3C" w:rsidRPr="003678FE" w:rsidRDefault="00825C3C" w:rsidP="00EB3D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Find and read Chairman </w:t>
      </w:r>
      <w:proofErr w:type="spellStart"/>
      <w:r w:rsidRPr="003678FE">
        <w:rPr>
          <w:rFonts w:ascii="Arial" w:hAnsi="Arial" w:cs="Arial"/>
          <w:sz w:val="22"/>
          <w:szCs w:val="22"/>
        </w:rPr>
        <w:t>Meserve</w:t>
      </w:r>
      <w:proofErr w:type="spellEnd"/>
      <w:r w:rsidRPr="003678FE">
        <w:rPr>
          <w:rFonts w:ascii="Arial" w:hAnsi="Arial" w:cs="Arial"/>
          <w:sz w:val="22"/>
          <w:szCs w:val="22"/>
        </w:rPr>
        <w:sym w:font="WP TypographicSymbols" w:char="003D"/>
      </w:r>
      <w:r w:rsidRPr="003678FE">
        <w:rPr>
          <w:rFonts w:ascii="Arial" w:hAnsi="Arial" w:cs="Arial"/>
          <w:sz w:val="22"/>
          <w:szCs w:val="22"/>
        </w:rPr>
        <w:t>s speech given on December 11, 2001, about NRC programs and processes for safety oversight.</w:t>
      </w:r>
    </w:p>
    <w:p w:rsidR="00825C3C" w:rsidRPr="003678FE" w:rsidRDefault="00825C3C" w:rsidP="00EB3D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B51AC0" w:rsidRPr="003678FE" w:rsidRDefault="00B51AC0"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808EC" w:rsidRPr="003678FE" w:rsidRDefault="00B51AC0" w:rsidP="00EB3D1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ISA-12.</w:t>
      </w:r>
    </w:p>
    <w:p w:rsidR="00825C3C" w:rsidRPr="003678FE" w:rsidRDefault="00C808EC"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E962C6" w:rsidRPr="003678FE" w:rsidRDefault="00E962C6" w:rsidP="0088184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825C3C"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(ISA-13) Organization and Content of the NRC Inspection Manual</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194" w:name="_Toc311547158"/>
      <w:r w:rsidR="00825C3C" w:rsidRPr="003678FE">
        <w:rPr>
          <w:rFonts w:ascii="Arial" w:hAnsi="Arial" w:cs="Arial"/>
          <w:sz w:val="22"/>
          <w:szCs w:val="22"/>
        </w:rPr>
        <w:instrText>(ISA-13) Organization and Content of the NRC Inspection Manual</w:instrText>
      </w:r>
      <w:bookmarkEnd w:id="194"/>
      <w:r w:rsidR="0034082B" w:rsidRPr="003678FE">
        <w:rPr>
          <w:rFonts w:ascii="Arial" w:hAnsi="Arial" w:cs="Arial"/>
          <w:sz w:val="22"/>
          <w:szCs w:val="22"/>
        </w:rPr>
        <w:fldChar w:fldCharType="end"/>
      </w:r>
    </w:p>
    <w:p w:rsidR="00E962C6"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introduce you to the content and organization of the NRC Inspection Manual and how it relates to inspection programs, particularly the Operating Reactor Inspection Program.  As an inspector, you will be following an inspection program that is defined by a manual chapter and implemented by its associated inspection procedures.  This study activity will help you identify and locate inspection procedures that are used in the operating inspection program and to recognize the limitations associated with applying the guidance contained in the procedures.  This activity will also introduce you to manual chapters establishing policy that will govern some of your actions in implementing the inspection program.</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962C6" w:rsidRPr="003678FE" w:rsidRDefault="00825C3C"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INSPECTION</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8 hours</w:t>
      </w:r>
    </w:p>
    <w:p w:rsidR="00E962C6"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NRC internal home page (Program Office</w:t>
      </w:r>
      <w:r w:rsidR="00825C3C" w:rsidRPr="003678FE">
        <w:rPr>
          <w:rFonts w:ascii="Arial" w:hAnsi="Arial" w:cs="Arial"/>
          <w:sz w:val="22"/>
          <w:szCs w:val="22"/>
        </w:rPr>
        <w:sym w:font="WP TypographicSymbols" w:char="0043"/>
      </w:r>
      <w:r w:rsidR="00825C3C" w:rsidRPr="003678FE">
        <w:rPr>
          <w:rFonts w:ascii="Arial" w:hAnsi="Arial" w:cs="Arial"/>
          <w:sz w:val="22"/>
          <w:szCs w:val="22"/>
        </w:rPr>
        <w:t>NRR)</w:t>
      </w:r>
    </w:p>
    <w:p w:rsidR="00E962C6"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0040, </w:t>
      </w:r>
      <w:r w:rsidRPr="003678FE">
        <w:rPr>
          <w:rFonts w:ascii="Arial" w:hAnsi="Arial" w:cs="Arial"/>
          <w:sz w:val="22"/>
          <w:szCs w:val="22"/>
        </w:rPr>
        <w:sym w:font="WP TypographicSymbols" w:char="0041"/>
      </w:r>
      <w:r w:rsidRPr="003678FE">
        <w:rPr>
          <w:rFonts w:ascii="Arial" w:hAnsi="Arial" w:cs="Arial"/>
          <w:sz w:val="22"/>
          <w:szCs w:val="22"/>
        </w:rPr>
        <w:t>Preparing, Revising and Issuing Documents for the NRC Inspection Manual</w:t>
      </w:r>
      <w:r w:rsidRPr="003678FE">
        <w:rPr>
          <w:rFonts w:ascii="Arial" w:hAnsi="Arial" w:cs="Arial"/>
          <w:sz w:val="22"/>
          <w:szCs w:val="22"/>
        </w:rPr>
        <w:sym w:font="WP TypographicSymbols" w:char="0040"/>
      </w:r>
    </w:p>
    <w:p w:rsidR="00E962C6"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sz w:val="22"/>
          <w:szCs w:val="22"/>
        </w:rPr>
        <w:t xml:space="preserve">IMC 9900, </w:t>
      </w:r>
      <w:r w:rsidRPr="003678FE">
        <w:rPr>
          <w:rFonts w:ascii="Arial" w:hAnsi="Arial" w:cs="Arial"/>
          <w:sz w:val="22"/>
          <w:szCs w:val="22"/>
        </w:rPr>
        <w:sym w:font="WP TypographicSymbols" w:char="0041"/>
      </w:r>
      <w:r w:rsidRPr="003678FE">
        <w:rPr>
          <w:rFonts w:ascii="Arial" w:hAnsi="Arial" w:cs="Arial"/>
          <w:sz w:val="22"/>
          <w:szCs w:val="22"/>
        </w:rPr>
        <w:t>Technical Guidance</w:t>
      </w:r>
      <w:r w:rsidRPr="003678FE">
        <w:rPr>
          <w:rFonts w:ascii="Arial" w:hAnsi="Arial" w:cs="Arial"/>
          <w:sz w:val="22"/>
          <w:szCs w:val="22"/>
        </w:rPr>
        <w:sym w:font="WP TypographicSymbols" w:char="0040"/>
      </w:r>
      <w:r w:rsidRPr="003678FE">
        <w:rPr>
          <w:rFonts w:ascii="Arial" w:hAnsi="Arial" w:cs="Arial"/>
          <w:sz w:val="22"/>
          <w:szCs w:val="22"/>
        </w:rPr>
        <w:t xml:space="preserve">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E962C6" w:rsidRPr="003678FE" w:rsidRDefault="00825C3C"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After completing this activity you will demonstrate your understanding of the content and organization of the NRC Inspection Manual, as well as the limitations associated with applying the guidance contained in the manual by successfully doing the following: </w:t>
      </w:r>
    </w:p>
    <w:p w:rsidR="00E962C6"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the major parts of the NRC Inspection Manual.</w:t>
      </w:r>
    </w:p>
    <w:p w:rsidR="00E962C6"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purpose of each of the following types of documents located in the NRC Inspection Manual:</w:t>
      </w:r>
    </w:p>
    <w:p w:rsidR="00825C3C" w:rsidRPr="003678FE" w:rsidRDefault="00825C3C" w:rsidP="007B1562">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manual chapters</w:t>
      </w:r>
    </w:p>
    <w:p w:rsidR="00825C3C" w:rsidRPr="003678FE" w:rsidRDefault="00825C3C" w:rsidP="007B1562">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inspection procedures</w:t>
      </w:r>
    </w:p>
    <w:p w:rsidR="00825C3C" w:rsidRPr="003678FE" w:rsidRDefault="00825C3C" w:rsidP="007B1562">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temporary instructions</w:t>
      </w:r>
    </w:p>
    <w:p w:rsidR="00825C3C" w:rsidRPr="003678FE" w:rsidRDefault="00825C3C" w:rsidP="007B1562">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IMC 9900 technical guidance</w:t>
      </w:r>
    </w:p>
    <w:p w:rsidR="00825C3C" w:rsidRPr="003678FE" w:rsidRDefault="00825C3C" w:rsidP="007B1562">
      <w:pPr>
        <w:widowControl/>
        <w:numPr>
          <w:ilvl w:val="2"/>
          <w:numId w:val="43"/>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technical guidance</w:t>
      </w:r>
    </w:p>
    <w:p w:rsidR="00825C3C" w:rsidRPr="003678FE" w:rsidRDefault="00825C3C" w:rsidP="007B1562">
      <w:pPr>
        <w:widowControl/>
        <w:numPr>
          <w:ilvl w:val="2"/>
          <w:numId w:val="43"/>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10 CFR guidance</w:t>
      </w:r>
    </w:p>
    <w:p w:rsidR="00825C3C" w:rsidRPr="003678FE" w:rsidRDefault="00825C3C" w:rsidP="007B1562">
      <w:pPr>
        <w:widowControl/>
        <w:numPr>
          <w:ilvl w:val="1"/>
          <w:numId w:val="43"/>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change notices</w:t>
      </w:r>
    </w:p>
    <w:p w:rsidR="00C808EC" w:rsidRPr="003678FE" w:rsidRDefault="00825C3C" w:rsidP="007B1562">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numbering/identification process used for the items in No. 2 above.</w:t>
      </w:r>
    </w:p>
    <w:p w:rsidR="00C808EC" w:rsidRPr="003678FE" w:rsidRDefault="00C808EC" w:rsidP="00C808EC">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Demonstrate the ability to locate copies of inspection documents contained in the NRC Inspection Manual on the NRC Web site.</w:t>
      </w:r>
    </w:p>
    <w:p w:rsidR="00E962C6"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Locate IMC 0040 from the Electronic Reading Room on the NRC external Web site.</w:t>
      </w:r>
    </w:p>
    <w:p w:rsidR="00E962C6" w:rsidRPr="003678FE" w:rsidRDefault="00E962C6" w:rsidP="00E962C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Read in detail the first six sections of IMC 0040, and scan the remainder portions of the document.</w:t>
      </w:r>
    </w:p>
    <w:p w:rsidR="00825C3C" w:rsidRPr="003678FE" w:rsidRDefault="00825C3C" w:rsidP="00E962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Default="00825C3C" w:rsidP="007B1562">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Locate the table of contents for the </w:t>
      </w:r>
      <w:r w:rsidRPr="003678FE">
        <w:rPr>
          <w:rFonts w:ascii="Arial" w:hAnsi="Arial" w:cs="Arial"/>
          <w:sz w:val="22"/>
          <w:szCs w:val="22"/>
        </w:rPr>
        <w:sym w:font="WP TypographicSymbols" w:char="0041"/>
      </w:r>
      <w:r w:rsidRPr="003678FE">
        <w:rPr>
          <w:rFonts w:ascii="Arial" w:hAnsi="Arial" w:cs="Arial"/>
          <w:sz w:val="22"/>
          <w:szCs w:val="22"/>
        </w:rPr>
        <w:t>NRC Inspection Manual.</w:t>
      </w:r>
      <w:r w:rsidRPr="003678FE">
        <w:rPr>
          <w:rFonts w:ascii="Arial" w:hAnsi="Arial" w:cs="Arial"/>
          <w:sz w:val="22"/>
          <w:szCs w:val="22"/>
        </w:rPr>
        <w:sym w:font="WP TypographicSymbols" w:char="0040"/>
      </w:r>
      <w:r w:rsidRPr="003678FE">
        <w:rPr>
          <w:rFonts w:ascii="Arial" w:hAnsi="Arial" w:cs="Arial"/>
          <w:sz w:val="22"/>
          <w:szCs w:val="22"/>
        </w:rPr>
        <w:t xml:space="preserve">  </w:t>
      </w:r>
      <w:r w:rsidRPr="003678FE">
        <w:rPr>
          <w:rFonts w:ascii="Arial" w:hAnsi="Arial" w:cs="Arial"/>
          <w:sz w:val="22"/>
          <w:szCs w:val="22"/>
        </w:rPr>
        <w:tab/>
      </w:r>
    </w:p>
    <w:p w:rsidR="00A95548" w:rsidRPr="003678FE" w:rsidRDefault="00A95548" w:rsidP="00A9554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825C3C" w:rsidRPr="003678FE" w:rsidRDefault="00825C3C" w:rsidP="007B1562">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Scan the table of contents, noticing in particular the following:</w:t>
      </w:r>
    </w:p>
    <w:p w:rsidR="00825C3C" w:rsidRPr="003678FE" w:rsidRDefault="00825C3C" w:rsidP="007B1562">
      <w:pPr>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date of issuance and latest change notice entered in the table of contents</w:t>
      </w:r>
    </w:p>
    <w:p w:rsidR="00825C3C" w:rsidRPr="003678FE" w:rsidRDefault="00825C3C" w:rsidP="007B1562">
      <w:pPr>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title associated with CFR Part numbers</w:t>
      </w:r>
    </w:p>
    <w:p w:rsidR="00825C3C" w:rsidRPr="003678FE" w:rsidRDefault="00825C3C" w:rsidP="007B1562">
      <w:pPr>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number associated with each document</w:t>
      </w:r>
    </w:p>
    <w:p w:rsidR="00825C3C" w:rsidRPr="003678FE" w:rsidRDefault="00825C3C" w:rsidP="007B1562">
      <w:pPr>
        <w:numPr>
          <w:ilvl w:val="1"/>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the issue date and change notice number associated with each document</w:t>
      </w:r>
    </w:p>
    <w:p w:rsidR="00825C3C" w:rsidRPr="003678FE" w:rsidRDefault="00825C3C" w:rsidP="00E962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the section of the NRC Inspection Manual titled, </w:t>
      </w:r>
      <w:r w:rsidRPr="003678FE">
        <w:rPr>
          <w:rFonts w:ascii="Arial" w:hAnsi="Arial" w:cs="Arial"/>
          <w:sz w:val="22"/>
          <w:szCs w:val="22"/>
        </w:rPr>
        <w:sym w:font="WP TypographicSymbols" w:char="0041"/>
      </w:r>
      <w:r w:rsidRPr="003678FE">
        <w:rPr>
          <w:rFonts w:ascii="Arial" w:hAnsi="Arial" w:cs="Arial"/>
          <w:sz w:val="22"/>
          <w:szCs w:val="22"/>
        </w:rPr>
        <w:t>Technical Guidance.</w:t>
      </w:r>
      <w:r w:rsidRPr="003678FE">
        <w:rPr>
          <w:rFonts w:ascii="Arial" w:hAnsi="Arial" w:cs="Arial"/>
          <w:sz w:val="22"/>
          <w:szCs w:val="22"/>
        </w:rPr>
        <w:sym w:font="WP TypographicSymbols" w:char="0040"/>
      </w:r>
    </w:p>
    <w:p w:rsidR="00825C3C" w:rsidRPr="003678FE" w:rsidRDefault="00825C3C" w:rsidP="00273F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Scan the titles of the individual guidance documents.</w:t>
      </w:r>
    </w:p>
    <w:p w:rsidR="00825C3C" w:rsidRPr="003678FE" w:rsidRDefault="00825C3C" w:rsidP="00273F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Read the inspection procedures that apply to your inspector area.</w:t>
      </w:r>
    </w:p>
    <w:p w:rsidR="00825C3C" w:rsidRPr="003678FE" w:rsidRDefault="00825C3C" w:rsidP="00273F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an experienced inspector to discuss two reactor facility issues that could involve use of the technical guidance contained in IMC 9900.  Discuss the limitations that are associated with applying the guidance contained in the inspection procedures.</w:t>
      </w:r>
    </w:p>
    <w:p w:rsidR="00825C3C" w:rsidRPr="003678FE" w:rsidRDefault="00825C3C" w:rsidP="00273F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A6267B" w:rsidRPr="003678FE" w:rsidRDefault="00A6267B"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A6267B"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ISA-13</w:t>
      </w:r>
    </w:p>
    <w:p w:rsidR="00825C3C" w:rsidRPr="003678FE" w:rsidRDefault="00A81EDC"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bCs/>
          <w:sz w:val="22"/>
          <w:szCs w:val="22"/>
        </w:rPr>
        <w:br w:type="page"/>
      </w:r>
      <w:r w:rsidR="00825C3C" w:rsidRPr="003678FE">
        <w:rPr>
          <w:rFonts w:ascii="Arial" w:hAnsi="Arial" w:cs="Arial"/>
          <w:b/>
          <w:bCs/>
          <w:sz w:val="22"/>
          <w:szCs w:val="22"/>
        </w:rPr>
        <w:lastRenderedPageBreak/>
        <w:t>Basic-Level Individual Study Activity</w:t>
      </w:r>
    </w:p>
    <w:p w:rsidR="00825C3C" w:rsidRPr="003678FE" w:rsidRDefault="00825C3C" w:rsidP="0088184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r w:rsidRPr="003678FE">
        <w:rPr>
          <w:rFonts w:ascii="Arial" w:hAnsi="Arial" w:cs="Arial"/>
          <w:b/>
          <w:bCs/>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Pr="003678FE">
        <w:rPr>
          <w:rFonts w:ascii="Arial" w:hAnsi="Arial" w:cs="Arial"/>
          <w:sz w:val="22"/>
          <w:szCs w:val="22"/>
        </w:rPr>
        <w:t>(ISA-14) NRC Interagency Agreements</w:t>
      </w:r>
      <w:r w:rsidR="0034082B" w:rsidRPr="003678FE">
        <w:rPr>
          <w:rFonts w:ascii="Arial" w:hAnsi="Arial" w:cs="Arial"/>
          <w:sz w:val="22"/>
          <w:szCs w:val="22"/>
        </w:rPr>
        <w:fldChar w:fldCharType="begin"/>
      </w:r>
      <w:proofErr w:type="spellStart"/>
      <w:r w:rsidRPr="003678FE">
        <w:rPr>
          <w:rFonts w:ascii="Arial" w:hAnsi="Arial" w:cs="Arial"/>
          <w:sz w:val="22"/>
          <w:szCs w:val="22"/>
        </w:rPr>
        <w:instrText>tc</w:instrText>
      </w:r>
      <w:proofErr w:type="spellEnd"/>
      <w:r w:rsidRPr="003678FE">
        <w:rPr>
          <w:rFonts w:ascii="Arial" w:hAnsi="Arial" w:cs="Arial"/>
          <w:sz w:val="22"/>
          <w:szCs w:val="22"/>
        </w:rPr>
        <w:instrText xml:space="preserve"> \l2 "</w:instrText>
      </w:r>
      <w:bookmarkStart w:id="195" w:name="_Toc311547159"/>
      <w:r w:rsidRPr="003678FE">
        <w:rPr>
          <w:rFonts w:ascii="Arial" w:hAnsi="Arial" w:cs="Arial"/>
          <w:sz w:val="22"/>
          <w:szCs w:val="22"/>
        </w:rPr>
        <w:instrText>(ISA-14) NRC Interagency Agreements</w:instrText>
      </w:r>
      <w:bookmarkEnd w:id="195"/>
      <w:r w:rsidR="0034082B" w:rsidRPr="003678FE">
        <w:rPr>
          <w:rFonts w:ascii="Arial" w:hAnsi="Arial" w:cs="Arial"/>
          <w:sz w:val="22"/>
          <w:szCs w:val="22"/>
        </w:rPr>
        <w:fldChar w:fldCharType="end"/>
      </w:r>
    </w:p>
    <w:p w:rsidR="00573EDE" w:rsidRPr="003678FE" w:rsidRDefault="00573EDE" w:rsidP="00573ED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573EDE" w:rsidP="00573ED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While conducting reactor inspection activities, inspectors may identify important issues that could adversely affect health and safety, but are not under the direct regulatory authority of the NRC.  Examples include industrial safety items, such as loose asbestos insulation, and other issues, such as defective radioactive waste shipping trailers.  Conversely, other Federal and State agencies may identify issues of concern to the NRC.  To ensure that these items are addressed by the proper regulatory authority, the NRC has established agreements, called memoranda of understanding (MOUs), with other Federal and State agencies which outline how these issues should be addressed.  </w:t>
      </w:r>
    </w:p>
    <w:p w:rsidR="00573EDE" w:rsidRPr="003678FE" w:rsidRDefault="00573EDE" w:rsidP="00573ED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573ED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This activity will introduce you to the major interagency agreements that the NRC has entered into and familiarize you with the regional or office points of contact that have been established for other Federal and State agencies.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40098" w:rsidRPr="003678FE" w:rsidRDefault="00825C3C" w:rsidP="0064009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640098" w:rsidP="0064009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b/>
          <w:bCs/>
          <w:sz w:val="22"/>
          <w:szCs w:val="22"/>
        </w:rPr>
        <w:tab/>
      </w:r>
      <w:r w:rsidRPr="003678FE">
        <w:rPr>
          <w:rFonts w:ascii="Arial" w:hAnsi="Arial" w:cs="Arial"/>
          <w:sz w:val="22"/>
          <w:szCs w:val="22"/>
        </w:rPr>
        <w:tab/>
        <w:t>4 hours</w:t>
      </w:r>
    </w:p>
    <w:p w:rsidR="00640098" w:rsidRPr="003678FE" w:rsidRDefault="00640098" w:rsidP="0064009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Default="00640098" w:rsidP="0064009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IMC 1007, </w:t>
      </w:r>
      <w:r w:rsidR="00825C3C" w:rsidRPr="003678FE">
        <w:rPr>
          <w:rFonts w:ascii="Arial" w:hAnsi="Arial" w:cs="Arial"/>
          <w:sz w:val="22"/>
          <w:szCs w:val="22"/>
        </w:rPr>
        <w:sym w:font="WP TypographicSymbols" w:char="0041"/>
      </w:r>
      <w:r w:rsidR="00825C3C" w:rsidRPr="003678FE">
        <w:rPr>
          <w:rFonts w:ascii="Arial" w:hAnsi="Arial" w:cs="Arial"/>
          <w:sz w:val="22"/>
          <w:szCs w:val="22"/>
        </w:rPr>
        <w:t>Interfacing Activities between Regional Offices of NRC and OSHA</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(Note:  Research and test reactor inspectors should use this guidance as applicable.)</w:t>
      </w:r>
    </w:p>
    <w:p w:rsidR="0090367F" w:rsidRDefault="0090367F" w:rsidP="0064009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F42DC0" w:rsidRPr="003678FE" w:rsidRDefault="0090367F" w:rsidP="00F32683">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ins w:id="196" w:author="Author" w:date="2010-10-28T07:39:00Z"/>
          <w:rFonts w:ascii="Arial" w:hAnsi="Arial" w:cs="Arial"/>
          <w:sz w:val="22"/>
          <w:szCs w:val="22"/>
        </w:rPr>
      </w:pPr>
      <w:ins w:id="197" w:author="Author" w:date="2010-12-22T10:48:00Z">
        <w:r>
          <w:rPr>
            <w:rFonts w:ascii="Arial" w:hAnsi="Arial" w:cs="Arial"/>
            <w:sz w:val="22"/>
            <w:szCs w:val="22"/>
          </w:rPr>
          <w:t>2.</w:t>
        </w:r>
        <w:r>
          <w:rPr>
            <w:rFonts w:ascii="Arial" w:hAnsi="Arial" w:cs="Arial"/>
            <w:sz w:val="22"/>
            <w:szCs w:val="22"/>
          </w:rPr>
          <w:tab/>
        </w:r>
      </w:ins>
      <w:ins w:id="198" w:author="Author" w:date="2010-10-28T07:38:00Z">
        <w:r w:rsidR="00F42DC0" w:rsidRPr="003678FE">
          <w:rPr>
            <w:rFonts w:ascii="Arial" w:hAnsi="Arial" w:cs="Arial"/>
            <w:sz w:val="22"/>
            <w:szCs w:val="22"/>
          </w:rPr>
          <w:t>Management Directive 5.2, “</w:t>
        </w:r>
      </w:ins>
      <w:ins w:id="199" w:author="Author" w:date="2010-12-22T10:47:00Z">
        <w:r w:rsidR="00313AC9" w:rsidRPr="00E22194">
          <w:rPr>
            <w:rFonts w:ascii="Arial" w:hAnsi="Arial" w:cs="Arial"/>
            <w:bCs/>
            <w:kern w:val="36"/>
            <w:sz w:val="22"/>
            <w:szCs w:val="22"/>
          </w:rPr>
          <w:t xml:space="preserve">Cooperation </w:t>
        </w:r>
        <w:proofErr w:type="gramStart"/>
        <w:r w:rsidR="00313AC9" w:rsidRPr="00E22194">
          <w:rPr>
            <w:rFonts w:ascii="Arial" w:hAnsi="Arial" w:cs="Arial"/>
            <w:bCs/>
            <w:kern w:val="36"/>
            <w:sz w:val="22"/>
            <w:szCs w:val="22"/>
          </w:rPr>
          <w:t>With</w:t>
        </w:r>
        <w:proofErr w:type="gramEnd"/>
        <w:r w:rsidR="00313AC9" w:rsidRPr="00E22194">
          <w:rPr>
            <w:rFonts w:ascii="Arial" w:hAnsi="Arial" w:cs="Arial"/>
            <w:bCs/>
            <w:kern w:val="36"/>
            <w:sz w:val="22"/>
            <w:szCs w:val="22"/>
          </w:rPr>
          <w:t xml:space="preserve"> States at Commercial Nuclear Power Plants and Other Nuclear Production or Utilization Facilities</w:t>
        </w:r>
        <w:r>
          <w:rPr>
            <w:rFonts w:ascii="Arial" w:hAnsi="Arial" w:cs="Arial"/>
            <w:bCs/>
            <w:kern w:val="36"/>
            <w:sz w:val="22"/>
            <w:szCs w:val="22"/>
          </w:rPr>
          <w:t>”</w:t>
        </w:r>
      </w:ins>
    </w:p>
    <w:p w:rsidR="00F42DC0" w:rsidRPr="003678FE" w:rsidRDefault="00F42DC0" w:rsidP="00F42DC0">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ins w:id="200" w:author="Author" w:date="2010-10-28T07:38:00Z"/>
          <w:rFonts w:ascii="Arial" w:hAnsi="Arial" w:cs="Arial"/>
          <w:sz w:val="22"/>
          <w:szCs w:val="22"/>
        </w:rPr>
      </w:pPr>
    </w:p>
    <w:p w:rsidR="00825C3C" w:rsidRPr="003678FE" w:rsidRDefault="0090367F" w:rsidP="0090367F">
      <w:pPr>
        <w:widowControl/>
        <w:tabs>
          <w:tab w:val="left" w:pos="-1200"/>
          <w:tab w:val="left" w:pos="-72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r>
        <w:rPr>
          <w:rFonts w:ascii="Arial" w:hAnsi="Arial" w:cs="Arial"/>
          <w:sz w:val="22"/>
          <w:szCs w:val="22"/>
        </w:rPr>
        <w:t>3.</w:t>
      </w:r>
      <w:r>
        <w:rPr>
          <w:rFonts w:ascii="Arial" w:hAnsi="Arial" w:cs="Arial"/>
          <w:sz w:val="22"/>
          <w:szCs w:val="22"/>
        </w:rPr>
        <w:tab/>
      </w:r>
      <w:r w:rsidR="00825C3C" w:rsidRPr="003678FE">
        <w:rPr>
          <w:rFonts w:ascii="Arial" w:hAnsi="Arial" w:cs="Arial"/>
          <w:sz w:val="22"/>
          <w:szCs w:val="22"/>
        </w:rPr>
        <w:t xml:space="preserve">Regional or office guidance (if applicable)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sz w:val="22"/>
          <w:szCs w:val="22"/>
        </w:rPr>
      </w:pPr>
    </w:p>
    <w:p w:rsidR="00640098" w:rsidRPr="003678FE" w:rsidRDefault="00825C3C" w:rsidP="0064009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640098" w:rsidP="0064009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At the completion of this activity, you should be able to do the following:</w:t>
      </w:r>
    </w:p>
    <w:p w:rsidR="00640098" w:rsidRPr="003678FE" w:rsidRDefault="00640098" w:rsidP="0064009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the active MOUs used to coordinate between the NRC and other Federal or State agencies. </w:t>
      </w:r>
    </w:p>
    <w:p w:rsidR="00825C3C" w:rsidRPr="003678FE" w:rsidRDefault="00825C3C" w:rsidP="00273F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Explain, in general terms, how the NRC coordinates with State and other Federal agencies on matters that are not under the regulatory authority of the NRC. </w:t>
      </w:r>
    </w:p>
    <w:p w:rsidR="00825C3C" w:rsidRPr="003678FE" w:rsidRDefault="00825C3C" w:rsidP="00273F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Explain the actions required by an NRC inspector when he/she identifies an occupational health and safety issue at a reactor facility.  Be able to state where the guidance for these actions is provided. </w:t>
      </w:r>
    </w:p>
    <w:p w:rsidR="00825C3C" w:rsidRPr="003678FE" w:rsidRDefault="00825C3C" w:rsidP="00273F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1558B" w:rsidRDefault="0041558B" w:rsidP="007B1562">
      <w:pPr>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ins w:id="201" w:author="Author" w:date="2010-12-22T10:16:00Z"/>
          <w:rFonts w:ascii="Arial" w:hAnsi="Arial" w:cs="Arial"/>
          <w:sz w:val="22"/>
          <w:szCs w:val="22"/>
        </w:rPr>
      </w:pPr>
      <w:ins w:id="202" w:author="Author" w:date="2010-12-22T10:16:00Z">
        <w:r>
          <w:rPr>
            <w:rFonts w:ascii="Arial" w:hAnsi="Arial" w:cs="Arial"/>
            <w:sz w:val="22"/>
            <w:szCs w:val="22"/>
          </w:rPr>
          <w:t xml:space="preserve">Explain how </w:t>
        </w:r>
      </w:ins>
      <w:ins w:id="203" w:author="Author" w:date="2010-12-23T10:35:00Z">
        <w:r w:rsidR="00675E48">
          <w:rPr>
            <w:rFonts w:ascii="Arial" w:hAnsi="Arial" w:cs="Arial"/>
            <w:sz w:val="22"/>
            <w:szCs w:val="22"/>
          </w:rPr>
          <w:t>an inspector</w:t>
        </w:r>
      </w:ins>
      <w:ins w:id="204" w:author="Author" w:date="2010-12-22T10:16:00Z">
        <w:r>
          <w:rPr>
            <w:rFonts w:ascii="Arial" w:hAnsi="Arial" w:cs="Arial"/>
            <w:sz w:val="22"/>
            <w:szCs w:val="22"/>
          </w:rPr>
          <w:t xml:space="preserve"> interact</w:t>
        </w:r>
      </w:ins>
      <w:ins w:id="205" w:author="Author" w:date="2010-12-23T10:35:00Z">
        <w:r w:rsidR="00675E48">
          <w:rPr>
            <w:rFonts w:ascii="Arial" w:hAnsi="Arial" w:cs="Arial"/>
            <w:sz w:val="22"/>
            <w:szCs w:val="22"/>
          </w:rPr>
          <w:t>s</w:t>
        </w:r>
      </w:ins>
      <w:ins w:id="206" w:author="Author" w:date="2010-12-22T10:16:00Z">
        <w:r>
          <w:rPr>
            <w:rFonts w:ascii="Arial" w:hAnsi="Arial" w:cs="Arial"/>
            <w:sz w:val="22"/>
            <w:szCs w:val="22"/>
          </w:rPr>
          <w:t xml:space="preserve"> with state</w:t>
        </w:r>
      </w:ins>
      <w:r w:rsidR="00966CEF">
        <w:rPr>
          <w:rFonts w:ascii="Arial" w:hAnsi="Arial" w:cs="Arial"/>
          <w:sz w:val="22"/>
          <w:szCs w:val="22"/>
        </w:rPr>
        <w:t xml:space="preserve"> </w:t>
      </w:r>
      <w:ins w:id="207" w:author="Author" w:date="2010-12-22T10:52:00Z">
        <w:r w:rsidR="00966CEF">
          <w:rPr>
            <w:rFonts w:ascii="Arial" w:hAnsi="Arial" w:cs="Arial"/>
            <w:sz w:val="22"/>
            <w:szCs w:val="22"/>
          </w:rPr>
          <w:t xml:space="preserve">and </w:t>
        </w:r>
      </w:ins>
      <w:ins w:id="208" w:author="Author" w:date="2010-12-22T10:51:00Z">
        <w:r w:rsidR="00966CEF">
          <w:rPr>
            <w:rFonts w:ascii="Arial" w:hAnsi="Arial" w:cs="Arial"/>
            <w:sz w:val="22"/>
            <w:szCs w:val="22"/>
          </w:rPr>
          <w:t>federal agencies</w:t>
        </w:r>
      </w:ins>
      <w:ins w:id="209" w:author="Author" w:date="2010-12-22T10:52:00Z">
        <w:r w:rsidR="00966CEF">
          <w:rPr>
            <w:rFonts w:ascii="Arial" w:hAnsi="Arial" w:cs="Arial"/>
            <w:sz w:val="22"/>
            <w:szCs w:val="22"/>
          </w:rPr>
          <w:t xml:space="preserve">, </w:t>
        </w:r>
      </w:ins>
      <w:ins w:id="210" w:author="Author" w:date="2010-12-22T10:58:00Z">
        <w:r w:rsidR="00AF5FFC">
          <w:rPr>
            <w:rFonts w:ascii="Arial" w:hAnsi="Arial" w:cs="Arial"/>
            <w:sz w:val="22"/>
            <w:szCs w:val="22"/>
          </w:rPr>
          <w:t xml:space="preserve">and </w:t>
        </w:r>
      </w:ins>
      <w:ins w:id="211" w:author="Author" w:date="2010-12-22T11:04:00Z">
        <w:r w:rsidR="00A16B53">
          <w:rPr>
            <w:rFonts w:ascii="Arial" w:hAnsi="Arial" w:cs="Arial"/>
            <w:sz w:val="22"/>
            <w:szCs w:val="22"/>
          </w:rPr>
          <w:t>with</w:t>
        </w:r>
      </w:ins>
      <w:ins w:id="212" w:author="Author" w:date="2010-12-22T10:58:00Z">
        <w:r w:rsidR="00AF5FFC">
          <w:rPr>
            <w:rFonts w:ascii="Arial" w:hAnsi="Arial" w:cs="Arial"/>
            <w:sz w:val="22"/>
            <w:szCs w:val="22"/>
          </w:rPr>
          <w:t xml:space="preserve"> </w:t>
        </w:r>
      </w:ins>
      <w:ins w:id="213" w:author="Author" w:date="2010-12-23T10:37:00Z">
        <w:r w:rsidR="00675E48">
          <w:rPr>
            <w:rFonts w:ascii="Arial" w:hAnsi="Arial" w:cs="Arial"/>
            <w:sz w:val="22"/>
            <w:szCs w:val="22"/>
          </w:rPr>
          <w:t xml:space="preserve">state inspectors who </w:t>
        </w:r>
      </w:ins>
      <w:ins w:id="214" w:author="Author" w:date="2010-12-22T10:58:00Z">
        <w:r w:rsidR="00AF5FFC">
          <w:rPr>
            <w:rFonts w:ascii="Arial" w:hAnsi="Arial" w:cs="Arial"/>
            <w:sz w:val="22"/>
            <w:szCs w:val="22"/>
          </w:rPr>
          <w:t>request</w:t>
        </w:r>
      </w:ins>
      <w:r w:rsidR="00F32683">
        <w:rPr>
          <w:rFonts w:ascii="Arial" w:hAnsi="Arial" w:cs="Arial"/>
          <w:sz w:val="22"/>
          <w:szCs w:val="22"/>
        </w:rPr>
        <w:t xml:space="preserve"> </w:t>
      </w:r>
      <w:ins w:id="215" w:author="Author" w:date="2011-06-20T14:27:00Z">
        <w:r w:rsidR="00F32683">
          <w:rPr>
            <w:rFonts w:ascii="Arial" w:hAnsi="Arial" w:cs="Arial"/>
            <w:sz w:val="22"/>
            <w:szCs w:val="22"/>
          </w:rPr>
          <w:t>t</w:t>
        </w:r>
      </w:ins>
      <w:ins w:id="216" w:author="Author" w:date="2010-12-22T10:58:00Z">
        <w:r w:rsidR="00AF5FFC">
          <w:rPr>
            <w:rFonts w:ascii="Arial" w:hAnsi="Arial" w:cs="Arial"/>
            <w:sz w:val="22"/>
            <w:szCs w:val="22"/>
          </w:rPr>
          <w:t xml:space="preserve">o observe or participate in </w:t>
        </w:r>
      </w:ins>
      <w:ins w:id="217" w:author="Author" w:date="2010-12-22T11:04:00Z">
        <w:r w:rsidR="00A16B53">
          <w:rPr>
            <w:rFonts w:ascii="Arial" w:hAnsi="Arial" w:cs="Arial"/>
            <w:sz w:val="22"/>
            <w:szCs w:val="22"/>
          </w:rPr>
          <w:t>an</w:t>
        </w:r>
      </w:ins>
      <w:r w:rsidR="00290792">
        <w:rPr>
          <w:rFonts w:ascii="Arial" w:hAnsi="Arial" w:cs="Arial"/>
          <w:sz w:val="22"/>
          <w:szCs w:val="22"/>
        </w:rPr>
        <w:t xml:space="preserve"> </w:t>
      </w:r>
      <w:ins w:id="218" w:author="Author" w:date="2010-12-22T10:16:00Z">
        <w:r>
          <w:rPr>
            <w:rFonts w:ascii="Arial" w:hAnsi="Arial" w:cs="Arial"/>
            <w:sz w:val="22"/>
            <w:szCs w:val="22"/>
          </w:rPr>
          <w:t>NRC inspection</w:t>
        </w:r>
      </w:ins>
      <w:ins w:id="219" w:author="Author" w:date="2010-12-22T10:59:00Z">
        <w:r w:rsidR="00AF5FFC">
          <w:rPr>
            <w:rFonts w:ascii="Arial" w:hAnsi="Arial" w:cs="Arial"/>
            <w:sz w:val="22"/>
            <w:szCs w:val="22"/>
          </w:rPr>
          <w:t>.</w:t>
        </w:r>
      </w:ins>
    </w:p>
    <w:p w:rsidR="0041558B" w:rsidRPr="00F32683" w:rsidRDefault="00966CEF" w:rsidP="007B1562">
      <w:pPr>
        <w:widowControl/>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ins w:id="220" w:author="Author" w:date="2010-12-22T10:17:00Z"/>
          <w:rFonts w:ascii="Arial" w:hAnsi="Arial" w:cs="Arial"/>
          <w:sz w:val="22"/>
          <w:szCs w:val="22"/>
        </w:rPr>
      </w:pPr>
      <w:r w:rsidRPr="00F32683">
        <w:rPr>
          <w:rFonts w:ascii="Arial" w:hAnsi="Arial" w:cs="Arial"/>
          <w:sz w:val="22"/>
          <w:szCs w:val="22"/>
        </w:rPr>
        <w:lastRenderedPageBreak/>
        <w:t>Identify who, in your region or office, is the point of contact for coordinating NRC activities with the following Federal agencies:</w:t>
      </w:r>
    </w:p>
    <w:p w:rsidR="00825C3C" w:rsidRPr="003678FE" w:rsidRDefault="00825C3C" w:rsidP="007B1562">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Occupational Safety and Health Administration (OSHA)</w:t>
      </w:r>
    </w:p>
    <w:p w:rsidR="00825C3C" w:rsidRPr="003678FE" w:rsidRDefault="00825C3C" w:rsidP="007B1562">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Department of Transportation (DOT)</w:t>
      </w:r>
    </w:p>
    <w:p w:rsidR="00825C3C" w:rsidRPr="003678FE" w:rsidRDefault="00825C3C" w:rsidP="007B1562">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Federal Emergency Management Administration (FEMA)</w:t>
      </w:r>
    </w:p>
    <w:p w:rsidR="00825C3C" w:rsidRPr="003678FE" w:rsidRDefault="00825C3C" w:rsidP="007B1562">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Department of Energy (DOE)</w:t>
      </w:r>
    </w:p>
    <w:p w:rsidR="00825C3C" w:rsidRPr="003678FE" w:rsidRDefault="00825C3C" w:rsidP="007B1562">
      <w:pPr>
        <w:numPr>
          <w:ilvl w:val="1"/>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agencies</w:t>
      </w:r>
    </w:p>
    <w:p w:rsidR="00640098" w:rsidRPr="003678FE" w:rsidRDefault="00825C3C"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 </w:t>
      </w:r>
    </w:p>
    <w:p w:rsidR="00825C3C" w:rsidRPr="003678FE" w:rsidRDefault="00640098"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Identify where the current NRC MOUs are available in your region or office.  You can find electronic versions of these </w:t>
      </w:r>
      <w:r w:rsidR="00B76260" w:rsidRPr="003678FE">
        <w:rPr>
          <w:rFonts w:ascii="Arial" w:hAnsi="Arial" w:cs="Arial"/>
          <w:sz w:val="22"/>
          <w:szCs w:val="22"/>
        </w:rPr>
        <w:t>documents on</w:t>
      </w:r>
      <w:r w:rsidR="00825C3C" w:rsidRPr="003678FE">
        <w:rPr>
          <w:rFonts w:ascii="Arial" w:hAnsi="Arial" w:cs="Arial"/>
          <w:sz w:val="22"/>
          <w:szCs w:val="22"/>
        </w:rPr>
        <w:t xml:space="preserve"> the NRC internal Web site under Enforcement. </w:t>
      </w:r>
    </w:p>
    <w:p w:rsidR="00825C3C" w:rsidRPr="003678FE" w:rsidRDefault="00825C3C"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6"/>
        </w:numPr>
        <w:jc w:val="both"/>
        <w:rPr>
          <w:rFonts w:ascii="Arial" w:hAnsi="Arial" w:cs="Arial"/>
          <w:sz w:val="22"/>
          <w:szCs w:val="22"/>
        </w:rPr>
      </w:pPr>
      <w:r w:rsidRPr="003678FE">
        <w:rPr>
          <w:rFonts w:ascii="Arial" w:hAnsi="Arial" w:cs="Arial"/>
          <w:sz w:val="22"/>
          <w:szCs w:val="22"/>
        </w:rPr>
        <w:t>Review the MOUs to develop a general understanding of the agreements between the NRC and OSHA, DOT, FEMA, and DOE.  For regional inspectors, review any MOUs between the NRC and the States in your regions.  Determine the major services or resources available to be coordinated with the NRC and these agencies.</w:t>
      </w:r>
    </w:p>
    <w:p w:rsidR="00825C3C" w:rsidRPr="003678FE" w:rsidRDefault="00825C3C"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the designated liaison for those agencies and State agencies in your region or office.</w:t>
      </w:r>
    </w:p>
    <w:p w:rsidR="00640098" w:rsidRPr="003678FE" w:rsidRDefault="00640098"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Meet with your supervisor, an experienced inspector, or the above liaison representative to discuss two reactor facility issues that involved interface with other Federal or State agencies.  Discuss how the agency addressed the issues in the context of the applicable NRC MOU and office guidance. </w:t>
      </w:r>
    </w:p>
    <w:p w:rsidR="00640098" w:rsidRPr="003678FE" w:rsidRDefault="00640098"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640098" w:rsidRPr="003678FE" w:rsidRDefault="00640098"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A81EDC" w:rsidRPr="003678FE" w:rsidRDefault="00640098"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ISA-14.</w:t>
      </w:r>
    </w:p>
    <w:p w:rsidR="00825C3C" w:rsidRPr="003678FE" w:rsidRDefault="00A81EDC" w:rsidP="00273FB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090E6E" w:rsidRPr="003678FE" w:rsidRDefault="00090E6E" w:rsidP="00090E6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090E6E" w:rsidP="00090E6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(ISA-15) Interaction with the Public</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21" w:name="_Toc311547160"/>
      <w:r w:rsidR="00825C3C" w:rsidRPr="003678FE">
        <w:rPr>
          <w:rFonts w:ascii="Arial" w:hAnsi="Arial" w:cs="Arial"/>
          <w:sz w:val="22"/>
          <w:szCs w:val="22"/>
        </w:rPr>
        <w:instrText>(ISA-15) Interaction with the Public</w:instrText>
      </w:r>
      <w:bookmarkEnd w:id="221"/>
      <w:r w:rsidR="0034082B" w:rsidRPr="003678FE">
        <w:rPr>
          <w:rFonts w:ascii="Arial" w:hAnsi="Arial" w:cs="Arial"/>
          <w:sz w:val="22"/>
          <w:szCs w:val="22"/>
        </w:rPr>
        <w:fldChar w:fldCharType="end"/>
      </w:r>
    </w:p>
    <w:p w:rsidR="00090E6E" w:rsidRPr="003678FE" w:rsidRDefault="00090E6E" w:rsidP="00090E6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090E6E" w:rsidP="00090E6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acquaint you with the expectations of NRC inspectors when dealing with members of the public.  Responsiveness and openness are essential to the agency</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ability to fulfill its goal of enhancing openness.  As a qualified inspector, you will have many opportunities to interact with the public.  This individual study activity will help you understand NRC procedures, policies, and available resources related to interaction with the public.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090E6E" w:rsidRPr="003678FE" w:rsidRDefault="00825C3C" w:rsidP="00090E6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090E6E" w:rsidRPr="003678FE" w:rsidRDefault="00090E6E" w:rsidP="00090E6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COMMUNICATION </w:t>
      </w:r>
    </w:p>
    <w:p w:rsidR="00825C3C" w:rsidRPr="003678FE" w:rsidRDefault="00825C3C" w:rsidP="00090E6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 xml:space="preserve">SELF-MANAGEMENT </w:t>
      </w:r>
    </w:p>
    <w:p w:rsidR="00825C3C" w:rsidRPr="003678FE" w:rsidRDefault="00825C3C" w:rsidP="00090E6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REGULATORY FRAMEWORK</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 xml:space="preserve">   </w:t>
      </w:r>
      <w:r w:rsidRPr="003678FE">
        <w:rPr>
          <w:rFonts w:ascii="Arial" w:hAnsi="Arial" w:cs="Arial"/>
          <w:sz w:val="22"/>
          <w:szCs w:val="22"/>
        </w:rPr>
        <w:tab/>
      </w:r>
      <w:r w:rsidRPr="003678FE">
        <w:rPr>
          <w:rFonts w:ascii="Arial" w:hAnsi="Arial" w:cs="Arial"/>
          <w:sz w:val="22"/>
          <w:szCs w:val="22"/>
        </w:rPr>
        <w:tab/>
        <w:t>6 hours</w:t>
      </w:r>
    </w:p>
    <w:p w:rsidR="006135AD" w:rsidRPr="003678FE" w:rsidRDefault="006135AD" w:rsidP="006135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6135AD" w:rsidP="00DF14E2">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NUREG/BR-0215, </w:t>
      </w:r>
      <w:r w:rsidR="00825C3C" w:rsidRPr="003678FE">
        <w:rPr>
          <w:rFonts w:ascii="Arial" w:hAnsi="Arial" w:cs="Arial"/>
          <w:sz w:val="22"/>
          <w:szCs w:val="22"/>
        </w:rPr>
        <w:sym w:font="WP TypographicSymbols" w:char="0041"/>
      </w:r>
      <w:r w:rsidR="00825C3C" w:rsidRPr="003678FE">
        <w:rPr>
          <w:rFonts w:ascii="Arial" w:hAnsi="Arial" w:cs="Arial"/>
          <w:sz w:val="22"/>
          <w:szCs w:val="22"/>
        </w:rPr>
        <w:t>Public Involvement in the Nuclear Regulatory Process,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Revision 2</w:t>
      </w:r>
    </w:p>
    <w:p w:rsidR="006135AD" w:rsidRPr="003678FE" w:rsidRDefault="006135AD" w:rsidP="006135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NUREG/BR-0297, </w:t>
      </w:r>
      <w:r w:rsidRPr="003678FE">
        <w:rPr>
          <w:rFonts w:ascii="Arial" w:hAnsi="Arial" w:cs="Arial"/>
          <w:sz w:val="22"/>
          <w:szCs w:val="22"/>
        </w:rPr>
        <w:sym w:font="WP TypographicSymbols" w:char="0041"/>
      </w:r>
      <w:r w:rsidRPr="003678FE">
        <w:rPr>
          <w:rFonts w:ascii="Arial" w:hAnsi="Arial" w:cs="Arial"/>
          <w:sz w:val="22"/>
          <w:szCs w:val="22"/>
        </w:rPr>
        <w:t>NRC Public Meetings</w:t>
      </w:r>
      <w:r w:rsidRPr="003678FE">
        <w:rPr>
          <w:rFonts w:ascii="Arial" w:hAnsi="Arial" w:cs="Arial"/>
          <w:sz w:val="22"/>
          <w:szCs w:val="22"/>
        </w:rPr>
        <w:sym w:font="WP TypographicSymbols" w:char="0040"/>
      </w:r>
    </w:p>
    <w:p w:rsidR="006135AD" w:rsidRPr="003678FE" w:rsidRDefault="006135AD" w:rsidP="006135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MD 3.4, </w:t>
      </w:r>
      <w:r w:rsidRPr="003678FE">
        <w:rPr>
          <w:rFonts w:ascii="Arial" w:hAnsi="Arial" w:cs="Arial"/>
          <w:sz w:val="22"/>
          <w:szCs w:val="22"/>
        </w:rPr>
        <w:sym w:font="WP TypographicSymbols" w:char="0041"/>
      </w:r>
      <w:r w:rsidRPr="003678FE">
        <w:rPr>
          <w:rFonts w:ascii="Arial" w:hAnsi="Arial" w:cs="Arial"/>
          <w:sz w:val="22"/>
          <w:szCs w:val="22"/>
        </w:rPr>
        <w:t>Release of Information to the Public</w:t>
      </w:r>
      <w:r w:rsidRPr="003678FE">
        <w:rPr>
          <w:rFonts w:ascii="Arial" w:hAnsi="Arial" w:cs="Arial"/>
          <w:sz w:val="22"/>
          <w:szCs w:val="22"/>
        </w:rPr>
        <w:sym w:font="WP TypographicSymbols" w:char="0040"/>
      </w:r>
    </w:p>
    <w:p w:rsidR="006135AD" w:rsidRPr="003678FE" w:rsidRDefault="006135AD" w:rsidP="006135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MD 3.5, </w:t>
      </w:r>
      <w:r w:rsidRPr="003678FE">
        <w:rPr>
          <w:rFonts w:ascii="Arial" w:hAnsi="Arial" w:cs="Arial"/>
          <w:sz w:val="22"/>
          <w:szCs w:val="22"/>
        </w:rPr>
        <w:sym w:font="WP TypographicSymbols" w:char="0041"/>
      </w:r>
      <w:r w:rsidRPr="003678FE">
        <w:rPr>
          <w:rFonts w:ascii="Arial" w:hAnsi="Arial" w:cs="Arial"/>
          <w:sz w:val="22"/>
          <w:szCs w:val="22"/>
        </w:rPr>
        <w:t>Public Attendance at Certain Meetings Involving the NRC Staff</w:t>
      </w:r>
      <w:r w:rsidRPr="003678FE">
        <w:rPr>
          <w:rFonts w:ascii="Arial" w:hAnsi="Arial" w:cs="Arial"/>
          <w:sz w:val="22"/>
          <w:szCs w:val="22"/>
        </w:rPr>
        <w:sym w:font="WP TypographicSymbols" w:char="0040"/>
      </w:r>
    </w:p>
    <w:p w:rsidR="006135AD" w:rsidRPr="003678FE" w:rsidRDefault="006135AD" w:rsidP="006135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MD 8.11, </w:t>
      </w:r>
      <w:r w:rsidRPr="003678FE">
        <w:rPr>
          <w:rFonts w:ascii="Arial" w:hAnsi="Arial" w:cs="Arial"/>
          <w:sz w:val="22"/>
          <w:szCs w:val="22"/>
        </w:rPr>
        <w:sym w:font="WP TypographicSymbols" w:char="0041"/>
      </w:r>
      <w:r w:rsidRPr="003678FE">
        <w:rPr>
          <w:rFonts w:ascii="Arial" w:hAnsi="Arial" w:cs="Arial"/>
          <w:sz w:val="22"/>
          <w:szCs w:val="22"/>
        </w:rPr>
        <w:t>Review Process for 10 CFR 2.206 Petitions</w:t>
      </w:r>
      <w:r w:rsidRPr="003678FE">
        <w:rPr>
          <w:rFonts w:ascii="Arial" w:hAnsi="Arial" w:cs="Arial"/>
          <w:sz w:val="22"/>
          <w:szCs w:val="22"/>
        </w:rPr>
        <w:sym w:font="WP TypographicSymbols" w:char="0040"/>
      </w:r>
    </w:p>
    <w:p w:rsidR="006135AD" w:rsidRPr="003678FE" w:rsidRDefault="006135AD" w:rsidP="006135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NRC internal Web page, Communication and Public Meetings</w:t>
      </w:r>
    </w:p>
    <w:p w:rsidR="006135AD" w:rsidRPr="003678FE" w:rsidRDefault="006135AD" w:rsidP="006135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Regional or office guidance related to interaction with the public (e.g., conduct of public meetings, response to inquiries from the public, release of information to the public)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135AD" w:rsidRPr="003678FE" w:rsidRDefault="00825C3C" w:rsidP="006135A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6135AD"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understanding of proper interaction with the public by successfully addressing the following: </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expectations of NRC employees regarding answering telephone calls that involve inquiries from a member of the public.</w:t>
      </w:r>
    </w:p>
    <w:p w:rsidR="00825C3C" w:rsidRPr="003678FE" w:rsidRDefault="00825C3C" w:rsidP="006135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widowControl/>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rPr>
          <w:rFonts w:ascii="Arial" w:hAnsi="Arial" w:cs="Arial"/>
          <w:sz w:val="22"/>
          <w:szCs w:val="22"/>
        </w:rPr>
      </w:pPr>
      <w:r w:rsidRPr="003678FE">
        <w:rPr>
          <w:rFonts w:ascii="Arial" w:hAnsi="Arial" w:cs="Arial"/>
          <w:sz w:val="22"/>
          <w:szCs w:val="22"/>
        </w:rPr>
        <w:t>Name some resources available to you to assist you in responding to the following types of public inquiries:</w:t>
      </w:r>
    </w:p>
    <w:p w:rsidR="000179B5" w:rsidRPr="003678FE" w:rsidRDefault="000179B5" w:rsidP="00546E0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1"/>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general questions about NRC organization and functions</w:t>
      </w:r>
    </w:p>
    <w:p w:rsidR="00825C3C" w:rsidRPr="003678FE" w:rsidRDefault="00825C3C" w:rsidP="007B1562">
      <w:pPr>
        <w:numPr>
          <w:ilvl w:val="1"/>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general questions about a technical topic such as radioactive particles</w:t>
      </w:r>
    </w:p>
    <w:p w:rsidR="00825C3C" w:rsidRPr="003678FE" w:rsidRDefault="00825C3C" w:rsidP="007B1562">
      <w:pPr>
        <w:numPr>
          <w:ilvl w:val="1"/>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questions about a licensed facility</w:t>
      </w:r>
      <w:r w:rsidRPr="003678FE">
        <w:rPr>
          <w:rFonts w:ascii="Arial" w:hAnsi="Arial" w:cs="Arial"/>
          <w:sz w:val="22"/>
          <w:szCs w:val="22"/>
        </w:rPr>
        <w:sym w:font="WP TypographicSymbols" w:char="003D"/>
      </w:r>
      <w:r w:rsidRPr="003678FE">
        <w:rPr>
          <w:rFonts w:ascii="Arial" w:hAnsi="Arial" w:cs="Arial"/>
          <w:sz w:val="22"/>
          <w:szCs w:val="22"/>
        </w:rPr>
        <w:t xml:space="preserve">s performance or an NRC </w:t>
      </w:r>
      <w:r w:rsidRPr="003678FE">
        <w:rPr>
          <w:rFonts w:ascii="Arial" w:hAnsi="Arial" w:cs="Arial"/>
          <w:sz w:val="22"/>
          <w:szCs w:val="22"/>
        </w:rPr>
        <w:lastRenderedPageBreak/>
        <w:t>inspection</w:t>
      </w:r>
    </w:p>
    <w:p w:rsidR="00825C3C" w:rsidRPr="003678FE" w:rsidRDefault="00825C3C" w:rsidP="007B1562">
      <w:pPr>
        <w:numPr>
          <w:ilvl w:val="1"/>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questions on a specific technical issue of current interest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Describe what is meant by </w:t>
      </w:r>
      <w:r w:rsidRPr="003678FE">
        <w:rPr>
          <w:rFonts w:ascii="Arial" w:hAnsi="Arial" w:cs="Arial"/>
          <w:sz w:val="22"/>
          <w:szCs w:val="22"/>
        </w:rPr>
        <w:sym w:font="WP TypographicSymbols" w:char="0041"/>
      </w:r>
      <w:r w:rsidRPr="003678FE">
        <w:rPr>
          <w:rFonts w:ascii="Arial" w:hAnsi="Arial" w:cs="Arial"/>
          <w:sz w:val="22"/>
          <w:szCs w:val="22"/>
        </w:rPr>
        <w:t>Plain Language.</w:t>
      </w:r>
      <w:r w:rsidRPr="003678FE">
        <w:rPr>
          <w:rFonts w:ascii="Arial" w:hAnsi="Arial" w:cs="Arial"/>
          <w:sz w:val="22"/>
          <w:szCs w:val="22"/>
        </w:rPr>
        <w:sym w:font="WP TypographicSymbols" w:char="0040"/>
      </w:r>
      <w:r w:rsidRPr="003678FE">
        <w:rPr>
          <w:rFonts w:ascii="Arial" w:hAnsi="Arial" w:cs="Arial"/>
          <w:sz w:val="22"/>
          <w:szCs w:val="22"/>
        </w:rPr>
        <w:t xml:space="preserve">  Identify where examples and guidance related to plain language can be found.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Explain what a </w:t>
      </w:r>
      <w:r w:rsidRPr="003678FE">
        <w:rPr>
          <w:rFonts w:ascii="Arial" w:hAnsi="Arial" w:cs="Arial"/>
          <w:sz w:val="22"/>
          <w:szCs w:val="22"/>
        </w:rPr>
        <w:sym w:font="WP TypographicSymbols" w:char="0041"/>
      </w:r>
      <w:r w:rsidRPr="003678FE">
        <w:rPr>
          <w:rFonts w:ascii="Arial" w:hAnsi="Arial" w:cs="Arial"/>
          <w:sz w:val="22"/>
          <w:szCs w:val="22"/>
        </w:rPr>
        <w:t>2.206 petition</w:t>
      </w:r>
      <w:r w:rsidRPr="003678FE">
        <w:rPr>
          <w:rFonts w:ascii="Arial" w:hAnsi="Arial" w:cs="Arial"/>
          <w:sz w:val="22"/>
          <w:szCs w:val="22"/>
        </w:rPr>
        <w:sym w:font="WP TypographicSymbols" w:char="0040"/>
      </w:r>
      <w:r w:rsidRPr="003678FE">
        <w:rPr>
          <w:rFonts w:ascii="Arial" w:hAnsi="Arial" w:cs="Arial"/>
          <w:sz w:val="22"/>
          <w:szCs w:val="22"/>
        </w:rPr>
        <w:t xml:space="preserve"> is.  Describe how it is handled by the NRC.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Describe how other public inquiries, including </w:t>
      </w:r>
      <w:r w:rsidRPr="003678FE">
        <w:rPr>
          <w:rFonts w:ascii="Arial" w:hAnsi="Arial" w:cs="Arial"/>
          <w:sz w:val="22"/>
          <w:szCs w:val="22"/>
        </w:rPr>
        <w:sym w:font="WP TypographicSymbols" w:char="0041"/>
      </w:r>
      <w:proofErr w:type="spellStart"/>
      <w:r w:rsidRPr="003678FE">
        <w:rPr>
          <w:rFonts w:ascii="Arial" w:hAnsi="Arial" w:cs="Arial"/>
          <w:sz w:val="22"/>
          <w:szCs w:val="22"/>
        </w:rPr>
        <w:t>nonallegations</w:t>
      </w:r>
      <w:proofErr w:type="spellEnd"/>
      <w:r w:rsidRPr="003678FE">
        <w:rPr>
          <w:rFonts w:ascii="Arial" w:hAnsi="Arial" w:cs="Arial"/>
          <w:sz w:val="22"/>
          <w:szCs w:val="22"/>
        </w:rPr>
        <w:t>,</w:t>
      </w:r>
      <w:r w:rsidRPr="003678FE">
        <w:rPr>
          <w:rFonts w:ascii="Arial" w:hAnsi="Arial" w:cs="Arial"/>
          <w:sz w:val="22"/>
          <w:szCs w:val="22"/>
        </w:rPr>
        <w:sym w:font="WP TypographicSymbols" w:char="0040"/>
      </w:r>
      <w:r w:rsidRPr="003678FE">
        <w:rPr>
          <w:rFonts w:ascii="Arial" w:hAnsi="Arial" w:cs="Arial"/>
          <w:sz w:val="22"/>
          <w:szCs w:val="22"/>
        </w:rPr>
        <w:t xml:space="preserve"> are handled in your office.</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what an NRC employee should do if he/she is requested to speak (on an NRC-related topic) at a meeting, such as the Lions Club or local chapter of the American Nuclear Society.</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Identify what </w:t>
      </w:r>
      <w:r w:rsidR="00B76260" w:rsidRPr="003678FE">
        <w:rPr>
          <w:rFonts w:ascii="Arial" w:hAnsi="Arial" w:cs="Arial"/>
          <w:sz w:val="22"/>
          <w:szCs w:val="22"/>
        </w:rPr>
        <w:t>types of NRC meetings are</w:t>
      </w:r>
      <w:r w:rsidRPr="003678FE">
        <w:rPr>
          <w:rFonts w:ascii="Arial" w:hAnsi="Arial" w:cs="Arial"/>
          <w:sz w:val="22"/>
          <w:szCs w:val="22"/>
        </w:rPr>
        <w:t xml:space="preserve"> generally open to the public.  List some that are not usually open to the public.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how members of the public can find out about NRC public meetings.  Discuss the expectations on timeliness of meeting notices and summaries.</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Describe the restrictions regarding the release of information to the public, including specific types of information that are not to be released. </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5F3936" w:rsidP="00546E09">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360"/>
        <w:jc w:val="both"/>
        <w:rPr>
          <w:rFonts w:ascii="Arial" w:hAnsi="Arial" w:cs="Arial"/>
          <w:b/>
          <w:sz w:val="22"/>
          <w:szCs w:val="22"/>
        </w:rPr>
      </w:pPr>
      <w:r w:rsidRPr="003678FE">
        <w:rPr>
          <w:rFonts w:ascii="Arial" w:hAnsi="Arial" w:cs="Arial"/>
          <w:b/>
          <w:sz w:val="22"/>
          <w:szCs w:val="22"/>
        </w:rPr>
        <w:t>NOTE:  You may request NUREG references used in this activity that cannot be found on the NRC external Web site from your Public Affairs</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6135AD"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Review the information presented by the NRC Public Affairs Office on interactions with the public that can be found on the NRC internal and external Web sites.  Review the information available on the external NRC Web site related to general topics of interest to the public, such as the public involvement, school programs, and technical information papers. </w:t>
      </w:r>
    </w:p>
    <w:p w:rsidR="006135AD" w:rsidRPr="003678FE" w:rsidRDefault="006135AD"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4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Visit the NRC Plain Language Action Plan on the internal Web site, including some of the links to resource materials.   </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Visit the Communication and Public Meetings page on the NRC internal Web site.  Review the public meeting policy and checklist.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Locate and review the material specifically listed in the reference section of this activity.  The NRR Project Manager</w:t>
      </w:r>
      <w:r w:rsidRPr="003678FE">
        <w:rPr>
          <w:rFonts w:ascii="Arial" w:hAnsi="Arial" w:cs="Arial"/>
          <w:sz w:val="22"/>
          <w:szCs w:val="22"/>
        </w:rPr>
        <w:sym w:font="WP TypographicSymbols" w:char="003D"/>
      </w:r>
      <w:proofErr w:type="gramStart"/>
      <w:r w:rsidRPr="003678FE">
        <w:rPr>
          <w:rFonts w:ascii="Arial" w:hAnsi="Arial" w:cs="Arial"/>
          <w:sz w:val="22"/>
          <w:szCs w:val="22"/>
        </w:rPr>
        <w:t>s</w:t>
      </w:r>
      <w:proofErr w:type="gramEnd"/>
      <w:r w:rsidRPr="003678FE">
        <w:rPr>
          <w:rFonts w:ascii="Arial" w:hAnsi="Arial" w:cs="Arial"/>
          <w:sz w:val="22"/>
          <w:szCs w:val="22"/>
        </w:rPr>
        <w:t xml:space="preserve"> Handbook and NUREG/BR-0200, </w:t>
      </w:r>
      <w:r w:rsidRPr="003678FE">
        <w:rPr>
          <w:rFonts w:ascii="Arial" w:hAnsi="Arial" w:cs="Arial"/>
          <w:sz w:val="22"/>
          <w:szCs w:val="22"/>
        </w:rPr>
        <w:sym w:font="WP TypographicSymbols" w:char="0041"/>
      </w:r>
      <w:r w:rsidRPr="003678FE">
        <w:rPr>
          <w:rFonts w:ascii="Arial" w:hAnsi="Arial" w:cs="Arial"/>
          <w:sz w:val="22"/>
          <w:szCs w:val="22"/>
        </w:rPr>
        <w:t>Public Petition Process,</w:t>
      </w:r>
      <w:r w:rsidRPr="003678FE">
        <w:rPr>
          <w:rFonts w:ascii="Arial" w:hAnsi="Arial" w:cs="Arial"/>
          <w:sz w:val="22"/>
          <w:szCs w:val="22"/>
        </w:rPr>
        <w:sym w:font="WP TypographicSymbols" w:char="0040"/>
      </w:r>
      <w:r w:rsidRPr="003678FE">
        <w:rPr>
          <w:rFonts w:ascii="Arial" w:hAnsi="Arial" w:cs="Arial"/>
          <w:sz w:val="22"/>
          <w:szCs w:val="22"/>
        </w:rPr>
        <w:t xml:space="preserve"> may also be beneficial in understanding the processing of 2.206 petitions and </w:t>
      </w:r>
      <w:r w:rsidRPr="003678FE">
        <w:rPr>
          <w:rFonts w:ascii="Arial" w:hAnsi="Arial" w:cs="Arial"/>
          <w:sz w:val="22"/>
          <w:szCs w:val="22"/>
        </w:rPr>
        <w:sym w:font="WP TypographicSymbols" w:char="0041"/>
      </w:r>
      <w:r w:rsidRPr="003678FE">
        <w:rPr>
          <w:rFonts w:ascii="Arial" w:hAnsi="Arial" w:cs="Arial"/>
          <w:sz w:val="22"/>
          <w:szCs w:val="22"/>
        </w:rPr>
        <w:t>ticketed items.</w:t>
      </w:r>
      <w:r w:rsidRPr="003678FE">
        <w:rPr>
          <w:rFonts w:ascii="Arial" w:hAnsi="Arial" w:cs="Arial"/>
          <w:sz w:val="22"/>
          <w:szCs w:val="22"/>
        </w:rPr>
        <w:sym w:font="WP TypographicSymbols" w:char="0040"/>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Review the steps in the rulemaking process on the NRC external </w:t>
      </w:r>
      <w:r w:rsidRPr="003678FE">
        <w:rPr>
          <w:rFonts w:ascii="Arial" w:hAnsi="Arial" w:cs="Arial"/>
          <w:sz w:val="22"/>
          <w:szCs w:val="22"/>
        </w:rPr>
        <w:lastRenderedPageBreak/>
        <w:t>Web site under</w:t>
      </w:r>
      <w:r w:rsidR="00EC7DCC" w:rsidRPr="003678FE">
        <w:rPr>
          <w:rFonts w:ascii="Arial" w:hAnsi="Arial" w:cs="Arial"/>
          <w:sz w:val="22"/>
          <w:szCs w:val="22"/>
        </w:rPr>
        <w:t xml:space="preserve"> How We Regulate</w:t>
      </w:r>
      <w:r w:rsidRPr="003678FE">
        <w:rPr>
          <w:rFonts w:ascii="Arial" w:hAnsi="Arial" w:cs="Arial"/>
          <w:sz w:val="22"/>
          <w:szCs w:val="22"/>
        </w:rPr>
        <w:t>.</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locate, and review your region</w:t>
      </w:r>
      <w:r w:rsidRPr="003678FE">
        <w:rPr>
          <w:rFonts w:ascii="Arial" w:hAnsi="Arial" w:cs="Arial"/>
          <w:sz w:val="22"/>
          <w:szCs w:val="22"/>
        </w:rPr>
        <w:sym w:font="WP TypographicSymbols" w:char="003D"/>
      </w:r>
      <w:r w:rsidRPr="003678FE">
        <w:rPr>
          <w:rFonts w:ascii="Arial" w:hAnsi="Arial" w:cs="Arial"/>
          <w:sz w:val="22"/>
          <w:szCs w:val="22"/>
        </w:rPr>
        <w:t>s policy guidance on the staff</w:t>
      </w:r>
      <w:r w:rsidRPr="003678FE">
        <w:rPr>
          <w:rFonts w:ascii="Arial" w:hAnsi="Arial" w:cs="Arial"/>
          <w:sz w:val="22"/>
          <w:szCs w:val="22"/>
        </w:rPr>
        <w:sym w:font="WP TypographicSymbols" w:char="003D"/>
      </w:r>
      <w:r w:rsidRPr="003678FE">
        <w:rPr>
          <w:rFonts w:ascii="Arial" w:hAnsi="Arial" w:cs="Arial"/>
          <w:sz w:val="22"/>
          <w:szCs w:val="22"/>
        </w:rPr>
        <w:t xml:space="preserve">s receipt and processing of inquiries from the general public.  Meet with your PAO or supervisor and discuss the expectations of an inspector who receives an inquiry.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135AD" w:rsidRPr="003678FE" w:rsidRDefault="00825C3C" w:rsidP="007B1562">
      <w:pPr>
        <w:numPr>
          <w:ilvl w:val="0"/>
          <w:numId w:val="4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and discuss what types of public interactions you are likely to encounter and ensure that you understand what you are to do.  Discuss the items listed in the evaluation criteria section.</w:t>
      </w:r>
    </w:p>
    <w:p w:rsidR="006135AD" w:rsidRPr="003678FE" w:rsidRDefault="006135AD"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6135AD"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ISA-15.</w:t>
      </w:r>
    </w:p>
    <w:p w:rsidR="00825C3C" w:rsidRPr="003678FE" w:rsidRDefault="00A81EDC" w:rsidP="0088184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Individual Study Activity</w:t>
      </w:r>
    </w:p>
    <w:p w:rsidR="00A05694" w:rsidRPr="003678FE" w:rsidRDefault="00A05694" w:rsidP="00A0569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A05694" w:rsidP="00A0569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(ISA-16) Contacts with the Media</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22" w:name="_Toc311547161"/>
      <w:r w:rsidR="00825C3C" w:rsidRPr="003678FE">
        <w:rPr>
          <w:rFonts w:ascii="Arial" w:hAnsi="Arial" w:cs="Arial"/>
          <w:sz w:val="22"/>
          <w:szCs w:val="22"/>
        </w:rPr>
        <w:instrText>(ISA-16) Contacts with the Media</w:instrText>
      </w:r>
      <w:bookmarkEnd w:id="222"/>
      <w:r w:rsidR="0034082B" w:rsidRPr="003678FE">
        <w:rPr>
          <w:rFonts w:ascii="Arial" w:hAnsi="Arial" w:cs="Arial"/>
          <w:sz w:val="22"/>
          <w:szCs w:val="22"/>
        </w:rPr>
        <w:fldChar w:fldCharType="end"/>
      </w:r>
    </w:p>
    <w:p w:rsidR="00A05694" w:rsidRPr="003678FE" w:rsidRDefault="00A05694" w:rsidP="00A0569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A05694" w:rsidP="00A0569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provide you with an understanding of the importance of communicating with the public and media in an accurate, clear, and noncomplex manner within the limitations of agency guidance for the release of information to the public.  Such communication supports one of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s main objectives of increasing openness.  This study activity will provide you information on the implementation of the guidance on contacts with the public and media.</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05694" w:rsidRPr="003678FE" w:rsidRDefault="00825C3C" w:rsidP="00A0569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A05694" w:rsidRPr="003678FE" w:rsidRDefault="00A05694" w:rsidP="00A0569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COMMUNICATION</w:t>
      </w:r>
    </w:p>
    <w:p w:rsidR="00825C3C" w:rsidRPr="003678FE" w:rsidRDefault="00825C3C" w:rsidP="00A0569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SELF-MANAGEMENT</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A05694" w:rsidRPr="003678FE" w:rsidRDefault="00A05694" w:rsidP="00A0569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0151A2" w:rsidRPr="003678FE" w:rsidRDefault="00A0569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NUREG/BR-0202, </w:t>
      </w:r>
      <w:r w:rsidR="00825C3C" w:rsidRPr="003678FE">
        <w:rPr>
          <w:rFonts w:ascii="Arial" w:hAnsi="Arial" w:cs="Arial"/>
          <w:sz w:val="22"/>
          <w:szCs w:val="22"/>
        </w:rPr>
        <w:sym w:font="WP TypographicSymbols" w:char="0041"/>
      </w:r>
      <w:r w:rsidR="00825C3C" w:rsidRPr="003678FE">
        <w:rPr>
          <w:rFonts w:ascii="Arial" w:hAnsi="Arial" w:cs="Arial"/>
          <w:sz w:val="22"/>
          <w:szCs w:val="22"/>
        </w:rPr>
        <w:t>Guidelines for Interviews with the News Media</w:t>
      </w:r>
      <w:r w:rsidR="00825C3C" w:rsidRPr="003678FE">
        <w:rPr>
          <w:rFonts w:ascii="Arial" w:hAnsi="Arial" w:cs="Arial"/>
          <w:sz w:val="22"/>
          <w:szCs w:val="22"/>
        </w:rPr>
        <w:sym w:font="WP TypographicSymbols" w:char="0040"/>
      </w:r>
    </w:p>
    <w:p w:rsidR="000151A2"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MD 3.4, </w:t>
      </w:r>
      <w:r w:rsidRPr="003678FE">
        <w:rPr>
          <w:rFonts w:ascii="Arial" w:hAnsi="Arial" w:cs="Arial"/>
          <w:sz w:val="22"/>
          <w:szCs w:val="22"/>
        </w:rPr>
        <w:sym w:font="WP TypographicSymbols" w:char="0041"/>
      </w:r>
      <w:r w:rsidRPr="003678FE">
        <w:rPr>
          <w:rFonts w:ascii="Arial" w:hAnsi="Arial" w:cs="Arial"/>
          <w:sz w:val="22"/>
          <w:szCs w:val="22"/>
        </w:rPr>
        <w:t>Release of Information to the Public</w:t>
      </w:r>
      <w:r w:rsidRPr="003678FE">
        <w:rPr>
          <w:rFonts w:ascii="Arial" w:hAnsi="Arial" w:cs="Arial"/>
          <w:sz w:val="22"/>
          <w:szCs w:val="22"/>
        </w:rPr>
        <w:sym w:font="WP TypographicSymbols" w:char="0040"/>
      </w:r>
    </w:p>
    <w:p w:rsidR="000151A2"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NUREG/BR-0224, </w:t>
      </w:r>
      <w:r w:rsidRPr="003678FE">
        <w:rPr>
          <w:rFonts w:ascii="Arial" w:hAnsi="Arial" w:cs="Arial"/>
          <w:sz w:val="22"/>
          <w:szCs w:val="22"/>
        </w:rPr>
        <w:sym w:font="WP TypographicSymbols" w:char="0041"/>
      </w:r>
      <w:r w:rsidRPr="003678FE">
        <w:rPr>
          <w:rFonts w:ascii="Arial" w:hAnsi="Arial" w:cs="Arial"/>
          <w:sz w:val="22"/>
          <w:szCs w:val="22"/>
        </w:rPr>
        <w:t>Guidelines for Conducting Public Meetings</w:t>
      </w:r>
      <w:r w:rsidRPr="003678FE">
        <w:rPr>
          <w:rFonts w:ascii="Arial" w:hAnsi="Arial" w:cs="Arial"/>
          <w:sz w:val="22"/>
          <w:szCs w:val="22"/>
        </w:rPr>
        <w:sym w:font="WP TypographicSymbols" w:char="0040"/>
      </w:r>
    </w:p>
    <w:p w:rsidR="000151A2"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NUREG-1614, </w:t>
      </w:r>
      <w:proofErr w:type="spellStart"/>
      <w:r w:rsidRPr="003678FE">
        <w:rPr>
          <w:rFonts w:ascii="Arial" w:hAnsi="Arial" w:cs="Arial"/>
          <w:sz w:val="22"/>
          <w:szCs w:val="22"/>
        </w:rPr>
        <w:t>Vol</w:t>
      </w:r>
      <w:proofErr w:type="spellEnd"/>
      <w:r w:rsidRPr="003678FE">
        <w:rPr>
          <w:rFonts w:ascii="Arial" w:hAnsi="Arial" w:cs="Arial"/>
          <w:sz w:val="22"/>
          <w:szCs w:val="22"/>
        </w:rPr>
        <w:t xml:space="preserve"> </w:t>
      </w:r>
      <w:r w:rsidR="007D4CFF" w:rsidRPr="003678FE">
        <w:rPr>
          <w:rFonts w:ascii="Arial" w:hAnsi="Arial" w:cs="Arial"/>
          <w:sz w:val="22"/>
          <w:szCs w:val="22"/>
        </w:rPr>
        <w:t>4</w:t>
      </w:r>
      <w:r w:rsidRPr="003678FE">
        <w:rPr>
          <w:rFonts w:ascii="Arial" w:hAnsi="Arial" w:cs="Arial"/>
          <w:sz w:val="22"/>
          <w:szCs w:val="22"/>
        </w:rPr>
        <w:t xml:space="preserve">, </w:t>
      </w:r>
      <w:r w:rsidRPr="003678FE">
        <w:rPr>
          <w:rFonts w:ascii="Arial" w:hAnsi="Arial" w:cs="Arial"/>
          <w:sz w:val="22"/>
          <w:szCs w:val="22"/>
        </w:rPr>
        <w:sym w:font="WP TypographicSymbols" w:char="0041"/>
      </w:r>
      <w:r w:rsidRPr="003678FE">
        <w:rPr>
          <w:rFonts w:ascii="Arial" w:hAnsi="Arial" w:cs="Arial"/>
          <w:sz w:val="22"/>
          <w:szCs w:val="22"/>
        </w:rPr>
        <w:t>Strategic Plan</w:t>
      </w:r>
      <w:r w:rsidR="007D4CFF" w:rsidRPr="003678FE">
        <w:rPr>
          <w:rFonts w:ascii="Arial" w:hAnsi="Arial" w:cs="Arial"/>
          <w:sz w:val="22"/>
          <w:szCs w:val="22"/>
        </w:rPr>
        <w:t>: Fiscal Years 2008 - 2013</w:t>
      </w:r>
      <w:r w:rsidRPr="003678FE">
        <w:rPr>
          <w:rFonts w:ascii="Arial" w:hAnsi="Arial" w:cs="Arial"/>
          <w:sz w:val="22"/>
          <w:szCs w:val="22"/>
        </w:rPr>
        <w:sym w:font="WP TypographicSymbols" w:char="0040"/>
      </w:r>
    </w:p>
    <w:p w:rsidR="000151A2"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NUREG/BR-0308, </w:t>
      </w:r>
      <w:r w:rsidRPr="003678FE">
        <w:rPr>
          <w:rFonts w:ascii="Arial" w:hAnsi="Arial" w:cs="Arial"/>
          <w:sz w:val="22"/>
          <w:szCs w:val="22"/>
        </w:rPr>
        <w:sym w:font="WP TypographicSymbols" w:char="0041"/>
      </w:r>
      <w:r w:rsidRPr="003678FE">
        <w:rPr>
          <w:rFonts w:ascii="Arial" w:hAnsi="Arial" w:cs="Arial"/>
          <w:sz w:val="22"/>
          <w:szCs w:val="22"/>
        </w:rPr>
        <w:t>Effective Risk Communication</w:t>
      </w:r>
      <w:r w:rsidRPr="003678FE">
        <w:rPr>
          <w:rFonts w:ascii="Arial" w:hAnsi="Arial" w:cs="Arial"/>
          <w:sz w:val="22"/>
          <w:szCs w:val="22"/>
        </w:rPr>
        <w:sym w:font="WP TypographicSymbols" w:char="0040"/>
      </w:r>
    </w:p>
    <w:p w:rsidR="000151A2"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Regional or office instructions establishing the policy and process for receipt of inquiries from the public/media.</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151A2"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guidance on contacts with the media by successfully addressing the following:</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NRC goal of improving public confidence and how good communication with the media contributes to its achievement.</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the importance of communicating with the media in a manner to build trust.</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81EDC" w:rsidRPr="003678FE" w:rsidRDefault="00825C3C" w:rsidP="007B1562">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importance of agency goals, onsite inspection staff, the agency</w:t>
      </w:r>
      <w:r w:rsidRPr="003678FE">
        <w:rPr>
          <w:rFonts w:ascii="Arial" w:hAnsi="Arial" w:cs="Arial"/>
          <w:sz w:val="22"/>
          <w:szCs w:val="22"/>
        </w:rPr>
        <w:sym w:font="WP TypographicSymbols" w:char="003D"/>
      </w:r>
      <w:r w:rsidRPr="003678FE">
        <w:rPr>
          <w:rFonts w:ascii="Arial" w:hAnsi="Arial" w:cs="Arial"/>
          <w:sz w:val="22"/>
          <w:szCs w:val="22"/>
        </w:rPr>
        <w:t>s safety focus, risk-informed policies, trustworthiness, and limitations on particular subject knowledge</w:t>
      </w:r>
      <w:r w:rsidR="000179B5" w:rsidRPr="003678FE">
        <w:rPr>
          <w:rFonts w:ascii="Arial" w:hAnsi="Arial" w:cs="Arial"/>
          <w:sz w:val="22"/>
          <w:szCs w:val="22"/>
        </w:rPr>
        <w:t xml:space="preserve"> </w:t>
      </w:r>
      <w:r w:rsidRPr="003678FE">
        <w:rPr>
          <w:rFonts w:ascii="Arial" w:hAnsi="Arial" w:cs="Arial"/>
          <w:sz w:val="22"/>
          <w:szCs w:val="22"/>
        </w:rPr>
        <w:t>with regard to communicating with the media.</w:t>
      </w:r>
    </w:p>
    <w:p w:rsidR="00A81EDC" w:rsidRPr="003678FE" w:rsidRDefault="00A81EDC" w:rsidP="00546E0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A81EDC" w:rsidP="007B1562">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 </w:t>
      </w:r>
      <w:r w:rsidR="00825C3C" w:rsidRPr="003678FE">
        <w:rPr>
          <w:rFonts w:ascii="Arial" w:hAnsi="Arial" w:cs="Arial"/>
          <w:sz w:val="22"/>
          <w:szCs w:val="22"/>
        </w:rPr>
        <w:t>Discuss the importance of planning ahead and preparing well for communicating with the media.</w:t>
      </w:r>
    </w:p>
    <w:p w:rsidR="00640460" w:rsidRPr="003678FE" w:rsidRDefault="00640460"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Discuss the importance of controlling your speech, including what words not to use, not speculating, not guessing, not answering the </w:t>
      </w:r>
      <w:r w:rsidRPr="003678FE">
        <w:rPr>
          <w:rFonts w:ascii="Arial" w:hAnsi="Arial" w:cs="Arial"/>
          <w:sz w:val="22"/>
          <w:szCs w:val="22"/>
        </w:rPr>
        <w:sym w:font="WP TypographicSymbols" w:char="0041"/>
      </w:r>
      <w:r w:rsidRPr="003678FE">
        <w:rPr>
          <w:rFonts w:ascii="Arial" w:hAnsi="Arial" w:cs="Arial"/>
          <w:sz w:val="22"/>
          <w:szCs w:val="22"/>
        </w:rPr>
        <w:t>what if</w:t>
      </w:r>
      <w:r w:rsidRPr="003678FE">
        <w:rPr>
          <w:rFonts w:ascii="Arial" w:hAnsi="Arial" w:cs="Arial"/>
          <w:sz w:val="22"/>
          <w:szCs w:val="22"/>
        </w:rPr>
        <w:sym w:font="WP TypographicSymbols" w:char="0040"/>
      </w:r>
      <w:r w:rsidRPr="003678FE">
        <w:rPr>
          <w:rFonts w:ascii="Arial" w:hAnsi="Arial" w:cs="Arial"/>
          <w:sz w:val="22"/>
          <w:szCs w:val="22"/>
        </w:rPr>
        <w:t xml:space="preserve"> questions, not giving your opinion or repeating any other </w:t>
      </w:r>
      <w:r w:rsidRPr="003678FE">
        <w:rPr>
          <w:rFonts w:ascii="Arial" w:hAnsi="Arial" w:cs="Arial"/>
          <w:sz w:val="22"/>
          <w:szCs w:val="22"/>
        </w:rPr>
        <w:lastRenderedPageBreak/>
        <w:t>person</w:t>
      </w:r>
      <w:r w:rsidRPr="003678FE">
        <w:rPr>
          <w:rFonts w:ascii="Arial" w:hAnsi="Arial" w:cs="Arial"/>
          <w:sz w:val="22"/>
          <w:szCs w:val="22"/>
        </w:rPr>
        <w:sym w:font="WP TypographicSymbols" w:char="003D"/>
      </w:r>
      <w:r w:rsidRPr="003678FE">
        <w:rPr>
          <w:rFonts w:ascii="Arial" w:hAnsi="Arial" w:cs="Arial"/>
          <w:sz w:val="22"/>
          <w:szCs w:val="22"/>
        </w:rPr>
        <w:t>s opinion, and not talking off the record.</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policy and process for how to communicate to management any inquiries from or unplanned interactions with the news media and other members of the public.</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0151A2" w:rsidP="00546E09">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right="450"/>
        <w:jc w:val="both"/>
        <w:rPr>
          <w:rFonts w:ascii="Arial" w:hAnsi="Arial" w:cs="Arial"/>
          <w:b/>
          <w:sz w:val="22"/>
          <w:szCs w:val="22"/>
        </w:rPr>
      </w:pPr>
      <w:r w:rsidRPr="003678FE">
        <w:rPr>
          <w:rFonts w:ascii="Arial" w:hAnsi="Arial" w:cs="Arial"/>
          <w:b/>
          <w:sz w:val="22"/>
          <w:szCs w:val="22"/>
        </w:rPr>
        <w:t>NOTE:  You may request any NUREG references used in this activity that cannot be found on the NRC external Web site from your PAO.</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151A2"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Meet with the regional Public Affairs Officer or someone from the Office of Public Affairs at Headquarters to discuss the guidelines for interviews with the news media.</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Explore all aspects of the importance of appropriate, accurate, and clear communications with the public as found on the NRC Web site.</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the agency guidance on how to communicate with the public/media.</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0151A2"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0151A2"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ISA-16.</w:t>
      </w:r>
    </w:p>
    <w:p w:rsidR="00825C3C" w:rsidRPr="003678FE" w:rsidRDefault="00A81ED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Individual Study Activity</w:t>
      </w:r>
    </w:p>
    <w:p w:rsidR="00827F58" w:rsidRPr="003678FE" w:rsidRDefault="00827F58" w:rsidP="00827F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7F58" w:rsidP="00827F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(ISA-17) Institute of Nuclear Power Operations, Nuclear Energy Institute, and National Organization of Test, Research and Training Reactors</w:t>
      </w:r>
    </w:p>
    <w:p w:rsidR="00827F58" w:rsidRPr="003678FE" w:rsidRDefault="0034082B" w:rsidP="00827F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23" w:name="_Toc311547162"/>
      <w:r w:rsidR="00CA713C">
        <w:rPr>
          <w:rFonts w:ascii="Arial" w:hAnsi="Arial" w:cs="Arial"/>
          <w:sz w:val="22"/>
          <w:szCs w:val="22"/>
        </w:rPr>
        <w:instrText>(</w:instrText>
      </w:r>
      <w:r w:rsidR="00825C3C" w:rsidRPr="003678FE">
        <w:rPr>
          <w:rFonts w:ascii="Arial" w:hAnsi="Arial" w:cs="Arial"/>
          <w:sz w:val="22"/>
          <w:szCs w:val="22"/>
        </w:rPr>
        <w:instrText>ISA-17) Institute of Nuclear Power Operations, Nuclear Energy Institute, and National Organization of Test, Research and Training Reactors</w:instrText>
      </w:r>
      <w:bookmarkEnd w:id="223"/>
      <w:r w:rsidRPr="003678FE">
        <w:rPr>
          <w:rFonts w:ascii="Arial" w:hAnsi="Arial" w:cs="Arial"/>
          <w:sz w:val="22"/>
          <w:szCs w:val="22"/>
        </w:rPr>
        <w:fldChar w:fldCharType="end"/>
      </w:r>
    </w:p>
    <w:p w:rsidR="00825C3C" w:rsidRPr="003678FE" w:rsidRDefault="00827F58" w:rsidP="00827F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the appropriate protocols when reviewing documentation generated by the Institute of Nuclear Power Operations (INPO), the Nuclear Energy Institute (NEI), or the National Organization of Test, Research and Training Reactors (TRTR).  In addition, this activity will familiarize you with the proper conduct when INPO or TRTR is at a facility.  Most of this guidance relates to INPO and NEI.  However, you should apply it to TRTR, as appropriate.</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7F58" w:rsidRPr="003678FE" w:rsidRDefault="00825C3C" w:rsidP="00827F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7F58" w:rsidRPr="003678FE" w:rsidRDefault="00827F58" w:rsidP="00827F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REGULATORY FRAMEWORK</w:t>
      </w:r>
    </w:p>
    <w:p w:rsidR="00825C3C" w:rsidRPr="003678FE" w:rsidRDefault="00825C3C" w:rsidP="00827F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3678FE">
        <w:rPr>
          <w:rFonts w:ascii="Arial" w:hAnsi="Arial" w:cs="Arial"/>
          <w:sz w:val="22"/>
          <w:szCs w:val="22"/>
        </w:rPr>
        <w:t>SELF-MANAGEMENT</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1 hour</w:t>
      </w:r>
    </w:p>
    <w:p w:rsidR="00827F58" w:rsidRPr="003678FE" w:rsidRDefault="00827F58" w:rsidP="00827F5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7F58"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Memorandum of Agreement </w:t>
      </w:r>
      <w:proofErr w:type="gramStart"/>
      <w:r w:rsidR="00825C3C" w:rsidRPr="003678FE">
        <w:rPr>
          <w:rFonts w:ascii="Arial" w:hAnsi="Arial" w:cs="Arial"/>
          <w:sz w:val="22"/>
          <w:szCs w:val="22"/>
        </w:rPr>
        <w:t>Between</w:t>
      </w:r>
      <w:proofErr w:type="gramEnd"/>
      <w:r w:rsidR="00825C3C" w:rsidRPr="003678FE">
        <w:rPr>
          <w:rFonts w:ascii="Arial" w:hAnsi="Arial" w:cs="Arial"/>
          <w:sz w:val="22"/>
          <w:szCs w:val="22"/>
        </w:rPr>
        <w:t xml:space="preserve"> NRC and INPO (ML0</w:t>
      </w:r>
      <w:ins w:id="224" w:author="Author" w:date="2010-12-20T16:15:00Z">
        <w:r w:rsidR="0080160C">
          <w:rPr>
            <w:rFonts w:ascii="Arial" w:hAnsi="Arial" w:cs="Arial"/>
            <w:sz w:val="22"/>
            <w:szCs w:val="22"/>
          </w:rPr>
          <w:t>73460015</w:t>
        </w:r>
      </w:ins>
      <w:r w:rsidR="00825C3C" w:rsidRPr="003678FE">
        <w:rPr>
          <w:rFonts w:ascii="Arial" w:hAnsi="Arial" w:cs="Arial"/>
          <w:sz w:val="22"/>
          <w:szCs w:val="22"/>
        </w:rPr>
        <w:t xml:space="preserve">) </w:t>
      </w:r>
    </w:p>
    <w:p w:rsidR="00827F58" w:rsidRPr="003678FE" w:rsidRDefault="00827F58"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A756CD" w:rsidP="007B1562">
      <w:pPr>
        <w:widowControl/>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225" w:author="Author" w:date="2009-10-13T14:37:00Z">
        <w:r w:rsidRPr="003678FE">
          <w:rPr>
            <w:rFonts w:ascii="Arial" w:hAnsi="Arial" w:cs="Arial"/>
            <w:sz w:val="22"/>
            <w:szCs w:val="22"/>
          </w:rPr>
          <w:t>IMC 0301, “Coordination of NRC Visits to Commercial Reactor Sites</w:t>
        </w:r>
        <w:r w:rsidRPr="003678FE">
          <w:rPr>
            <w:rFonts w:ascii="Arial" w:hAnsi="Arial" w:cs="Arial"/>
            <w:sz w:val="22"/>
            <w:szCs w:val="22"/>
          </w:rPr>
          <w:sym w:font="WP TypographicSymbols" w:char="0040"/>
        </w:r>
      </w:ins>
    </w:p>
    <w:p w:rsidR="00827F58" w:rsidRPr="003678FE" w:rsidRDefault="00827F58"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p>
    <w:p w:rsidR="00827F58" w:rsidRPr="003678FE" w:rsidRDefault="00827F58"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OEDO Procedure 0220, </w:t>
      </w:r>
      <w:r w:rsidRPr="003678FE">
        <w:rPr>
          <w:rFonts w:ascii="Arial" w:hAnsi="Arial" w:cs="Arial"/>
          <w:sz w:val="22"/>
          <w:szCs w:val="22"/>
        </w:rPr>
        <w:sym w:font="WP TypographicSymbols" w:char="0041"/>
      </w:r>
      <w:r w:rsidRPr="003678FE">
        <w:rPr>
          <w:rFonts w:ascii="Arial" w:hAnsi="Arial" w:cs="Arial"/>
          <w:sz w:val="22"/>
          <w:szCs w:val="22"/>
        </w:rPr>
        <w:t>Coordination with the Institute of Nuclear Power Operations (INPO)</w:t>
      </w:r>
      <w:r w:rsidRPr="003678FE">
        <w:rPr>
          <w:rFonts w:ascii="Arial" w:hAnsi="Arial" w:cs="Arial"/>
          <w:sz w:val="22"/>
          <w:szCs w:val="22"/>
        </w:rPr>
        <w:sym w:font="WP TypographicSymbols" w:char="0040"/>
      </w:r>
      <w:r w:rsidRPr="003678FE">
        <w:rPr>
          <w:rFonts w:ascii="Arial" w:hAnsi="Arial" w:cs="Arial"/>
          <w:sz w:val="22"/>
          <w:szCs w:val="22"/>
        </w:rPr>
        <w:t xml:space="preserve"> (available on the NRC internal Web site under OEDO and then Procedures and Guidance)</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7F58"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827F58"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the tasks in this activity, you will be asked to demonstrate your general understanding of the appropriate protocols and conduct when reviewing INPO, NEI, or TRTR documentation and when conducting an inspection when INPO or TRTR is at a facility by discussing the following:</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7F58" w:rsidRPr="003678FE" w:rsidRDefault="00825C3C" w:rsidP="007B1562">
      <w:pPr>
        <w:numPr>
          <w:ilvl w:val="0"/>
          <w:numId w:val="54"/>
        </w:numPr>
        <w:jc w:val="both"/>
        <w:rPr>
          <w:rFonts w:ascii="Arial" w:hAnsi="Arial" w:cs="Arial"/>
          <w:sz w:val="22"/>
          <w:szCs w:val="22"/>
        </w:rPr>
      </w:pPr>
      <w:r w:rsidRPr="003678FE">
        <w:rPr>
          <w:rFonts w:ascii="Arial" w:hAnsi="Arial" w:cs="Arial"/>
          <w:sz w:val="22"/>
          <w:szCs w:val="22"/>
        </w:rPr>
        <w:t xml:space="preserve">Specify when </w:t>
      </w:r>
      <w:r w:rsidR="00476355" w:rsidRPr="003678FE">
        <w:rPr>
          <w:rFonts w:ascii="Arial" w:hAnsi="Arial" w:cs="Arial"/>
          <w:sz w:val="22"/>
          <w:szCs w:val="22"/>
        </w:rPr>
        <w:t>it is</w:t>
      </w:r>
      <w:r w:rsidRPr="003678FE">
        <w:rPr>
          <w:rFonts w:ascii="Arial" w:hAnsi="Arial" w:cs="Arial"/>
          <w:sz w:val="22"/>
          <w:szCs w:val="22"/>
        </w:rPr>
        <w:t xml:space="preserve"> appropriate to refer to INPO documents in an NRC inspection report or other agency documentation.</w:t>
      </w:r>
    </w:p>
    <w:p w:rsidR="00827F58" w:rsidRPr="003678FE" w:rsidRDefault="00827F58" w:rsidP="00546E09">
      <w:pPr>
        <w:jc w:val="both"/>
        <w:rPr>
          <w:rFonts w:ascii="Arial" w:hAnsi="Arial" w:cs="Arial"/>
          <w:sz w:val="22"/>
          <w:szCs w:val="22"/>
        </w:rPr>
      </w:pPr>
    </w:p>
    <w:p w:rsidR="00825C3C" w:rsidRPr="003678FE" w:rsidRDefault="00825C3C" w:rsidP="007B1562">
      <w:pPr>
        <w:numPr>
          <w:ilvl w:val="0"/>
          <w:numId w:val="54"/>
        </w:numPr>
        <w:jc w:val="both"/>
        <w:rPr>
          <w:rFonts w:ascii="Arial" w:hAnsi="Arial" w:cs="Arial"/>
          <w:sz w:val="22"/>
          <w:szCs w:val="22"/>
        </w:rPr>
      </w:pPr>
      <w:r w:rsidRPr="003678FE">
        <w:rPr>
          <w:rFonts w:ascii="Arial" w:hAnsi="Arial" w:cs="Arial"/>
          <w:sz w:val="22"/>
          <w:szCs w:val="22"/>
        </w:rPr>
        <w:t>Identify the circumstances under which you are allowed to perform an inspection of an NEI initiative.</w:t>
      </w:r>
    </w:p>
    <w:p w:rsidR="00825C3C" w:rsidRPr="003678FE" w:rsidRDefault="00825C3C" w:rsidP="00546E09">
      <w:pPr>
        <w:jc w:val="both"/>
        <w:rPr>
          <w:rFonts w:ascii="Arial" w:hAnsi="Arial" w:cs="Arial"/>
          <w:sz w:val="22"/>
          <w:szCs w:val="22"/>
        </w:rPr>
      </w:pPr>
    </w:p>
    <w:p w:rsidR="00825C3C" w:rsidRPr="003678FE" w:rsidRDefault="00825C3C" w:rsidP="007B1562">
      <w:pPr>
        <w:numPr>
          <w:ilvl w:val="0"/>
          <w:numId w:val="54"/>
        </w:numPr>
        <w:jc w:val="both"/>
        <w:rPr>
          <w:rFonts w:ascii="Arial" w:hAnsi="Arial" w:cs="Arial"/>
          <w:sz w:val="22"/>
          <w:szCs w:val="22"/>
        </w:rPr>
      </w:pPr>
      <w:r w:rsidRPr="003678FE">
        <w:rPr>
          <w:rFonts w:ascii="Arial" w:hAnsi="Arial" w:cs="Arial"/>
          <w:sz w:val="22"/>
          <w:szCs w:val="22"/>
        </w:rPr>
        <w:t>Identify the accepted protocol for an NRC inspector attending an INPO meeting held with licensee personnel.</w:t>
      </w:r>
    </w:p>
    <w:p w:rsidR="00827F58" w:rsidRDefault="00827F58" w:rsidP="00546E09">
      <w:pPr>
        <w:jc w:val="both"/>
        <w:rPr>
          <w:rFonts w:ascii="Arial" w:hAnsi="Arial" w:cs="Arial"/>
          <w:sz w:val="22"/>
          <w:szCs w:val="22"/>
        </w:rPr>
      </w:pPr>
    </w:p>
    <w:p w:rsidR="00825C3C" w:rsidRPr="003678FE" w:rsidRDefault="00825C3C" w:rsidP="007B1562">
      <w:pPr>
        <w:numPr>
          <w:ilvl w:val="0"/>
          <w:numId w:val="54"/>
        </w:numPr>
        <w:jc w:val="both"/>
        <w:rPr>
          <w:rFonts w:ascii="Arial" w:hAnsi="Arial" w:cs="Arial"/>
          <w:sz w:val="22"/>
          <w:szCs w:val="22"/>
        </w:rPr>
      </w:pPr>
      <w:r w:rsidRPr="003678FE">
        <w:rPr>
          <w:rFonts w:ascii="Arial" w:hAnsi="Arial" w:cs="Arial"/>
          <w:sz w:val="22"/>
          <w:szCs w:val="22"/>
        </w:rPr>
        <w:t>Explain the policy for reviewing INPO operating experience (OE) reports during inspection activities.</w:t>
      </w:r>
    </w:p>
    <w:p w:rsidR="00827F58" w:rsidRPr="003678FE" w:rsidRDefault="00827F58"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7F58" w:rsidP="00294BC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Review</w:t>
      </w:r>
      <w:ins w:id="226" w:author="Author" w:date="2009-10-13T14:33:00Z">
        <w:r w:rsidR="00A756CD" w:rsidRPr="003678FE">
          <w:rPr>
            <w:rFonts w:ascii="Arial" w:hAnsi="Arial" w:cs="Arial"/>
            <w:sz w:val="22"/>
            <w:szCs w:val="22"/>
          </w:rPr>
          <w:t xml:space="preserve"> IMC 0301, “</w:t>
        </w:r>
      </w:ins>
      <w:r w:rsidR="00825C3C" w:rsidRPr="003678FE">
        <w:rPr>
          <w:rFonts w:ascii="Arial" w:hAnsi="Arial" w:cs="Arial"/>
          <w:sz w:val="22"/>
          <w:szCs w:val="22"/>
        </w:rPr>
        <w:t xml:space="preserve">Coordination of NRC </w:t>
      </w:r>
      <w:ins w:id="227" w:author="Author" w:date="2009-10-13T14:33:00Z">
        <w:r w:rsidR="00A756CD" w:rsidRPr="003678FE">
          <w:rPr>
            <w:rFonts w:ascii="Arial" w:hAnsi="Arial" w:cs="Arial"/>
            <w:sz w:val="22"/>
            <w:szCs w:val="22"/>
          </w:rPr>
          <w:t>Visits to</w:t>
        </w:r>
      </w:ins>
      <w:r w:rsidR="00825C3C" w:rsidRPr="003678FE">
        <w:rPr>
          <w:rFonts w:ascii="Arial" w:hAnsi="Arial" w:cs="Arial"/>
          <w:sz w:val="22"/>
          <w:szCs w:val="22"/>
        </w:rPr>
        <w:t xml:space="preserve"> </w:t>
      </w:r>
      <w:ins w:id="228" w:author="Author" w:date="2009-10-13T14:34:00Z">
        <w:r w:rsidR="00A756CD" w:rsidRPr="003678FE">
          <w:rPr>
            <w:rFonts w:ascii="Arial" w:hAnsi="Arial" w:cs="Arial"/>
            <w:sz w:val="22"/>
            <w:szCs w:val="22"/>
          </w:rPr>
          <w:t>Commercial Reactor Sites</w:t>
        </w:r>
      </w:ins>
      <w:r w:rsidR="00825C3C" w:rsidRPr="003678FE">
        <w:rPr>
          <w:rFonts w:ascii="Arial" w:hAnsi="Arial" w:cs="Arial"/>
          <w:sz w:val="22"/>
          <w:szCs w:val="22"/>
        </w:rPr>
        <w:sym w:font="WP TypographicSymbols" w:char="0040"/>
      </w:r>
    </w:p>
    <w:p w:rsidR="00827F58" w:rsidRPr="003678FE" w:rsidRDefault="00827F58" w:rsidP="00546E09">
      <w:pPr>
        <w:jc w:val="both"/>
        <w:rPr>
          <w:rFonts w:ascii="Arial" w:hAnsi="Arial" w:cs="Arial"/>
          <w:sz w:val="22"/>
          <w:szCs w:val="22"/>
        </w:rPr>
      </w:pPr>
    </w:p>
    <w:p w:rsidR="00825C3C" w:rsidRPr="003678FE" w:rsidRDefault="00825C3C" w:rsidP="007B1562">
      <w:pPr>
        <w:numPr>
          <w:ilvl w:val="0"/>
          <w:numId w:val="55"/>
        </w:numPr>
        <w:jc w:val="both"/>
        <w:rPr>
          <w:rFonts w:ascii="Arial" w:hAnsi="Arial" w:cs="Arial"/>
          <w:sz w:val="22"/>
          <w:szCs w:val="22"/>
        </w:rPr>
      </w:pPr>
      <w:r w:rsidRPr="003678FE">
        <w:rPr>
          <w:rFonts w:ascii="Arial" w:hAnsi="Arial" w:cs="Arial"/>
          <w:sz w:val="22"/>
          <w:szCs w:val="22"/>
        </w:rPr>
        <w:lastRenderedPageBreak/>
        <w:t>Review the section in IMC 0612 on third-party reviews.</w:t>
      </w:r>
    </w:p>
    <w:p w:rsidR="00827F58" w:rsidRPr="003678FE" w:rsidRDefault="00827F58" w:rsidP="00546E09">
      <w:pPr>
        <w:jc w:val="both"/>
        <w:rPr>
          <w:rFonts w:ascii="Arial" w:hAnsi="Arial" w:cs="Arial"/>
          <w:sz w:val="22"/>
          <w:szCs w:val="22"/>
        </w:rPr>
      </w:pPr>
    </w:p>
    <w:p w:rsidR="00825C3C" w:rsidRPr="003678FE" w:rsidRDefault="00825C3C" w:rsidP="007B1562">
      <w:pPr>
        <w:numPr>
          <w:ilvl w:val="0"/>
          <w:numId w:val="55"/>
        </w:numPr>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827F58" w:rsidRPr="003678FE" w:rsidRDefault="00827F58"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27F58"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ISA-17.</w:t>
      </w:r>
    </w:p>
    <w:p w:rsidR="00825C3C" w:rsidRPr="003678FE" w:rsidRDefault="005F3F8B"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bCs/>
          <w:sz w:val="22"/>
          <w:szCs w:val="22"/>
        </w:rPr>
        <w:br w:type="page"/>
      </w:r>
      <w:r w:rsidR="00825C3C" w:rsidRPr="003678FE">
        <w:rPr>
          <w:rFonts w:ascii="Arial" w:hAnsi="Arial" w:cs="Arial"/>
          <w:b/>
          <w:bCs/>
          <w:sz w:val="22"/>
          <w:szCs w:val="22"/>
        </w:rPr>
        <w:lastRenderedPageBreak/>
        <w:t>Basic-Level Individual Study Activity</w:t>
      </w:r>
    </w:p>
    <w:p w:rsidR="00E03547" w:rsidRPr="003678FE" w:rsidRDefault="00E03547" w:rsidP="00E0354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E03547" w:rsidP="00E0354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(ISA-18) The Freedom of Information Act and the Privacy Act</w:t>
      </w:r>
      <w:r w:rsidR="0034082B"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29" w:name="_Toc311547163"/>
      <w:r w:rsidR="00825C3C" w:rsidRPr="003678FE">
        <w:rPr>
          <w:rFonts w:ascii="Arial" w:hAnsi="Arial" w:cs="Arial"/>
          <w:sz w:val="22"/>
          <w:szCs w:val="22"/>
        </w:rPr>
        <w:instrText>(ISA-18) The Freedom of Information Act and the Privacy Act</w:instrText>
      </w:r>
      <w:bookmarkEnd w:id="229"/>
      <w:r w:rsidR="0034082B" w:rsidRPr="003678FE">
        <w:rPr>
          <w:rFonts w:ascii="Arial" w:hAnsi="Arial" w:cs="Arial"/>
          <w:sz w:val="22"/>
          <w:szCs w:val="22"/>
        </w:rPr>
        <w:fldChar w:fldCharType="end"/>
      </w:r>
    </w:p>
    <w:p w:rsidR="00E03547" w:rsidRPr="003678FE" w:rsidRDefault="00E03547" w:rsidP="00E0354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E03547" w:rsidP="00E0354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provide you with an understanding of how the NRC implements FOIA and the Privacy Act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s main objectives of increasing openness.  This study activity will provide you with information on the implementation of the guidance on responding to FOIA requests from the public.</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3547" w:rsidRPr="003678FE" w:rsidRDefault="00825C3C" w:rsidP="00E0354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COMMUNICATION </w:t>
      </w:r>
    </w:p>
    <w:p w:rsidR="00E03547"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SELF-MANAGEMENT</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REGULATORY FRAMEWORK</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LEVEL OF</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6 hours</w:t>
      </w:r>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10 CFR Part 9, </w:t>
      </w:r>
      <w:r w:rsidR="00825C3C" w:rsidRPr="003678FE">
        <w:rPr>
          <w:rFonts w:ascii="Arial" w:hAnsi="Arial" w:cs="Arial"/>
          <w:sz w:val="22"/>
          <w:szCs w:val="22"/>
        </w:rPr>
        <w:sym w:font="WP TypographicSymbols" w:char="0041"/>
      </w:r>
      <w:r w:rsidR="00825C3C" w:rsidRPr="003678FE">
        <w:rPr>
          <w:rFonts w:ascii="Arial" w:hAnsi="Arial" w:cs="Arial"/>
          <w:sz w:val="22"/>
          <w:szCs w:val="22"/>
        </w:rPr>
        <w:t>Public Records</w:t>
      </w:r>
      <w:r w:rsidR="00825C3C" w:rsidRPr="003678FE">
        <w:rPr>
          <w:rFonts w:ascii="Arial" w:hAnsi="Arial" w:cs="Arial"/>
          <w:sz w:val="22"/>
          <w:szCs w:val="22"/>
        </w:rPr>
        <w:sym w:font="WP TypographicSymbols" w:char="0040"/>
      </w:r>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MD 3.1, </w:t>
      </w:r>
      <w:r w:rsidRPr="003678FE">
        <w:rPr>
          <w:rFonts w:ascii="Arial" w:hAnsi="Arial" w:cs="Arial"/>
          <w:sz w:val="22"/>
          <w:szCs w:val="22"/>
        </w:rPr>
        <w:sym w:font="WP TypographicSymbols" w:char="0041"/>
      </w:r>
      <w:r w:rsidRPr="003678FE">
        <w:rPr>
          <w:rFonts w:ascii="Arial" w:hAnsi="Arial" w:cs="Arial"/>
          <w:sz w:val="22"/>
          <w:szCs w:val="22"/>
        </w:rPr>
        <w:t>Freedom of Information Act</w:t>
      </w:r>
      <w:r w:rsidRPr="003678FE">
        <w:rPr>
          <w:rFonts w:ascii="Arial" w:hAnsi="Arial" w:cs="Arial"/>
          <w:sz w:val="22"/>
          <w:szCs w:val="22"/>
        </w:rPr>
        <w:sym w:font="WP TypographicSymbols" w:char="0040"/>
      </w:r>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MD 3.2, </w:t>
      </w:r>
      <w:r w:rsidRPr="003678FE">
        <w:rPr>
          <w:rFonts w:ascii="Arial" w:hAnsi="Arial" w:cs="Arial"/>
          <w:sz w:val="22"/>
          <w:szCs w:val="22"/>
        </w:rPr>
        <w:sym w:font="WP TypographicSymbols" w:char="0041"/>
      </w:r>
      <w:r w:rsidRPr="003678FE">
        <w:rPr>
          <w:rFonts w:ascii="Arial" w:hAnsi="Arial" w:cs="Arial"/>
          <w:sz w:val="22"/>
          <w:szCs w:val="22"/>
        </w:rPr>
        <w:t>Privacy Act</w:t>
      </w:r>
      <w:r w:rsidRPr="003678FE">
        <w:rPr>
          <w:rFonts w:ascii="Arial" w:hAnsi="Arial" w:cs="Arial"/>
          <w:sz w:val="22"/>
          <w:szCs w:val="22"/>
        </w:rPr>
        <w:sym w:font="WP TypographicSymbols" w:char="0040"/>
      </w:r>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Default="00825C3C" w:rsidP="007B1562">
      <w:pPr>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MD 3.4, </w:t>
      </w:r>
      <w:r w:rsidRPr="003678FE">
        <w:rPr>
          <w:rFonts w:ascii="Arial" w:hAnsi="Arial" w:cs="Arial"/>
          <w:sz w:val="22"/>
          <w:szCs w:val="22"/>
        </w:rPr>
        <w:sym w:font="WP TypographicSymbols" w:char="0041"/>
      </w:r>
      <w:r w:rsidRPr="003678FE">
        <w:rPr>
          <w:rFonts w:ascii="Arial" w:hAnsi="Arial" w:cs="Arial"/>
          <w:sz w:val="22"/>
          <w:szCs w:val="22"/>
        </w:rPr>
        <w:t>Release of Information to the Public</w:t>
      </w:r>
      <w:r w:rsidRPr="003678FE">
        <w:rPr>
          <w:rFonts w:ascii="Arial" w:hAnsi="Arial" w:cs="Arial"/>
          <w:sz w:val="22"/>
          <w:szCs w:val="22"/>
        </w:rPr>
        <w:sym w:font="WP TypographicSymbols" w:char="0040"/>
      </w:r>
    </w:p>
    <w:p w:rsidR="00FC0E0C" w:rsidRDefault="00FC0E0C" w:rsidP="00FC0E0C">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FC0E0C" w:rsidRDefault="00FC0E0C" w:rsidP="007B1562">
      <w:pPr>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230" w:author="Author" w:date="2011-06-30T08:30:00Z">
        <w:r>
          <w:rPr>
            <w:rFonts w:ascii="Arial" w:hAnsi="Arial" w:cs="Arial"/>
            <w:sz w:val="22"/>
            <w:szCs w:val="22"/>
          </w:rPr>
          <w:t>IMC 0620, “Inspection Documents and Records”</w:t>
        </w:r>
      </w:ins>
    </w:p>
    <w:p w:rsidR="004D23A1" w:rsidRDefault="004D23A1" w:rsidP="004D23A1">
      <w:pPr>
        <w:pStyle w:val="ListParagraph"/>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4D23A1" w:rsidRPr="004D23A1" w:rsidRDefault="004D23A1" w:rsidP="004D23A1">
      <w:pPr>
        <w:pStyle w:val="ListParagraph"/>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D23A1">
        <w:rPr>
          <w:rFonts w:ascii="Arial" w:hAnsi="Arial" w:cs="Arial"/>
          <w:sz w:val="22"/>
          <w:szCs w:val="22"/>
        </w:rPr>
        <w:t>Regional or office instructions establishing the policy and procedure for processing FOIA requests for agency records</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03547"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guidance associated with FOIA and the Privacy Act by successfully addressing the following:</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NRC goal of improving public confidence and how implementing the provisions of FOIA and the Privacy Act will contribute to achieving that goal.</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the completeness and timeliness requirements for responding to a FOIA request and discuss how important this responsiveness is in building public trust.</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following responsibilities when responding to a FOIA request:</w:t>
      </w:r>
    </w:p>
    <w:p w:rsidR="00E03547" w:rsidRDefault="00825C3C" w:rsidP="007B1562">
      <w:pPr>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provide all records subject to the request in the agency</w:t>
      </w:r>
      <w:r w:rsidRPr="003678FE">
        <w:rPr>
          <w:rFonts w:ascii="Arial" w:hAnsi="Arial" w:cs="Arial"/>
          <w:sz w:val="22"/>
          <w:szCs w:val="22"/>
        </w:rPr>
        <w:sym w:font="WP TypographicSymbols" w:char="003D"/>
      </w:r>
      <w:r w:rsidRPr="003678FE">
        <w:rPr>
          <w:rFonts w:ascii="Arial" w:hAnsi="Arial" w:cs="Arial"/>
          <w:sz w:val="22"/>
          <w:szCs w:val="22"/>
        </w:rPr>
        <w:t>s possession</w:t>
      </w:r>
    </w:p>
    <w:p w:rsidR="007F58B8" w:rsidRPr="003678FE" w:rsidRDefault="007F58B8" w:rsidP="007F58B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jc w:val="both"/>
        <w:rPr>
          <w:rFonts w:ascii="Arial" w:hAnsi="Arial" w:cs="Arial"/>
          <w:sz w:val="22"/>
          <w:szCs w:val="22"/>
        </w:rPr>
      </w:pPr>
    </w:p>
    <w:p w:rsidR="00825C3C" w:rsidRPr="003678FE" w:rsidRDefault="00825C3C" w:rsidP="007B1562">
      <w:pPr>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lastRenderedPageBreak/>
        <w:t>identify other NRC offices that might have records subject to the FOIA request</w:t>
      </w:r>
      <w:r w:rsidRPr="003678FE">
        <w:rPr>
          <w:rFonts w:ascii="Arial" w:hAnsi="Arial" w:cs="Arial"/>
          <w:sz w:val="22"/>
          <w:szCs w:val="22"/>
        </w:rPr>
        <w:tab/>
      </w:r>
    </w:p>
    <w:p w:rsidR="00825C3C" w:rsidRPr="003678FE" w:rsidRDefault="00825C3C" w:rsidP="007B1562">
      <w:pPr>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screen the records before their release to ensure that </w:t>
      </w:r>
      <w:proofErr w:type="spellStart"/>
      <w:r w:rsidRPr="003678FE">
        <w:rPr>
          <w:rFonts w:ascii="Arial" w:hAnsi="Arial" w:cs="Arial"/>
          <w:sz w:val="22"/>
          <w:szCs w:val="22"/>
        </w:rPr>
        <w:t>withholdable</w:t>
      </w:r>
      <w:proofErr w:type="spellEnd"/>
      <w:r w:rsidRPr="003678FE">
        <w:rPr>
          <w:rFonts w:ascii="Arial" w:hAnsi="Arial" w:cs="Arial"/>
          <w:sz w:val="22"/>
          <w:szCs w:val="22"/>
        </w:rPr>
        <w:t xml:space="preserve"> information is properly marked before forwarding to Headquarters</w:t>
      </w:r>
    </w:p>
    <w:p w:rsidR="00825C3C" w:rsidRPr="003678FE" w:rsidRDefault="00825C3C" w:rsidP="007B1562">
      <w:pPr>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support the decision to withhold information by providing the appropriate exemption and </w:t>
      </w:r>
      <w:r w:rsidRPr="003678FE">
        <w:rPr>
          <w:rFonts w:ascii="Arial" w:hAnsi="Arial" w:cs="Arial"/>
          <w:sz w:val="22"/>
          <w:szCs w:val="22"/>
        </w:rPr>
        <w:sym w:font="WP TypographicSymbols" w:char="0041"/>
      </w:r>
      <w:r w:rsidRPr="003678FE">
        <w:rPr>
          <w:rFonts w:ascii="Arial" w:hAnsi="Arial" w:cs="Arial"/>
          <w:sz w:val="22"/>
          <w:szCs w:val="22"/>
        </w:rPr>
        <w:t>foreseeable harm</w:t>
      </w:r>
      <w:r w:rsidRPr="003678FE">
        <w:rPr>
          <w:rFonts w:ascii="Arial" w:hAnsi="Arial" w:cs="Arial"/>
          <w:sz w:val="22"/>
          <w:szCs w:val="22"/>
        </w:rPr>
        <w:sym w:font="WP TypographicSymbols" w:char="0040"/>
      </w:r>
      <w:r w:rsidRPr="003678FE">
        <w:rPr>
          <w:rFonts w:ascii="Arial" w:hAnsi="Arial" w:cs="Arial"/>
          <w:sz w:val="22"/>
          <w:szCs w:val="22"/>
        </w:rPr>
        <w:t xml:space="preserve"> statements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Identify the type of information that should be withheld from release when responding to a FOIA request, including proprietary, </w:t>
      </w:r>
      <w:proofErr w:type="spellStart"/>
      <w:r w:rsidRPr="003678FE">
        <w:rPr>
          <w:rFonts w:ascii="Arial" w:hAnsi="Arial" w:cs="Arial"/>
          <w:sz w:val="22"/>
          <w:szCs w:val="22"/>
        </w:rPr>
        <w:t>predecisional</w:t>
      </w:r>
      <w:proofErr w:type="spellEnd"/>
      <w:r w:rsidRPr="003678FE">
        <w:rPr>
          <w:rFonts w:ascii="Arial" w:hAnsi="Arial" w:cs="Arial"/>
          <w:sz w:val="22"/>
          <w:szCs w:val="22"/>
        </w:rPr>
        <w:t>, and privacy information.</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legal limitations of what can be released to the public and what must be protected under the Privacy Act.</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Default="00825C3C" w:rsidP="007B1562">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policy and procedure for processing FOIA requests for agency records.</w:t>
      </w:r>
    </w:p>
    <w:p w:rsidR="00FC0E0C" w:rsidRDefault="00FC0E0C" w:rsidP="00FC0E0C">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FC0E0C" w:rsidRDefault="00FC0E0C" w:rsidP="007B1562">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231" w:author="Author" w:date="2011-06-30T08:32:00Z">
        <w:r>
          <w:rPr>
            <w:rFonts w:ascii="Arial" w:hAnsi="Arial" w:cs="Arial"/>
            <w:sz w:val="22"/>
            <w:szCs w:val="22"/>
          </w:rPr>
          <w:t>Discuss the consequences associated with maintaining unnecessary copies of licensee documents.</w:t>
        </w:r>
      </w:ins>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Meet with the FOIA Coordinator to discuss the procedure for processing FOIA requests for agency records.</w:t>
      </w:r>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Explore the information made available to the public on the NRC Web site and within ADAMS.</w:t>
      </w:r>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Review the agency guidance on how to implement FOIA without releasing </w:t>
      </w:r>
      <w:proofErr w:type="spellStart"/>
      <w:r w:rsidRPr="003678FE">
        <w:rPr>
          <w:rFonts w:ascii="Arial" w:hAnsi="Arial" w:cs="Arial"/>
          <w:sz w:val="22"/>
          <w:szCs w:val="22"/>
        </w:rPr>
        <w:t>predecisional</w:t>
      </w:r>
      <w:proofErr w:type="spellEnd"/>
      <w:r w:rsidRPr="003678FE">
        <w:rPr>
          <w:rFonts w:ascii="Arial" w:hAnsi="Arial" w:cs="Arial"/>
          <w:sz w:val="22"/>
          <w:szCs w:val="22"/>
        </w:rPr>
        <w:t xml:space="preserve"> information and other information covered under the Privacy Act.</w:t>
      </w:r>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E03547"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E0354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ISA-18.</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Individual Study Activity</w:t>
      </w:r>
    </w:p>
    <w:p w:rsidR="00BF386D" w:rsidRPr="003678FE" w:rsidRDefault="00BF386D" w:rsidP="0088184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825C3C" w:rsidRPr="003678FE" w:rsidRDefault="00BF386D" w:rsidP="00BF386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(ISA-19) Entrance and Exit Meetings</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32" w:name="_Toc311547164"/>
      <w:r w:rsidR="00825C3C" w:rsidRPr="003678FE">
        <w:rPr>
          <w:rFonts w:ascii="Arial" w:hAnsi="Arial" w:cs="Arial"/>
          <w:sz w:val="22"/>
          <w:szCs w:val="22"/>
        </w:rPr>
        <w:instrText>(ISA-19) Entrance and Exit Meetings</w:instrText>
      </w:r>
      <w:bookmarkEnd w:id="232"/>
      <w:r w:rsidR="0034082B" w:rsidRPr="003678FE">
        <w:rPr>
          <w:rFonts w:ascii="Arial" w:hAnsi="Arial" w:cs="Arial"/>
          <w:sz w:val="22"/>
          <w:szCs w:val="22"/>
        </w:rPr>
        <w:fldChar w:fldCharType="end"/>
      </w:r>
    </w:p>
    <w:p w:rsidR="00BF386D" w:rsidRPr="003678FE" w:rsidRDefault="00BF386D" w:rsidP="00BF386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BF386D" w:rsidP="00BF386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Effective communication is critical for overall agency success.  For NRC inspectors, the inspection entrance and exit meetings are the primary opportunities to communicate issues with licensees.  Besides communicating effectively</w:t>
      </w:r>
      <w:r w:rsidR="00B76260" w:rsidRPr="003678FE">
        <w:rPr>
          <w:rFonts w:ascii="Arial" w:hAnsi="Arial" w:cs="Arial"/>
          <w:sz w:val="22"/>
          <w:szCs w:val="22"/>
        </w:rPr>
        <w:t>, inspectors</w:t>
      </w:r>
      <w:r w:rsidR="00825C3C" w:rsidRPr="003678FE">
        <w:rPr>
          <w:rFonts w:ascii="Arial" w:hAnsi="Arial" w:cs="Arial"/>
          <w:sz w:val="22"/>
          <w:szCs w:val="22"/>
        </w:rPr>
        <w:t>, as Government officials, have additional requirements to follow during entrance and exit meetings to ensure that proprietary data and safeguarded information are not disclosed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you to the standards for conducting NRC entrance and exit meetings and to allow you to demonstrate an ability to conduct an entrance and exit meeting.</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F386D" w:rsidRPr="003678FE" w:rsidRDefault="00825C3C" w:rsidP="00BF386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BF386D" w:rsidP="00BF386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COMMUNICATION</w:t>
      </w:r>
    </w:p>
    <w:p w:rsidR="00825C3C" w:rsidRPr="003678FE" w:rsidRDefault="00825C3C" w:rsidP="00BF386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TEAMWORK</w:t>
      </w:r>
    </w:p>
    <w:p w:rsidR="00825C3C" w:rsidRPr="003678FE" w:rsidRDefault="00825C3C" w:rsidP="00BF386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INSPECTION</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6 hours</w:t>
      </w:r>
    </w:p>
    <w:p w:rsidR="00BF386D" w:rsidRPr="003678FE" w:rsidRDefault="00BF386D" w:rsidP="00BF386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Cs/>
          <w:sz w:val="22"/>
          <w:szCs w:val="22"/>
        </w:rPr>
      </w:pPr>
    </w:p>
    <w:p w:rsidR="00BF386D" w:rsidRDefault="00BF386D"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iCs/>
          <w:sz w:val="22"/>
          <w:szCs w:val="22"/>
        </w:rPr>
        <w:t>REFERENCES:</w:t>
      </w:r>
      <w:r w:rsidRPr="003678FE">
        <w:rPr>
          <w:rFonts w:ascii="Arial" w:hAnsi="Arial" w:cs="Arial"/>
          <w:b/>
          <w:bCs/>
          <w:iCs/>
          <w:sz w:val="22"/>
          <w:szCs w:val="22"/>
        </w:rPr>
        <w:tab/>
      </w:r>
      <w:r w:rsidRPr="003678FE">
        <w:rPr>
          <w:rFonts w:ascii="Arial" w:hAnsi="Arial" w:cs="Arial"/>
          <w:bCs/>
          <w:iCs/>
          <w:sz w:val="22"/>
          <w:szCs w:val="22"/>
        </w:rPr>
        <w:t>1.</w:t>
      </w:r>
      <w:r w:rsidRPr="003678FE">
        <w:rPr>
          <w:rFonts w:ascii="Arial" w:hAnsi="Arial" w:cs="Arial"/>
          <w:b/>
          <w:bCs/>
          <w:iCs/>
          <w:sz w:val="22"/>
          <w:szCs w:val="22"/>
        </w:rPr>
        <w:tab/>
      </w:r>
      <w:r w:rsidR="00825C3C" w:rsidRPr="003678FE">
        <w:rPr>
          <w:rFonts w:ascii="Arial" w:hAnsi="Arial" w:cs="Arial"/>
          <w:sz w:val="22"/>
          <w:szCs w:val="22"/>
        </w:rPr>
        <w:t xml:space="preserve">IMC 2515, </w:t>
      </w:r>
      <w:r w:rsidR="00825C3C" w:rsidRPr="003678FE">
        <w:rPr>
          <w:rFonts w:ascii="Arial" w:hAnsi="Arial" w:cs="Arial"/>
          <w:sz w:val="22"/>
          <w:szCs w:val="22"/>
        </w:rPr>
        <w:sym w:font="WP TypographicSymbols" w:char="0041"/>
      </w:r>
      <w:r w:rsidR="00825C3C" w:rsidRPr="003678FE">
        <w:rPr>
          <w:rFonts w:ascii="Arial" w:hAnsi="Arial" w:cs="Arial"/>
          <w:sz w:val="22"/>
          <w:szCs w:val="22"/>
        </w:rPr>
        <w:t>Light-Water Reactor Inspection Program</w:t>
      </w:r>
      <w:r w:rsidR="00825C3C" w:rsidRPr="003678FE">
        <w:rPr>
          <w:rFonts w:ascii="Arial" w:hAnsi="Arial" w:cs="Arial"/>
          <w:sz w:val="22"/>
          <w:szCs w:val="22"/>
        </w:rPr>
        <w:sym w:font="WP TypographicSymbols" w:char="0043"/>
      </w:r>
      <w:r w:rsidR="00825C3C" w:rsidRPr="003678FE">
        <w:rPr>
          <w:rFonts w:ascii="Arial" w:hAnsi="Arial" w:cs="Arial"/>
          <w:sz w:val="22"/>
          <w:szCs w:val="22"/>
        </w:rPr>
        <w:t>Operations Phase</w:t>
      </w:r>
      <w:r w:rsidR="00825C3C" w:rsidRPr="003678FE">
        <w:rPr>
          <w:rFonts w:ascii="Arial" w:hAnsi="Arial" w:cs="Arial"/>
          <w:sz w:val="22"/>
          <w:szCs w:val="22"/>
        </w:rPr>
        <w:sym w:font="WP TypographicSymbols" w:char="0040"/>
      </w:r>
    </w:p>
    <w:p w:rsidR="00FC0E0C" w:rsidRDefault="00FC0E0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FC0E0C" w:rsidRPr="003678FE" w:rsidRDefault="00FC0E0C" w:rsidP="00FC0E0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Pr>
          <w:rFonts w:ascii="Arial" w:hAnsi="Arial" w:cs="Arial"/>
          <w:sz w:val="22"/>
          <w:szCs w:val="22"/>
        </w:rPr>
        <w:t>2.</w:t>
      </w:r>
      <w:r>
        <w:rPr>
          <w:rFonts w:ascii="Arial" w:hAnsi="Arial" w:cs="Arial"/>
          <w:sz w:val="22"/>
          <w:szCs w:val="22"/>
        </w:rPr>
        <w:tab/>
      </w:r>
      <w:ins w:id="233" w:author="Author" w:date="2011-06-30T08:46:00Z">
        <w:r w:rsidR="00772EB0">
          <w:rPr>
            <w:rFonts w:ascii="Arial" w:hAnsi="Arial" w:cs="Arial"/>
            <w:sz w:val="22"/>
            <w:szCs w:val="22"/>
          </w:rPr>
          <w:t>IMC 0620, “Inspection Documents and Records”</w:t>
        </w:r>
      </w:ins>
    </w:p>
    <w:p w:rsidR="00BF386D" w:rsidRPr="003678FE" w:rsidRDefault="00BF386D"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Regional  or office guidance (if applicable)</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 </w:t>
      </w:r>
    </w:p>
    <w:p w:rsidR="00BF386D"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BF386D"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At the completion of this activity, you should be able to do the following:</w:t>
      </w:r>
    </w:p>
    <w:p w:rsidR="00F246B9" w:rsidRPr="003678FE" w:rsidRDefault="00F246B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w:t>
      </w:r>
      <w:proofErr w:type="gramStart"/>
      <w:r w:rsidRPr="003678FE">
        <w:rPr>
          <w:rFonts w:ascii="Arial" w:hAnsi="Arial" w:cs="Arial"/>
          <w:sz w:val="22"/>
          <w:szCs w:val="22"/>
        </w:rPr>
        <w:t>the various guidance for conducting NRC entrance and exit meetings</w:t>
      </w:r>
      <w:proofErr w:type="gramEnd"/>
      <w:r w:rsidRPr="003678FE">
        <w:rPr>
          <w:rFonts w:ascii="Arial" w:hAnsi="Arial" w:cs="Arial"/>
          <w:sz w:val="22"/>
          <w:szCs w:val="22"/>
        </w:rPr>
        <w:t>.</w:t>
      </w:r>
    </w:p>
    <w:p w:rsidR="00F246B9" w:rsidRPr="003678FE" w:rsidRDefault="00F246B9"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Successfully conduct an entrance and exit meeting in accordance with NRC guidance.</w:t>
      </w:r>
    </w:p>
    <w:p w:rsidR="00F246B9" w:rsidRPr="003678FE" w:rsidRDefault="00F246B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F246B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Locate and read the guidance for conducting NRC entrance and exit meetings contained in IMC 2515 and regional or office instructions.</w:t>
      </w:r>
    </w:p>
    <w:p w:rsidR="00F246B9" w:rsidRPr="003678FE" w:rsidRDefault="00F246B9"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Observe at least one entrance and exit meeting conducted at a reactor site.  If possible, observe meetings that have been conducted for a wide range of inspection activities in a variety of locations, such as a public exit meeting. </w:t>
      </w:r>
    </w:p>
    <w:p w:rsidR="0061041D" w:rsidRPr="003678FE" w:rsidRDefault="0061041D" w:rsidP="00546E0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7F58B8" w:rsidRDefault="00825C3C" w:rsidP="007B1562">
      <w:pPr>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Review an inspection report that was recently completed and conduct a </w:t>
      </w:r>
      <w:r w:rsidRPr="003678FE">
        <w:rPr>
          <w:rFonts w:ascii="Arial" w:hAnsi="Arial" w:cs="Arial"/>
          <w:sz w:val="22"/>
          <w:szCs w:val="22"/>
        </w:rPr>
        <w:sym w:font="WP TypographicSymbols" w:char="0041"/>
      </w:r>
      <w:r w:rsidRPr="003678FE">
        <w:rPr>
          <w:rFonts w:ascii="Arial" w:hAnsi="Arial" w:cs="Arial"/>
          <w:sz w:val="22"/>
          <w:szCs w:val="22"/>
        </w:rPr>
        <w:t>mock</w:t>
      </w:r>
      <w:r w:rsidRPr="003678FE">
        <w:rPr>
          <w:rFonts w:ascii="Arial" w:hAnsi="Arial" w:cs="Arial"/>
          <w:sz w:val="22"/>
          <w:szCs w:val="22"/>
        </w:rPr>
        <w:sym w:font="WP TypographicSymbols" w:char="0040"/>
      </w:r>
      <w:r w:rsidRPr="003678FE">
        <w:rPr>
          <w:rFonts w:ascii="Arial" w:hAnsi="Arial" w:cs="Arial"/>
          <w:sz w:val="22"/>
          <w:szCs w:val="22"/>
        </w:rPr>
        <w:t xml:space="preserve"> entrance and exit meeting of the inspection report </w:t>
      </w:r>
    </w:p>
    <w:p w:rsidR="007F58B8" w:rsidRDefault="007F58B8" w:rsidP="007F58B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825C3C" w:rsidRPr="003678FE" w:rsidRDefault="00825C3C" w:rsidP="007F58B8">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roofErr w:type="gramStart"/>
      <w:r w:rsidRPr="003678FE">
        <w:rPr>
          <w:rFonts w:ascii="Arial" w:hAnsi="Arial" w:cs="Arial"/>
          <w:sz w:val="22"/>
          <w:szCs w:val="22"/>
        </w:rPr>
        <w:lastRenderedPageBreak/>
        <w:t>findings</w:t>
      </w:r>
      <w:proofErr w:type="gramEnd"/>
      <w:r w:rsidRPr="003678FE">
        <w:rPr>
          <w:rFonts w:ascii="Arial" w:hAnsi="Arial" w:cs="Arial"/>
          <w:sz w:val="22"/>
          <w:szCs w:val="22"/>
        </w:rPr>
        <w:t xml:space="preserve"> in the presence of your supervisor or a fully qualified inspector designated by your supervisor.</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F246B9" w:rsidRPr="003678FE" w:rsidRDefault="00F246B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F246B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ISA-19.</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Individual Study Activity</w:t>
      </w:r>
    </w:p>
    <w:p w:rsidR="008B53BB" w:rsidRPr="003678FE" w:rsidRDefault="008B53BB"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B53BB"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(ISA-20) Documenting Inspection Findings</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34" w:name="_Toc311547165"/>
      <w:r w:rsidR="00825C3C" w:rsidRPr="003678FE">
        <w:rPr>
          <w:rFonts w:ascii="Arial" w:hAnsi="Arial" w:cs="Arial"/>
          <w:sz w:val="22"/>
          <w:szCs w:val="22"/>
        </w:rPr>
        <w:instrText>(ISA-20) Documenting Inspection Findings</w:instrText>
      </w:r>
      <w:bookmarkEnd w:id="234"/>
      <w:r w:rsidR="0034082B" w:rsidRPr="003678FE">
        <w:rPr>
          <w:rFonts w:ascii="Arial" w:hAnsi="Arial" w:cs="Arial"/>
          <w:sz w:val="22"/>
          <w:szCs w:val="22"/>
        </w:rPr>
        <w:fldChar w:fldCharType="end"/>
      </w:r>
    </w:p>
    <w:p w:rsidR="008B53BB" w:rsidRPr="003678FE" w:rsidRDefault="008B53BB"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B53BB"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NRC inspection reports serve many important functions.  In addition to serving as a vehicle to communicate inspection findings to a licensee, inspection reports form part of the historical record of NRC activities at a reactor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you to the standards for preparing NRC inspection reports and to allow you to demonstrate an understanding of the applicable inspection report documentation requirements.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B53BB" w:rsidRPr="003678FE" w:rsidRDefault="00825C3C"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8B53BB" w:rsidRPr="003678FE" w:rsidRDefault="008B53BB"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SELF-MANAGEMENT</w:t>
      </w:r>
    </w:p>
    <w:p w:rsidR="00825C3C" w:rsidRPr="003678FE" w:rsidRDefault="00825C3C"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COMMUNICATION</w:t>
      </w:r>
    </w:p>
    <w:p w:rsidR="00825C3C" w:rsidRPr="003678FE" w:rsidRDefault="00825C3C"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TEAMWORK</w:t>
      </w:r>
    </w:p>
    <w:p w:rsidR="00825C3C" w:rsidRPr="003678FE" w:rsidRDefault="00825C3C" w:rsidP="008B53B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ASSESSMENT AND ENFORCEMENT</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i/>
          <w:iCs/>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20 hours</w:t>
      </w:r>
    </w:p>
    <w:p w:rsidR="00A30989" w:rsidRPr="003678FE" w:rsidRDefault="00A30989" w:rsidP="00A3098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sz w:val="22"/>
          <w:szCs w:val="22"/>
        </w:rPr>
      </w:pPr>
    </w:p>
    <w:p w:rsidR="00825C3C"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iCs/>
          <w:sz w:val="22"/>
          <w:szCs w:val="22"/>
        </w:rPr>
        <w:t>REFERENCES:</w:t>
      </w:r>
      <w:r w:rsidRPr="003678FE">
        <w:rPr>
          <w:rFonts w:ascii="Arial" w:hAnsi="Arial" w:cs="Arial"/>
          <w:iCs/>
          <w:sz w:val="22"/>
          <w:szCs w:val="22"/>
        </w:rPr>
        <w:tab/>
        <w:t>1.</w:t>
      </w:r>
      <w:r w:rsidRPr="003678FE">
        <w:rPr>
          <w:rFonts w:ascii="Arial" w:hAnsi="Arial" w:cs="Arial"/>
          <w:iCs/>
          <w:sz w:val="22"/>
          <w:szCs w:val="22"/>
        </w:rPr>
        <w:tab/>
      </w:r>
      <w:r w:rsidR="00825C3C" w:rsidRPr="003678FE">
        <w:rPr>
          <w:rFonts w:ascii="Arial" w:hAnsi="Arial" w:cs="Arial"/>
          <w:sz w:val="22"/>
          <w:szCs w:val="22"/>
        </w:rPr>
        <w:t xml:space="preserve">IMC 0612, </w:t>
      </w:r>
      <w:r w:rsidR="00825C3C" w:rsidRPr="003678FE">
        <w:rPr>
          <w:rFonts w:ascii="Arial" w:hAnsi="Arial" w:cs="Arial"/>
          <w:sz w:val="22"/>
          <w:szCs w:val="22"/>
        </w:rPr>
        <w:sym w:font="WP TypographicSymbols" w:char="0041"/>
      </w:r>
      <w:r w:rsidR="00825C3C" w:rsidRPr="003678FE">
        <w:rPr>
          <w:rFonts w:ascii="Arial" w:hAnsi="Arial" w:cs="Arial"/>
          <w:sz w:val="22"/>
          <w:szCs w:val="22"/>
        </w:rPr>
        <w:t>Power Reactor Inspection Reports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(for power reactors), or IMC 0615, </w:t>
      </w:r>
      <w:r w:rsidR="00825C3C" w:rsidRPr="003678FE">
        <w:rPr>
          <w:rFonts w:ascii="Arial" w:hAnsi="Arial" w:cs="Arial"/>
          <w:sz w:val="22"/>
          <w:szCs w:val="22"/>
        </w:rPr>
        <w:sym w:font="WP TypographicSymbols" w:char="0041"/>
      </w:r>
      <w:r w:rsidR="00825C3C" w:rsidRPr="003678FE">
        <w:rPr>
          <w:rFonts w:ascii="Arial" w:hAnsi="Arial" w:cs="Arial"/>
          <w:sz w:val="22"/>
          <w:szCs w:val="22"/>
        </w:rPr>
        <w:t>Research and Test Reactor Inspection Reports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(for research and test reactors)</w:t>
      </w:r>
    </w:p>
    <w:p w:rsidR="00772EB0" w:rsidRDefault="00772EB0"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772EB0" w:rsidRPr="003678FE" w:rsidRDefault="00772EB0" w:rsidP="00772EB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Pr>
          <w:rFonts w:ascii="Arial" w:hAnsi="Arial" w:cs="Arial"/>
          <w:sz w:val="22"/>
          <w:szCs w:val="22"/>
        </w:rPr>
        <w:t>2.</w:t>
      </w:r>
      <w:r>
        <w:rPr>
          <w:rFonts w:ascii="Arial" w:hAnsi="Arial" w:cs="Arial"/>
          <w:sz w:val="22"/>
          <w:szCs w:val="22"/>
        </w:rPr>
        <w:tab/>
      </w:r>
      <w:ins w:id="235" w:author="Author" w:date="2011-06-30T09:02:00Z">
        <w:r w:rsidR="001D5AFE">
          <w:rPr>
            <w:rFonts w:ascii="Arial" w:hAnsi="Arial" w:cs="Arial"/>
            <w:sz w:val="22"/>
            <w:szCs w:val="22"/>
          </w:rPr>
          <w:t>IMC 0612, Appendix B, “Issue Screening”</w:t>
        </w:r>
      </w:ins>
    </w:p>
    <w:p w:rsidR="00A30989" w:rsidRPr="003678FE"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0620, </w:t>
      </w:r>
      <w:r w:rsidRPr="003678FE">
        <w:rPr>
          <w:rFonts w:ascii="Arial" w:hAnsi="Arial" w:cs="Arial"/>
          <w:sz w:val="22"/>
          <w:szCs w:val="22"/>
        </w:rPr>
        <w:sym w:font="WP TypographicSymbols" w:char="0041"/>
      </w:r>
      <w:r w:rsidRPr="003678FE">
        <w:rPr>
          <w:rFonts w:ascii="Arial" w:hAnsi="Arial" w:cs="Arial"/>
          <w:sz w:val="22"/>
          <w:szCs w:val="22"/>
        </w:rPr>
        <w:t>Inspection Documents and Records</w:t>
      </w:r>
      <w:r w:rsidRPr="003678FE">
        <w:rPr>
          <w:rFonts w:ascii="Arial" w:hAnsi="Arial" w:cs="Arial"/>
          <w:sz w:val="22"/>
          <w:szCs w:val="22"/>
        </w:rPr>
        <w:sym w:font="WP TypographicSymbols" w:char="0040"/>
      </w:r>
    </w:p>
    <w:p w:rsidR="00A30989" w:rsidRPr="003678FE"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sym w:font="WP TypographicSymbols" w:char="0041"/>
      </w:r>
      <w:r w:rsidRPr="003678FE">
        <w:rPr>
          <w:rFonts w:ascii="Arial" w:hAnsi="Arial" w:cs="Arial"/>
          <w:sz w:val="22"/>
          <w:szCs w:val="22"/>
        </w:rPr>
        <w:t>Plain Language Initiative</w:t>
      </w:r>
      <w:r w:rsidRPr="003678FE">
        <w:rPr>
          <w:rFonts w:ascii="Arial" w:hAnsi="Arial" w:cs="Arial"/>
          <w:sz w:val="22"/>
          <w:szCs w:val="22"/>
        </w:rPr>
        <w:sym w:font="WP TypographicSymbols" w:char="0040"/>
      </w:r>
      <w:r w:rsidRPr="003678FE">
        <w:rPr>
          <w:rFonts w:ascii="Arial" w:hAnsi="Arial" w:cs="Arial"/>
          <w:sz w:val="22"/>
          <w:szCs w:val="22"/>
        </w:rPr>
        <w:t xml:space="preserve"> Web site, which references NUREG-1379 for editorial style guidance, the directives from the President of the United States, and other related documents</w:t>
      </w:r>
    </w:p>
    <w:p w:rsidR="00A30989" w:rsidRPr="003678FE"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34082B" w:rsidP="007B1562">
      <w:pPr>
        <w:widowControl/>
        <w:numPr>
          <w:ilvl w:val="0"/>
          <w:numId w:val="10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hyperlink r:id="rId9" w:history="1">
        <w:r w:rsidR="00825C3C" w:rsidRPr="003678FE">
          <w:rPr>
            <w:rStyle w:val="Hyperlink"/>
            <w:rFonts w:ascii="Arial" w:hAnsi="Arial" w:cs="Arial"/>
            <w:sz w:val="22"/>
            <w:szCs w:val="22"/>
          </w:rPr>
          <w:t>http://www.internal.nrc.gov/NRC/PLAIN/index.html</w:t>
        </w:r>
      </w:hyperlink>
    </w:p>
    <w:p w:rsidR="00A30989" w:rsidRPr="003678FE"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Regional or office guidance (as applicable)</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i/>
          <w:iCs/>
          <w:sz w:val="22"/>
          <w:szCs w:val="22"/>
        </w:rPr>
      </w:pPr>
    </w:p>
    <w:p w:rsidR="00A30989"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At the completion of this activity, you should be able to do the following:</w:t>
      </w:r>
    </w:p>
    <w:p w:rsidR="00825C3C" w:rsidRPr="003678FE" w:rsidRDefault="00825C3C" w:rsidP="00546E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w:t>
      </w:r>
      <w:proofErr w:type="gramStart"/>
      <w:r w:rsidRPr="003678FE">
        <w:rPr>
          <w:rFonts w:ascii="Arial" w:hAnsi="Arial" w:cs="Arial"/>
          <w:sz w:val="22"/>
          <w:szCs w:val="22"/>
        </w:rPr>
        <w:t>various guidance for preparing NRC inspection reports</w:t>
      </w:r>
      <w:proofErr w:type="gramEnd"/>
      <w:r w:rsidRPr="003678FE">
        <w:rPr>
          <w:rFonts w:ascii="Arial" w:hAnsi="Arial" w:cs="Arial"/>
          <w:sz w:val="22"/>
          <w:szCs w:val="22"/>
        </w:rPr>
        <w:t>.</w:t>
      </w:r>
    </w:p>
    <w:p w:rsidR="00A30989" w:rsidRPr="003678FE" w:rsidRDefault="00A30989"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Verify that an inspection report was written in accordance with the applicable NRC guidance.</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1041D" w:rsidRPr="003678FE" w:rsidRDefault="0061041D"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D5AFE" w:rsidRDefault="00825C3C" w:rsidP="007B1562">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1D5AFE">
        <w:rPr>
          <w:rFonts w:ascii="Arial" w:hAnsi="Arial" w:cs="Arial"/>
          <w:sz w:val="22"/>
          <w:szCs w:val="22"/>
        </w:rPr>
        <w:t>Explain the threshold for documenting licensee- and NRC-identified issues in NRC inspection reports.</w:t>
      </w:r>
    </w:p>
    <w:p w:rsidR="001D5AFE" w:rsidRDefault="001D5AFE" w:rsidP="001D5AFE">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1D5AFE" w:rsidRPr="001D5AFE" w:rsidRDefault="001D5AFE" w:rsidP="007B1562">
      <w:pPr>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36" w:author="Author" w:date="2011-06-30T09:05:00Z"/>
          <w:rFonts w:ascii="Arial" w:hAnsi="Arial" w:cs="Arial"/>
          <w:sz w:val="22"/>
          <w:szCs w:val="22"/>
        </w:rPr>
      </w:pPr>
      <w:ins w:id="237" w:author="Author" w:date="2011-06-30T09:05:00Z">
        <w:r w:rsidRPr="001D5AFE">
          <w:rPr>
            <w:rFonts w:ascii="Arial" w:hAnsi="Arial" w:cs="Arial"/>
            <w:sz w:val="22"/>
            <w:szCs w:val="22"/>
          </w:rPr>
          <w:t>Define inspection working files and indicate what should be captured in ADAMS, ultimately destroyed, or referenced in the inspection report.</w:t>
        </w:r>
      </w:ins>
    </w:p>
    <w:p w:rsidR="00A30989" w:rsidRPr="003678FE"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Locate and read the various guidance for documenting inspection findings.  The necessary information will be contained in NRC manual chapters and regional or office instructions. </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62"/>
        </w:numPr>
        <w:jc w:val="both"/>
        <w:rPr>
          <w:rFonts w:ascii="Arial" w:hAnsi="Arial" w:cs="Arial"/>
          <w:sz w:val="22"/>
          <w:szCs w:val="22"/>
        </w:rPr>
      </w:pPr>
      <w:r w:rsidRPr="003678FE">
        <w:rPr>
          <w:rFonts w:ascii="Arial" w:hAnsi="Arial" w:cs="Arial"/>
          <w:sz w:val="22"/>
          <w:szCs w:val="22"/>
        </w:rPr>
        <w:t xml:space="preserve">Locate and read </w:t>
      </w:r>
      <w:proofErr w:type="gramStart"/>
      <w:r w:rsidRPr="003678FE">
        <w:rPr>
          <w:rFonts w:ascii="Arial" w:hAnsi="Arial" w:cs="Arial"/>
          <w:sz w:val="22"/>
          <w:szCs w:val="22"/>
        </w:rPr>
        <w:t>the various guidance for documenting violations</w:t>
      </w:r>
      <w:proofErr w:type="gramEnd"/>
      <w:r w:rsidRPr="003678FE">
        <w:rPr>
          <w:rFonts w:ascii="Arial" w:hAnsi="Arial" w:cs="Arial"/>
          <w:sz w:val="22"/>
          <w:szCs w:val="22"/>
        </w:rPr>
        <w:t xml:space="preserve">.  The necessary information will be contained in NRC manual chapters and regional or office instructions. </w:t>
      </w:r>
    </w:p>
    <w:p w:rsidR="00825C3C" w:rsidRPr="003678FE" w:rsidRDefault="00825C3C" w:rsidP="00546E09">
      <w:pPr>
        <w:jc w:val="both"/>
        <w:rPr>
          <w:rFonts w:ascii="Arial" w:hAnsi="Arial" w:cs="Arial"/>
          <w:sz w:val="22"/>
          <w:szCs w:val="22"/>
        </w:rPr>
      </w:pPr>
    </w:p>
    <w:p w:rsidR="005C3FD0" w:rsidRDefault="005C3FD0" w:rsidP="007B1562">
      <w:pPr>
        <w:numPr>
          <w:ilvl w:val="0"/>
          <w:numId w:val="62"/>
        </w:numPr>
        <w:jc w:val="both"/>
        <w:rPr>
          <w:rFonts w:ascii="Arial" w:hAnsi="Arial" w:cs="Arial"/>
          <w:sz w:val="22"/>
          <w:szCs w:val="22"/>
        </w:rPr>
      </w:pPr>
      <w:ins w:id="238" w:author="Author" w:date="2011-04-04T13:34:00Z">
        <w:r w:rsidRPr="004D23A1">
          <w:rPr>
            <w:rFonts w:ascii="Arial" w:hAnsi="Arial" w:cs="Arial"/>
            <w:sz w:val="22"/>
            <w:szCs w:val="22"/>
          </w:rPr>
          <w:t xml:space="preserve">Review flow charts in Figure 1, 2, and 3 of IMC 0612, Appendix B and understand when an issue is documented in the following </w:t>
        </w:r>
      </w:ins>
      <w:ins w:id="239" w:author="Author" w:date="2011-11-02T14:29:00Z">
        <w:r w:rsidR="00461992" w:rsidRPr="004D23A1">
          <w:rPr>
            <w:rFonts w:ascii="Arial" w:hAnsi="Arial" w:cs="Arial"/>
            <w:sz w:val="22"/>
            <w:szCs w:val="22"/>
          </w:rPr>
          <w:t>categories: an unresolved item, a violation for which enforcement discretion is exercised, a traditional enforcement violation, a finding with a cross-cutting aspect, and as a licensee-identified non-cited violation in Section 4OA7.</w:t>
        </w:r>
      </w:ins>
    </w:p>
    <w:p w:rsidR="00F22163" w:rsidRDefault="00F22163" w:rsidP="00F22163">
      <w:pPr>
        <w:ind w:left="2707"/>
        <w:jc w:val="both"/>
        <w:rPr>
          <w:rFonts w:ascii="Arial" w:hAnsi="Arial" w:cs="Arial"/>
          <w:sz w:val="22"/>
          <w:szCs w:val="22"/>
        </w:rPr>
      </w:pPr>
    </w:p>
    <w:p w:rsidR="00F22163" w:rsidRDefault="00F22163" w:rsidP="007B1562">
      <w:pPr>
        <w:numPr>
          <w:ilvl w:val="0"/>
          <w:numId w:val="62"/>
        </w:numPr>
        <w:jc w:val="both"/>
        <w:rPr>
          <w:rFonts w:ascii="Arial" w:hAnsi="Arial" w:cs="Arial"/>
          <w:sz w:val="22"/>
          <w:szCs w:val="22"/>
        </w:rPr>
      </w:pPr>
      <w:r w:rsidRPr="003678FE">
        <w:rPr>
          <w:rFonts w:ascii="Arial" w:hAnsi="Arial" w:cs="Arial"/>
          <w:sz w:val="22"/>
          <w:szCs w:val="22"/>
        </w:rPr>
        <w:t xml:space="preserve">Select recently completed inspection reports prepared in your region or office that contain: 1) an NRC-identified finding, </w:t>
      </w:r>
      <w:r w:rsidRPr="00713816">
        <w:rPr>
          <w:rFonts w:ascii="Arial" w:hAnsi="Arial" w:cs="Arial"/>
          <w:color w:val="C00000"/>
          <w:sz w:val="22"/>
          <w:szCs w:val="22"/>
        </w:rPr>
        <w:t>2</w:t>
      </w:r>
      <w:r w:rsidRPr="003678FE">
        <w:rPr>
          <w:rFonts w:ascii="Arial" w:hAnsi="Arial" w:cs="Arial"/>
          <w:sz w:val="22"/>
          <w:szCs w:val="22"/>
        </w:rPr>
        <w:t xml:space="preserve">) an NRC-identified violation, and </w:t>
      </w:r>
      <w:r w:rsidRPr="00713816">
        <w:rPr>
          <w:rFonts w:ascii="Arial" w:hAnsi="Arial" w:cs="Arial"/>
          <w:color w:val="C00000"/>
          <w:sz w:val="22"/>
          <w:szCs w:val="22"/>
        </w:rPr>
        <w:t>3</w:t>
      </w:r>
      <w:r w:rsidRPr="003678FE">
        <w:rPr>
          <w:rFonts w:ascii="Arial" w:hAnsi="Arial" w:cs="Arial"/>
          <w:sz w:val="22"/>
          <w:szCs w:val="22"/>
        </w:rPr>
        <w:t>) a licensee-identified violation.  Compare the inspection report format and content to the report preparation guidance contained in either NRC IMC 0612 or IMC 0615 and to any applicable regional or office guidance.  Through review of the guidance, as well as conversations with the report author, verify that the report was prepared in accordance with the requisite report preparation guidance</w:t>
      </w:r>
      <w:r>
        <w:rPr>
          <w:rFonts w:ascii="Arial" w:hAnsi="Arial" w:cs="Arial"/>
          <w:sz w:val="22"/>
          <w:szCs w:val="22"/>
        </w:rPr>
        <w:t>.</w:t>
      </w:r>
    </w:p>
    <w:p w:rsidR="00825C3C" w:rsidRPr="003678FE" w:rsidRDefault="00825C3C" w:rsidP="00546E09">
      <w:pPr>
        <w:jc w:val="both"/>
        <w:rPr>
          <w:rFonts w:ascii="Arial" w:hAnsi="Arial" w:cs="Arial"/>
          <w:sz w:val="22"/>
          <w:szCs w:val="22"/>
        </w:rPr>
      </w:pPr>
    </w:p>
    <w:p w:rsidR="00825C3C" w:rsidRPr="003678FE" w:rsidRDefault="00825C3C" w:rsidP="007B1562">
      <w:pPr>
        <w:numPr>
          <w:ilvl w:val="0"/>
          <w:numId w:val="62"/>
        </w:numPr>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A30989" w:rsidRPr="003678FE"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17364" w:rsidRPr="003678FE" w:rsidRDefault="00A3098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ISA-20.</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A30989" w:rsidRPr="003678FE" w:rsidRDefault="00A30989" w:rsidP="00A3098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A30989" w:rsidP="00E312A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 xml:space="preserve">(ISA-21) </w:t>
      </w:r>
      <w:r w:rsidR="000B3C2A" w:rsidRPr="003678FE">
        <w:rPr>
          <w:rFonts w:ascii="Arial" w:hAnsi="Arial" w:cs="Arial"/>
          <w:sz w:val="22"/>
          <w:szCs w:val="22"/>
        </w:rPr>
        <w:t>Open, Collaborative Working Environment &amp; Ways to Raise Differing Views</w:t>
      </w:r>
    </w:p>
    <w:p w:rsidR="00A30989" w:rsidRPr="003678FE" w:rsidRDefault="0034082B" w:rsidP="00A3098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40" w:name="_Toc311547166"/>
      <w:r w:rsidR="00825C3C" w:rsidRPr="003678FE">
        <w:rPr>
          <w:rFonts w:ascii="Arial" w:hAnsi="Arial" w:cs="Arial"/>
          <w:sz w:val="22"/>
          <w:szCs w:val="22"/>
        </w:rPr>
        <w:instrText xml:space="preserve">(ISA-21) </w:instrText>
      </w:r>
      <w:r w:rsidR="000A7526" w:rsidRPr="003678FE">
        <w:rPr>
          <w:rFonts w:ascii="Arial" w:hAnsi="Arial" w:cs="Arial"/>
          <w:sz w:val="22"/>
          <w:szCs w:val="22"/>
        </w:rPr>
        <w:instrText>Open, Collaborative Working Environment &amp; Ways to Raise Differing Views</w:instrText>
      </w:r>
      <w:bookmarkEnd w:id="240"/>
      <w:r w:rsidRPr="003678FE">
        <w:rPr>
          <w:rFonts w:ascii="Arial" w:hAnsi="Arial" w:cs="Arial"/>
          <w:sz w:val="22"/>
          <w:szCs w:val="22"/>
        </w:rPr>
        <w:fldChar w:fldCharType="end"/>
      </w:r>
    </w:p>
    <w:p w:rsidR="00825C3C" w:rsidRPr="003678FE" w:rsidRDefault="00A30989" w:rsidP="00C374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0B3C2A" w:rsidRPr="003678FE">
        <w:rPr>
          <w:rFonts w:ascii="Arial" w:hAnsi="Arial" w:cs="Arial"/>
          <w:sz w:val="22"/>
          <w:szCs w:val="22"/>
        </w:rPr>
        <w:t>The purpose of this activity is to communicate expectations for establishing and maintaining an open, collaborative working environment and to provide guidance on the informal and formal processes for pursuing resolution of differing views that are directly related to the NRC</w:t>
      </w:r>
      <w:r w:rsidR="00CF507D" w:rsidRPr="003678FE">
        <w:rPr>
          <w:rFonts w:ascii="Arial" w:hAnsi="Arial" w:cs="Arial"/>
          <w:sz w:val="22"/>
          <w:szCs w:val="22"/>
        </w:rPr>
        <w:t>’</w:t>
      </w:r>
      <w:r w:rsidR="000B3C2A" w:rsidRPr="003678FE">
        <w:rPr>
          <w:rFonts w:ascii="Arial" w:hAnsi="Arial" w:cs="Arial"/>
          <w:sz w:val="22"/>
          <w:szCs w:val="22"/>
        </w:rPr>
        <w:t>s mission.  The NRC strives to establish and maintain an open, collaborative working environment (OCWE) that encourages all employees and contractors to promptly voice differing views without fear of retaliation.  At the NRC, we encourage trust, respect, and open communication to foster and promote a positive work environment that maximizes the potential of all individuals and improves our regulatory decision-making.  We expect individuals to be NRC Team Players.  In addition to informal discussions, which should be sufficient to resolve most issues, individuals have various mechanisms for expressing and having their differing views heard by decision-makers, including the Open Door Policy, the Non-Concurrence Process (NCP), and the Differing Professional Opinions (DPO) Program.  This activity will provide you with an understanding of the expected behaviors for being an NRC Team Player that support an OCWE and key features of the Open Door Policy, the NCP, and the DPO Program.</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37431" w:rsidRPr="003678FE" w:rsidRDefault="00825C3C" w:rsidP="00C374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825C3C" w:rsidRPr="003678FE" w:rsidRDefault="00C37431" w:rsidP="00C374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INSPECTION </w:t>
      </w:r>
    </w:p>
    <w:p w:rsidR="00825C3C" w:rsidRPr="003678FE" w:rsidRDefault="00825C3C" w:rsidP="00C374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 xml:space="preserve">SELF-MANAGEMENT </w:t>
      </w:r>
    </w:p>
    <w:p w:rsidR="00825C3C" w:rsidRPr="003678FE" w:rsidRDefault="00825C3C" w:rsidP="00C374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COMMUNICATION</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LEVEL </w:t>
      </w:r>
    </w:p>
    <w:p w:rsidR="00825C3C" w:rsidRPr="003678FE" w:rsidRDefault="00825C3C" w:rsidP="00033F7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OF EFFOR</w:t>
      </w:r>
      <w:r w:rsidR="00033F7A" w:rsidRPr="003678FE">
        <w:rPr>
          <w:rFonts w:ascii="Arial" w:hAnsi="Arial" w:cs="Arial"/>
          <w:b/>
          <w:bCs/>
          <w:sz w:val="22"/>
          <w:szCs w:val="22"/>
        </w:rPr>
        <w:t>T:</w:t>
      </w:r>
      <w:r w:rsidR="00033F7A" w:rsidRPr="003678FE">
        <w:rPr>
          <w:rFonts w:ascii="Arial" w:hAnsi="Arial" w:cs="Arial"/>
          <w:b/>
          <w:bCs/>
          <w:sz w:val="22"/>
          <w:szCs w:val="22"/>
        </w:rPr>
        <w:tab/>
      </w:r>
      <w:r w:rsidR="00DD4488">
        <w:rPr>
          <w:rFonts w:ascii="Arial" w:hAnsi="Arial" w:cs="Arial"/>
          <w:b/>
          <w:bCs/>
          <w:sz w:val="22"/>
          <w:szCs w:val="22"/>
        </w:rPr>
        <w:tab/>
      </w:r>
      <w:r w:rsidRPr="003678FE">
        <w:rPr>
          <w:rFonts w:ascii="Arial" w:hAnsi="Arial" w:cs="Arial"/>
          <w:sz w:val="22"/>
          <w:szCs w:val="22"/>
        </w:rPr>
        <w:t>2 hours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0B3C2A"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000B3C2A" w:rsidRPr="003678FE">
        <w:rPr>
          <w:rFonts w:ascii="Arial" w:hAnsi="Arial" w:cs="Arial"/>
          <w:sz w:val="22"/>
          <w:szCs w:val="22"/>
        </w:rPr>
        <w:t>1.</w:t>
      </w:r>
      <w:r w:rsidR="000B3C2A" w:rsidRPr="003678FE">
        <w:rPr>
          <w:rFonts w:ascii="Arial" w:hAnsi="Arial" w:cs="Arial"/>
          <w:sz w:val="22"/>
          <w:szCs w:val="22"/>
        </w:rPr>
        <w:tab/>
        <w:t>OCWE web site</w:t>
      </w:r>
      <w:r w:rsidR="00A804C2" w:rsidRPr="003678FE">
        <w:rPr>
          <w:rFonts w:ascii="Arial" w:hAnsi="Arial" w:cs="Arial"/>
          <w:color w:val="1F497D"/>
          <w:sz w:val="22"/>
          <w:szCs w:val="22"/>
        </w:rPr>
        <w:t xml:space="preserve"> </w:t>
      </w:r>
      <w:hyperlink r:id="rId10" w:history="1">
        <w:r w:rsidR="00A804C2" w:rsidRPr="003678FE">
          <w:rPr>
            <w:rStyle w:val="Hyperlink"/>
            <w:rFonts w:ascii="Arial" w:hAnsi="Arial" w:cs="Arial"/>
            <w:sz w:val="22"/>
            <w:szCs w:val="22"/>
          </w:rPr>
          <w:t>http://www.internal.nrc.gov/OE/dva/index.html</w:t>
        </w:r>
      </w:hyperlink>
      <w:r w:rsidR="000B3C2A" w:rsidRPr="003678FE">
        <w:rPr>
          <w:rFonts w:ascii="Arial" w:hAnsi="Arial" w:cs="Arial"/>
          <w:sz w:val="22"/>
          <w:szCs w:val="22"/>
        </w:rPr>
        <w:t>:</w:t>
      </w:r>
    </w:p>
    <w:p w:rsidR="000B3C2A" w:rsidRPr="003678FE" w:rsidRDefault="000B3C2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p>
    <w:p w:rsidR="000B3C2A" w:rsidRPr="003678FE" w:rsidRDefault="000B3C2A"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2.</w:t>
      </w:r>
      <w:r w:rsidRPr="003678FE">
        <w:rPr>
          <w:rFonts w:ascii="Arial" w:hAnsi="Arial" w:cs="Arial"/>
          <w:sz w:val="22"/>
          <w:szCs w:val="22"/>
        </w:rPr>
        <w:tab/>
        <w:t xml:space="preserve">NCP web site: </w:t>
      </w:r>
      <w:r w:rsidRPr="003678FE">
        <w:rPr>
          <w:rFonts w:ascii="Arial" w:hAnsi="Arial" w:cs="Arial"/>
          <w:sz w:val="22"/>
          <w:szCs w:val="22"/>
          <w:u w:val="single"/>
        </w:rPr>
        <w:t>http://www.internal.nrc.gov/OE/nonconcur/index.html</w:t>
      </w:r>
    </w:p>
    <w:p w:rsidR="000B3C2A" w:rsidRPr="003678FE" w:rsidRDefault="000B3C2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p>
    <w:p w:rsidR="000B3C2A" w:rsidRPr="003678FE" w:rsidRDefault="000B3C2A"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3678FE">
        <w:rPr>
          <w:rFonts w:ascii="Arial" w:hAnsi="Arial" w:cs="Arial"/>
          <w:sz w:val="22"/>
          <w:szCs w:val="22"/>
        </w:rPr>
        <w:t>3.</w:t>
      </w:r>
      <w:r w:rsidRPr="003678FE">
        <w:rPr>
          <w:rFonts w:ascii="Arial" w:hAnsi="Arial" w:cs="Arial"/>
          <w:sz w:val="22"/>
          <w:szCs w:val="22"/>
        </w:rPr>
        <w:tab/>
        <w:t xml:space="preserve">DPO Program web site: </w:t>
      </w:r>
      <w:r w:rsidRPr="003678FE">
        <w:rPr>
          <w:rFonts w:ascii="Arial" w:hAnsi="Arial" w:cs="Arial"/>
          <w:sz w:val="22"/>
          <w:szCs w:val="22"/>
          <w:u w:val="single"/>
        </w:rPr>
        <w:t>http://www.internal.nrc.gov/OE/dpo/index.html</w:t>
      </w:r>
    </w:p>
    <w:p w:rsidR="000B3C2A" w:rsidRPr="003678FE" w:rsidRDefault="000B3C2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jc w:val="both"/>
        <w:rPr>
          <w:rFonts w:ascii="Arial" w:hAnsi="Arial" w:cs="Arial"/>
          <w:sz w:val="22"/>
          <w:szCs w:val="22"/>
        </w:rPr>
      </w:pPr>
    </w:p>
    <w:p w:rsidR="000B3C2A" w:rsidRDefault="000B3C2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jc w:val="both"/>
        <w:rPr>
          <w:rFonts w:ascii="Arial" w:hAnsi="Arial" w:cs="Arial"/>
          <w:sz w:val="22"/>
          <w:szCs w:val="22"/>
        </w:rPr>
      </w:pPr>
      <w:r w:rsidRPr="003678FE">
        <w:rPr>
          <w:rFonts w:ascii="Arial" w:hAnsi="Arial" w:cs="Arial"/>
          <w:sz w:val="22"/>
          <w:szCs w:val="22"/>
        </w:rPr>
        <w:t>4.</w:t>
      </w:r>
      <w:r w:rsidRPr="003678FE">
        <w:rPr>
          <w:rFonts w:ascii="Arial" w:hAnsi="Arial" w:cs="Arial"/>
          <w:sz w:val="22"/>
          <w:szCs w:val="22"/>
        </w:rPr>
        <w:tab/>
        <w:t>MD 10.160, “Open Door Policy”</w:t>
      </w:r>
    </w:p>
    <w:p w:rsidR="00DD4488" w:rsidRDefault="00DD4488"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jc w:val="both"/>
        <w:rPr>
          <w:rFonts w:ascii="Arial" w:hAnsi="Arial" w:cs="Arial"/>
          <w:sz w:val="22"/>
          <w:szCs w:val="22"/>
        </w:rPr>
      </w:pPr>
    </w:p>
    <w:p w:rsidR="000B3C2A" w:rsidRPr="003678FE" w:rsidRDefault="00DD4488" w:rsidP="00DD448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540"/>
        <w:jc w:val="both"/>
        <w:rPr>
          <w:rFonts w:ascii="Arial" w:hAnsi="Arial" w:cs="Arial"/>
          <w:sz w:val="22"/>
          <w:szCs w:val="22"/>
        </w:rPr>
      </w:pPr>
      <w:r>
        <w:rPr>
          <w:rFonts w:ascii="Arial" w:hAnsi="Arial" w:cs="Arial"/>
          <w:sz w:val="22"/>
          <w:szCs w:val="22"/>
        </w:rPr>
        <w:t>5.</w:t>
      </w:r>
      <w:r>
        <w:rPr>
          <w:rFonts w:ascii="Arial" w:hAnsi="Arial" w:cs="Arial"/>
          <w:sz w:val="22"/>
          <w:szCs w:val="22"/>
        </w:rPr>
        <w:tab/>
      </w:r>
      <w:r w:rsidR="000B3C2A" w:rsidRPr="003678FE">
        <w:rPr>
          <w:rFonts w:ascii="Arial" w:hAnsi="Arial" w:cs="Arial"/>
          <w:sz w:val="22"/>
          <w:szCs w:val="22"/>
        </w:rPr>
        <w:t xml:space="preserve">Draft MD 10.158, </w:t>
      </w:r>
      <w:r w:rsidR="006F1B6A" w:rsidRPr="003678FE">
        <w:rPr>
          <w:rFonts w:ascii="Arial" w:hAnsi="Arial" w:cs="Arial"/>
          <w:sz w:val="22"/>
          <w:szCs w:val="22"/>
        </w:rPr>
        <w:t>“</w:t>
      </w:r>
      <w:r w:rsidR="000B3C2A" w:rsidRPr="003678FE">
        <w:rPr>
          <w:rFonts w:ascii="Arial" w:hAnsi="Arial" w:cs="Arial"/>
          <w:sz w:val="22"/>
          <w:szCs w:val="22"/>
        </w:rPr>
        <w:t>NRC Non-Concurrence Process</w:t>
      </w:r>
      <w:r w:rsidR="006F1B6A" w:rsidRPr="003678FE">
        <w:rPr>
          <w:rFonts w:ascii="Arial" w:hAnsi="Arial" w:cs="Arial"/>
          <w:sz w:val="22"/>
          <w:szCs w:val="22"/>
        </w:rPr>
        <w:t>”</w:t>
      </w:r>
    </w:p>
    <w:p w:rsidR="006F1B6A" w:rsidRDefault="006F1B6A" w:rsidP="00546E09">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825C3C" w:rsidRPr="003678FE" w:rsidRDefault="00DD4488" w:rsidP="00DD4488">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r>
        <w:rPr>
          <w:rFonts w:ascii="Arial" w:hAnsi="Arial" w:cs="Arial"/>
          <w:sz w:val="22"/>
          <w:szCs w:val="22"/>
        </w:rPr>
        <w:t>6.</w:t>
      </w:r>
      <w:r>
        <w:rPr>
          <w:rFonts w:ascii="Arial" w:hAnsi="Arial" w:cs="Arial"/>
          <w:sz w:val="22"/>
          <w:szCs w:val="22"/>
        </w:rPr>
        <w:tab/>
      </w:r>
      <w:r w:rsidR="00825C3C" w:rsidRPr="003678FE">
        <w:rPr>
          <w:rFonts w:ascii="Arial" w:hAnsi="Arial" w:cs="Arial"/>
          <w:sz w:val="22"/>
          <w:szCs w:val="22"/>
        </w:rPr>
        <w:t xml:space="preserve">MD 10.159, </w:t>
      </w:r>
      <w:r w:rsidR="00825C3C" w:rsidRPr="003678FE">
        <w:rPr>
          <w:rFonts w:ascii="Arial" w:hAnsi="Arial" w:cs="Arial"/>
          <w:sz w:val="22"/>
          <w:szCs w:val="22"/>
        </w:rPr>
        <w:sym w:font="WP TypographicSymbols" w:char="0041"/>
      </w:r>
      <w:proofErr w:type="gramStart"/>
      <w:r w:rsidR="00825C3C" w:rsidRPr="003678FE">
        <w:rPr>
          <w:rFonts w:ascii="Arial" w:hAnsi="Arial" w:cs="Arial"/>
          <w:sz w:val="22"/>
          <w:szCs w:val="22"/>
        </w:rPr>
        <w:t>The</w:t>
      </w:r>
      <w:proofErr w:type="gramEnd"/>
      <w:r w:rsidR="00825C3C" w:rsidRPr="003678FE">
        <w:rPr>
          <w:rFonts w:ascii="Arial" w:hAnsi="Arial" w:cs="Arial"/>
          <w:sz w:val="22"/>
          <w:szCs w:val="22"/>
        </w:rPr>
        <w:t xml:space="preserve"> NRC Differing Professional Opinions Program</w:t>
      </w:r>
      <w:r w:rsidR="00825C3C" w:rsidRPr="003678FE">
        <w:rPr>
          <w:rFonts w:ascii="Arial" w:hAnsi="Arial" w:cs="Arial"/>
          <w:sz w:val="22"/>
          <w:szCs w:val="22"/>
        </w:rPr>
        <w:sym w:font="WP TypographicSymbols" w:char="0040"/>
      </w:r>
    </w:p>
    <w:p w:rsidR="006F1B6A" w:rsidRPr="003678FE" w:rsidRDefault="006F1B6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825C3C" w:rsidRPr="003678FE" w:rsidRDefault="006F1B6A" w:rsidP="00546E09">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sidRPr="003678FE">
        <w:rPr>
          <w:rFonts w:ascii="Arial" w:hAnsi="Arial" w:cs="Arial"/>
          <w:sz w:val="22"/>
          <w:szCs w:val="22"/>
        </w:rPr>
        <w:t>7.</w:t>
      </w:r>
      <w:r w:rsidRPr="003678FE">
        <w:rPr>
          <w:rFonts w:ascii="Arial" w:hAnsi="Arial" w:cs="Arial"/>
          <w:sz w:val="22"/>
          <w:szCs w:val="22"/>
        </w:rPr>
        <w:tab/>
      </w:r>
      <w:r w:rsidR="00825C3C" w:rsidRPr="003678FE">
        <w:rPr>
          <w:rFonts w:ascii="Arial" w:hAnsi="Arial" w:cs="Arial"/>
          <w:sz w:val="22"/>
          <w:szCs w:val="22"/>
        </w:rPr>
        <w:t xml:space="preserve">Regional or office instructions establishing </w:t>
      </w:r>
      <w:r w:rsidRPr="003678FE">
        <w:rPr>
          <w:rFonts w:ascii="Arial" w:hAnsi="Arial" w:cs="Arial"/>
          <w:sz w:val="22"/>
          <w:szCs w:val="22"/>
        </w:rPr>
        <w:t xml:space="preserve">additional </w:t>
      </w:r>
      <w:r w:rsidR="00B76260" w:rsidRPr="003678FE">
        <w:rPr>
          <w:rFonts w:ascii="Arial" w:hAnsi="Arial" w:cs="Arial"/>
          <w:sz w:val="22"/>
          <w:szCs w:val="22"/>
        </w:rPr>
        <w:t>implementing</w:t>
      </w:r>
      <w:r w:rsidRPr="003678FE">
        <w:rPr>
          <w:rFonts w:ascii="Arial" w:hAnsi="Arial" w:cs="Arial"/>
          <w:sz w:val="22"/>
          <w:szCs w:val="22"/>
        </w:rPr>
        <w:t xml:space="preserve"> guidance for raising differing views (if applicable)</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p>
    <w:p w:rsidR="00033F7A"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033F7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understanding of the NRC </w:t>
      </w:r>
      <w:r w:rsidR="009B3D83" w:rsidRPr="003678FE">
        <w:rPr>
          <w:rFonts w:ascii="Arial" w:hAnsi="Arial" w:cs="Arial"/>
          <w:sz w:val="22"/>
          <w:szCs w:val="22"/>
        </w:rPr>
        <w:t>Open, Collaborative Working Environment &amp; Ways to Raise Differing Views</w:t>
      </w:r>
      <w:r w:rsidR="00825C3C" w:rsidRPr="003678FE">
        <w:rPr>
          <w:rFonts w:ascii="Arial" w:hAnsi="Arial" w:cs="Arial"/>
          <w:sz w:val="22"/>
          <w:szCs w:val="22"/>
        </w:rPr>
        <w:t xml:space="preserve"> Program by successfully addressing the following:</w:t>
      </w:r>
    </w:p>
    <w:p w:rsidR="00033F7A" w:rsidRDefault="00033F7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62155" w:rsidRPr="003678FE" w:rsidRDefault="00A62155"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306F3" w:rsidP="007B1562">
      <w:pPr>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expectations for an OCWE and behaviors for being an NRC Team Player.</w:t>
      </w:r>
      <w:r w:rsidR="00825C3C" w:rsidRPr="003678FE">
        <w:rPr>
          <w:rFonts w:ascii="Arial" w:hAnsi="Arial" w:cs="Arial"/>
          <w:sz w:val="22"/>
          <w:szCs w:val="22"/>
        </w:rPr>
        <w:tab/>
      </w:r>
      <w:r w:rsidR="00825C3C" w:rsidRPr="003678FE">
        <w:rPr>
          <w:rFonts w:ascii="Arial" w:hAnsi="Arial" w:cs="Arial"/>
          <w:sz w:val="22"/>
          <w:szCs w:val="22"/>
        </w:rPr>
        <w:tab/>
      </w:r>
      <w:r w:rsidR="00825C3C" w:rsidRPr="003678FE">
        <w:rPr>
          <w:rFonts w:ascii="Arial" w:hAnsi="Arial" w:cs="Arial"/>
          <w:sz w:val="22"/>
          <w:szCs w:val="22"/>
        </w:rPr>
        <w:tab/>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306F3" w:rsidRPr="003678FE" w:rsidRDefault="004306F3"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2.</w:t>
      </w:r>
      <w:r w:rsidRPr="003678FE">
        <w:rPr>
          <w:rFonts w:ascii="Arial" w:hAnsi="Arial" w:cs="Arial"/>
          <w:sz w:val="22"/>
          <w:szCs w:val="22"/>
        </w:rPr>
        <w:tab/>
        <w:t>Describe the Open Door Policy.</w:t>
      </w:r>
    </w:p>
    <w:p w:rsidR="00033F7A" w:rsidRPr="003678FE" w:rsidRDefault="00033F7A"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306F3" w:rsidP="00546E09">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r w:rsidRPr="003678FE">
        <w:rPr>
          <w:rFonts w:ascii="Arial" w:hAnsi="Arial" w:cs="Arial"/>
          <w:sz w:val="22"/>
          <w:szCs w:val="22"/>
        </w:rPr>
        <w:t>3</w:t>
      </w:r>
      <w:r w:rsidRPr="003678FE">
        <w:rPr>
          <w:rFonts w:ascii="Arial" w:hAnsi="Arial" w:cs="Arial"/>
          <w:sz w:val="22"/>
          <w:szCs w:val="22"/>
        </w:rPr>
        <w:tab/>
        <w:t>Describe the key features of the NCP.</w:t>
      </w:r>
    </w:p>
    <w:p w:rsidR="00033F7A" w:rsidRPr="003678FE" w:rsidRDefault="00033F7A"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306F3"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4.</w:t>
      </w:r>
      <w:r w:rsidRPr="003678FE">
        <w:rPr>
          <w:rFonts w:ascii="Arial" w:hAnsi="Arial" w:cs="Arial"/>
          <w:sz w:val="22"/>
          <w:szCs w:val="22"/>
        </w:rPr>
        <w:tab/>
        <w:t>Describe the key features of the DPO Program.</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306F3" w:rsidRPr="003678FE" w:rsidRDefault="004306F3"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5.</w:t>
      </w:r>
      <w:r w:rsidRPr="003678FE">
        <w:rPr>
          <w:rFonts w:ascii="Arial" w:hAnsi="Arial" w:cs="Arial"/>
          <w:sz w:val="22"/>
          <w:szCs w:val="22"/>
        </w:rPr>
        <w:tab/>
        <w:t>Discuss under what circumstances the various methods available for expressing differing views would be used.</w:t>
      </w:r>
    </w:p>
    <w:p w:rsidR="004306F3" w:rsidRPr="003678FE" w:rsidRDefault="004306F3"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4306F3" w:rsidRPr="003678FE" w:rsidRDefault="009E4F37" w:rsidP="00546E09">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sidRPr="003678FE">
        <w:rPr>
          <w:rFonts w:ascii="Arial" w:hAnsi="Arial" w:cs="Arial"/>
          <w:sz w:val="22"/>
          <w:szCs w:val="22"/>
        </w:rPr>
        <w:t>6.</w:t>
      </w:r>
      <w:r w:rsidRPr="003678FE">
        <w:rPr>
          <w:rFonts w:ascii="Arial" w:hAnsi="Arial" w:cs="Arial"/>
          <w:sz w:val="22"/>
          <w:szCs w:val="22"/>
        </w:rPr>
        <w:tab/>
      </w:r>
      <w:r w:rsidR="004306F3" w:rsidRPr="003678FE">
        <w:rPr>
          <w:rFonts w:ascii="Arial" w:hAnsi="Arial" w:cs="Arial"/>
          <w:sz w:val="22"/>
          <w:szCs w:val="22"/>
        </w:rPr>
        <w:t>Describe where summaries of closed DPOs are published and where DPO Program reviews are available.</w:t>
      </w:r>
    </w:p>
    <w:p w:rsidR="009E4F37" w:rsidRPr="003678FE" w:rsidRDefault="009E4F37" w:rsidP="00546E09">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jc w:val="both"/>
        <w:rPr>
          <w:rFonts w:ascii="Arial" w:hAnsi="Arial" w:cs="Arial"/>
          <w:sz w:val="22"/>
          <w:szCs w:val="22"/>
        </w:rPr>
      </w:pPr>
    </w:p>
    <w:p w:rsidR="009E4F37" w:rsidRPr="003678FE" w:rsidRDefault="009E4F37" w:rsidP="00546E09">
      <w:pPr>
        <w:tabs>
          <w:tab w:val="left" w:pos="1980"/>
          <w:tab w:val="left" w:pos="2160"/>
          <w:tab w:val="left" w:pos="2700"/>
        </w:tabs>
        <w:ind w:left="2700" w:hanging="630"/>
        <w:jc w:val="both"/>
        <w:rPr>
          <w:rFonts w:ascii="Arial" w:hAnsi="Arial" w:cs="Arial"/>
          <w:sz w:val="22"/>
          <w:szCs w:val="22"/>
        </w:rPr>
      </w:pPr>
      <w:r w:rsidRPr="003678FE">
        <w:rPr>
          <w:rFonts w:ascii="Arial" w:hAnsi="Arial" w:cs="Arial"/>
          <w:sz w:val="22"/>
          <w:szCs w:val="22"/>
        </w:rPr>
        <w:t>7.</w:t>
      </w:r>
      <w:r w:rsidRPr="003678FE">
        <w:rPr>
          <w:rFonts w:ascii="Arial" w:hAnsi="Arial" w:cs="Arial"/>
          <w:sz w:val="22"/>
          <w:szCs w:val="22"/>
        </w:rPr>
        <w:tab/>
      </w:r>
      <w:r w:rsidR="007E3D2D" w:rsidRPr="003678FE">
        <w:rPr>
          <w:rFonts w:ascii="Arial" w:hAnsi="Arial" w:cs="Arial"/>
          <w:sz w:val="22"/>
          <w:szCs w:val="22"/>
        </w:rPr>
        <w:t>Identify who</w:t>
      </w:r>
      <w:r w:rsidRPr="003678FE">
        <w:rPr>
          <w:rFonts w:ascii="Arial" w:hAnsi="Arial" w:cs="Arial"/>
          <w:sz w:val="22"/>
          <w:szCs w:val="22"/>
        </w:rPr>
        <w:t xml:space="preserve"> your office’s Differing Views Office Liaison </w:t>
      </w:r>
      <w:r w:rsidR="007E3D2D" w:rsidRPr="003678FE">
        <w:rPr>
          <w:rFonts w:ascii="Arial" w:hAnsi="Arial" w:cs="Arial"/>
          <w:sz w:val="22"/>
          <w:szCs w:val="22"/>
        </w:rPr>
        <w:t>is</w:t>
      </w:r>
      <w:r w:rsidRPr="003678FE">
        <w:rPr>
          <w:rFonts w:ascii="Arial" w:hAnsi="Arial" w:cs="Arial"/>
          <w:sz w:val="22"/>
          <w:szCs w:val="22"/>
        </w:rPr>
        <w:t>.</w:t>
      </w:r>
    </w:p>
    <w:p w:rsidR="009E4F37" w:rsidRPr="003678FE" w:rsidRDefault="009E4F37"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306F3" w:rsidRPr="003678FE" w:rsidRDefault="009E4F37"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004306F3" w:rsidRPr="003678FE">
        <w:rPr>
          <w:rFonts w:ascii="Arial" w:hAnsi="Arial" w:cs="Arial"/>
          <w:sz w:val="22"/>
          <w:szCs w:val="22"/>
        </w:rPr>
        <w:t>.</w:t>
      </w:r>
      <w:r w:rsidR="004306F3" w:rsidRPr="003678FE">
        <w:rPr>
          <w:rFonts w:ascii="Arial" w:hAnsi="Arial" w:cs="Arial"/>
          <w:sz w:val="22"/>
          <w:szCs w:val="22"/>
        </w:rPr>
        <w:tab/>
        <w:t xml:space="preserve">Attend a seminar (if possible) on </w:t>
      </w:r>
      <w:r w:rsidR="002B3CDD" w:rsidRPr="003678FE">
        <w:rPr>
          <w:rFonts w:ascii="Arial" w:hAnsi="Arial" w:cs="Arial"/>
          <w:sz w:val="22"/>
          <w:szCs w:val="22"/>
        </w:rPr>
        <w:t xml:space="preserve">an </w:t>
      </w:r>
      <w:r w:rsidR="004306F3" w:rsidRPr="003678FE">
        <w:rPr>
          <w:rFonts w:ascii="Arial" w:hAnsi="Arial" w:cs="Arial"/>
          <w:sz w:val="22"/>
          <w:szCs w:val="22"/>
        </w:rPr>
        <w:t>Open, Collaborative Working Environment &amp; Ways to Raise Differing Views,</w:t>
      </w:r>
      <w:r w:rsidR="002B3CDD" w:rsidRPr="003678FE">
        <w:rPr>
          <w:rFonts w:ascii="Arial" w:hAnsi="Arial" w:cs="Arial"/>
          <w:sz w:val="22"/>
          <w:szCs w:val="22"/>
        </w:rPr>
        <w:t xml:space="preserve"> </w:t>
      </w:r>
      <w:r w:rsidR="004306F3" w:rsidRPr="003678FE">
        <w:rPr>
          <w:rFonts w:ascii="Arial" w:hAnsi="Arial" w:cs="Arial"/>
          <w:sz w:val="22"/>
          <w:szCs w:val="22"/>
        </w:rPr>
        <w:t>or review seminar slides.</w:t>
      </w:r>
    </w:p>
    <w:p w:rsidR="004306F3" w:rsidRPr="003678FE" w:rsidRDefault="004306F3"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4306F3" w:rsidRPr="003678FE" w:rsidRDefault="009E4F37"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2</w:t>
      </w:r>
      <w:r w:rsidR="004306F3" w:rsidRPr="003678FE">
        <w:rPr>
          <w:rFonts w:ascii="Arial" w:hAnsi="Arial" w:cs="Arial"/>
          <w:sz w:val="22"/>
          <w:szCs w:val="22"/>
        </w:rPr>
        <w:t>.</w:t>
      </w:r>
      <w:r w:rsidR="004306F3" w:rsidRPr="003678FE">
        <w:rPr>
          <w:rFonts w:ascii="Arial" w:hAnsi="Arial" w:cs="Arial"/>
          <w:sz w:val="22"/>
          <w:szCs w:val="22"/>
        </w:rPr>
        <w:tab/>
        <w:t>Explore information and guidance for OCWE, Open Door Policy, NCP, and DPO Program on identified web sites.</w:t>
      </w:r>
    </w:p>
    <w:p w:rsidR="004306F3" w:rsidRPr="003678FE" w:rsidRDefault="004306F3"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4306F3" w:rsidRPr="003678FE" w:rsidRDefault="009E4F37"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3</w:t>
      </w:r>
      <w:r w:rsidR="004306F3" w:rsidRPr="003678FE">
        <w:rPr>
          <w:rFonts w:ascii="Arial" w:hAnsi="Arial" w:cs="Arial"/>
          <w:sz w:val="22"/>
          <w:szCs w:val="22"/>
        </w:rPr>
        <w:t>.</w:t>
      </w:r>
      <w:r w:rsidR="004306F3" w:rsidRPr="003678FE">
        <w:rPr>
          <w:rFonts w:ascii="Arial" w:hAnsi="Arial" w:cs="Arial"/>
          <w:sz w:val="22"/>
          <w:szCs w:val="22"/>
        </w:rPr>
        <w:tab/>
        <w:t>Review MD 10.160, draft MD 10.158</w:t>
      </w:r>
      <w:r w:rsidR="00431BC9" w:rsidRPr="003678FE">
        <w:rPr>
          <w:rFonts w:ascii="Arial" w:hAnsi="Arial" w:cs="Arial"/>
          <w:sz w:val="22"/>
          <w:szCs w:val="22"/>
        </w:rPr>
        <w:t>,</w:t>
      </w:r>
      <w:r w:rsidR="004306F3" w:rsidRPr="003678FE">
        <w:rPr>
          <w:rFonts w:ascii="Arial" w:hAnsi="Arial" w:cs="Arial"/>
          <w:sz w:val="22"/>
          <w:szCs w:val="22"/>
        </w:rPr>
        <w:t xml:space="preserve"> and MD 10.159.</w:t>
      </w:r>
    </w:p>
    <w:p w:rsidR="00033F7A" w:rsidRPr="003678FE" w:rsidRDefault="000A2DCB"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b/>
      </w:r>
    </w:p>
    <w:p w:rsidR="00B17364" w:rsidRPr="003678FE" w:rsidRDefault="00033F7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ISA-21.</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4E602A" w:rsidRPr="003678FE" w:rsidRDefault="004E602A" w:rsidP="004E602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E602A" w:rsidP="004E602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(ISA-22) Overview of 10 CFR Part 50</w:t>
      </w:r>
      <w:r w:rsidR="0034082B" w:rsidRPr="003678FE">
        <w:rPr>
          <w:rFonts w:ascii="Arial" w:hAnsi="Arial" w:cs="Arial"/>
          <w:sz w:val="22"/>
          <w:szCs w:val="22"/>
        </w:rPr>
        <w:fldChar w:fldCharType="begin"/>
      </w:r>
      <w:proofErr w:type="spellStart"/>
      <w:proofErr w:type="gramStart"/>
      <w:r w:rsidR="00825C3C" w:rsidRPr="003678FE">
        <w:rPr>
          <w:rFonts w:ascii="Arial" w:hAnsi="Arial" w:cs="Arial"/>
          <w:sz w:val="22"/>
          <w:szCs w:val="22"/>
        </w:rPr>
        <w:instrText>tc</w:instrText>
      </w:r>
      <w:proofErr w:type="spellEnd"/>
      <w:proofErr w:type="gramEnd"/>
      <w:r w:rsidR="00825C3C" w:rsidRPr="003678FE">
        <w:rPr>
          <w:rFonts w:ascii="Arial" w:hAnsi="Arial" w:cs="Arial"/>
          <w:sz w:val="22"/>
          <w:szCs w:val="22"/>
        </w:rPr>
        <w:instrText xml:space="preserve"> \l2 "</w:instrText>
      </w:r>
      <w:bookmarkStart w:id="241" w:name="_Toc311547167"/>
      <w:r w:rsidR="00825C3C" w:rsidRPr="003678FE">
        <w:rPr>
          <w:rFonts w:ascii="Arial" w:hAnsi="Arial" w:cs="Arial"/>
          <w:sz w:val="22"/>
          <w:szCs w:val="22"/>
        </w:rPr>
        <w:instrText>(ISA-22) Overview of 10 CFR Part 50</w:instrText>
      </w:r>
      <w:bookmarkEnd w:id="241"/>
      <w:r w:rsidR="0034082B" w:rsidRPr="003678FE">
        <w:rPr>
          <w:rFonts w:ascii="Arial" w:hAnsi="Arial" w:cs="Arial"/>
          <w:sz w:val="22"/>
          <w:szCs w:val="22"/>
        </w:rPr>
        <w:fldChar w:fldCharType="end"/>
      </w:r>
      <w:r w:rsidR="00825C3C" w:rsidRPr="003678FE">
        <w:rPr>
          <w:rFonts w:ascii="Arial" w:hAnsi="Arial" w:cs="Arial"/>
          <w:sz w:val="22"/>
          <w:szCs w:val="22"/>
        </w:rPr>
        <w:t xml:space="preserve"> for Power Reactors</w:t>
      </w:r>
    </w:p>
    <w:p w:rsidR="004E602A" w:rsidRPr="003678FE" w:rsidRDefault="004E602A" w:rsidP="004E602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E602A" w:rsidP="004E602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acquaint you with the regulations that specify the requirements for all aspects of the construction and operation of a nuclear power reactor.  This individual study activity will help you to understand the content of 10 CFR Part 50, </w:t>
      </w:r>
      <w:r w:rsidR="00825C3C" w:rsidRPr="003678FE">
        <w:rPr>
          <w:rFonts w:ascii="Arial" w:hAnsi="Arial" w:cs="Arial"/>
          <w:sz w:val="22"/>
          <w:szCs w:val="22"/>
        </w:rPr>
        <w:sym w:font="WP TypographicSymbols" w:char="0041"/>
      </w:r>
      <w:r w:rsidR="00825C3C" w:rsidRPr="003678FE">
        <w:rPr>
          <w:rFonts w:ascii="Arial" w:hAnsi="Arial" w:cs="Arial"/>
          <w:sz w:val="22"/>
          <w:szCs w:val="22"/>
        </w:rPr>
        <w:t>Domestic Licensing of Production and Utilization Facilities,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and how to locate the specific requirements for any subject.  Regulatory requirements for research and test reactor inspectors are addressed in a similar manner in ISA-RT-2 found in IMC 1245 Appendix C-5.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REGULATORY FRAMEWORK</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w:t>
      </w:r>
      <w:r w:rsidRPr="003678FE">
        <w:rPr>
          <w:rFonts w:ascii="Arial" w:hAnsi="Arial" w:cs="Arial"/>
          <w:sz w:val="22"/>
          <w:szCs w:val="22"/>
        </w:rPr>
        <w:tab/>
      </w:r>
      <w:r w:rsidRPr="003678FE">
        <w:rPr>
          <w:rFonts w:ascii="Arial" w:hAnsi="Arial" w:cs="Arial"/>
          <w:sz w:val="22"/>
          <w:szCs w:val="22"/>
        </w:rPr>
        <w:tab/>
        <w:t>4 hours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602A" w:rsidRPr="003678FE" w:rsidRDefault="00825C3C" w:rsidP="004E602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3678FE">
        <w:rPr>
          <w:rFonts w:ascii="Arial" w:hAnsi="Arial" w:cs="Arial"/>
          <w:b/>
          <w:bCs/>
          <w:sz w:val="22"/>
          <w:szCs w:val="22"/>
        </w:rPr>
        <w:t>REFERENCES:</w:t>
      </w:r>
      <w:r w:rsidRPr="003678FE">
        <w:rPr>
          <w:rFonts w:ascii="Arial" w:hAnsi="Arial" w:cs="Arial"/>
          <w:sz w:val="22"/>
          <w:szCs w:val="22"/>
        </w:rPr>
        <w:tab/>
        <w:t>1.</w:t>
      </w:r>
      <w:r w:rsidRPr="003678FE">
        <w:rPr>
          <w:rFonts w:ascii="Arial" w:hAnsi="Arial" w:cs="Arial"/>
          <w:sz w:val="22"/>
          <w:szCs w:val="22"/>
        </w:rPr>
        <w:tab/>
        <w:t>NRC internal home page</w:t>
      </w:r>
    </w:p>
    <w:p w:rsidR="004E602A" w:rsidRPr="003678FE" w:rsidRDefault="004E602A" w:rsidP="004E602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p>
    <w:p w:rsidR="00825C3C" w:rsidRPr="003678FE" w:rsidRDefault="00825C3C" w:rsidP="007B1562">
      <w:pPr>
        <w:widowControl/>
        <w:numPr>
          <w:ilvl w:val="0"/>
          <w:numId w:val="6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Paper copy of the latest revisions to 10 CFR Parts 1 through 50</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sz w:val="22"/>
          <w:szCs w:val="22"/>
        </w:rPr>
      </w:pPr>
    </w:p>
    <w:p w:rsidR="004E602A" w:rsidRPr="003678FE" w:rsidRDefault="00825C3C" w:rsidP="004E602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4E602A" w:rsidRPr="003678FE" w:rsidRDefault="004E602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the tasks in this activity, you will be asked to demonstrate your understanding of the general content of 10 CFR Part 50 by successfully discussing the following:</w:t>
      </w:r>
    </w:p>
    <w:p w:rsidR="004E602A" w:rsidRPr="003678FE" w:rsidRDefault="004E602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p>
    <w:p w:rsidR="00825C3C" w:rsidRPr="003678FE" w:rsidRDefault="00825C3C" w:rsidP="007B1562">
      <w:pPr>
        <w:widowControl/>
        <w:numPr>
          <w:ilvl w:val="0"/>
          <w:numId w:val="65"/>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sz w:val="22"/>
          <w:szCs w:val="22"/>
        </w:rPr>
        <w:t>State the purpose of 10 CFR Part 50.</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Given a specific subject, identify which section in 10 CFR Part 50 discusses the requirements for that subject by using the search feature on the NRC Regulations and Nuclear Regulatory Legislation Web pages.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general content of the information covered by the 10 CFR Part 50 quiz and the answers to the quiz to gain an understanding of the key portions of 10 CFR Part 50.</w:t>
      </w:r>
    </w:p>
    <w:p w:rsidR="004E602A" w:rsidRPr="003678FE" w:rsidRDefault="004E602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E602A" w:rsidRPr="003678FE" w:rsidRDefault="004E602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proofErr w:type="gramStart"/>
      <w:r w:rsidR="00825C3C" w:rsidRPr="003678FE">
        <w:rPr>
          <w:rFonts w:ascii="Arial" w:hAnsi="Arial" w:cs="Arial"/>
          <w:sz w:val="22"/>
          <w:szCs w:val="22"/>
        </w:rPr>
        <w:t>Become</w:t>
      </w:r>
      <w:proofErr w:type="gramEnd"/>
      <w:r w:rsidR="00825C3C" w:rsidRPr="003678FE">
        <w:rPr>
          <w:rFonts w:ascii="Arial" w:hAnsi="Arial" w:cs="Arial"/>
          <w:sz w:val="22"/>
          <w:szCs w:val="22"/>
        </w:rPr>
        <w:t xml:space="preserve"> familiar with, and be able to use, the search feature to locate the information available in NRC Regulations and Nuclear Regulatory Legislation Web pages found on the NRC internal Web site.</w:t>
      </w:r>
    </w:p>
    <w:p w:rsidR="004E602A" w:rsidRPr="003678FE" w:rsidRDefault="004E602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66"/>
        </w:numPr>
        <w:jc w:val="both"/>
        <w:rPr>
          <w:rFonts w:ascii="Arial" w:hAnsi="Arial" w:cs="Arial"/>
          <w:sz w:val="22"/>
          <w:szCs w:val="22"/>
        </w:rPr>
      </w:pPr>
      <w:r w:rsidRPr="003678FE">
        <w:rPr>
          <w:rFonts w:ascii="Arial" w:hAnsi="Arial" w:cs="Arial"/>
          <w:sz w:val="22"/>
          <w:szCs w:val="22"/>
        </w:rPr>
        <w:t>Power reactor inspectors, read and be familiar with the following parts of Part 50:</w:t>
      </w:r>
    </w:p>
    <w:p w:rsidR="00825C3C" w:rsidRPr="003678FE" w:rsidRDefault="00825C3C" w:rsidP="00546E09">
      <w:pPr>
        <w:ind w:left="2700"/>
        <w:jc w:val="both"/>
        <w:rPr>
          <w:rFonts w:ascii="Arial" w:hAnsi="Arial" w:cs="Arial"/>
          <w:sz w:val="22"/>
          <w:szCs w:val="22"/>
        </w:rPr>
      </w:pPr>
      <w:proofErr w:type="gramStart"/>
      <w:r w:rsidRPr="003678FE">
        <w:rPr>
          <w:rFonts w:ascii="Arial" w:hAnsi="Arial" w:cs="Arial"/>
          <w:sz w:val="22"/>
          <w:szCs w:val="22"/>
        </w:rPr>
        <w:t>50.2, 50.7, 50.9, 50.12, 50.30, 50.34, 50.36, 50.39, 50.49,</w:t>
      </w:r>
      <w:r w:rsidR="00CF31B3" w:rsidRPr="003678FE">
        <w:rPr>
          <w:rFonts w:ascii="Arial" w:hAnsi="Arial" w:cs="Arial"/>
          <w:sz w:val="22"/>
          <w:szCs w:val="22"/>
        </w:rPr>
        <w:t xml:space="preserve"> </w:t>
      </w:r>
      <w:r w:rsidRPr="003678FE">
        <w:rPr>
          <w:rFonts w:ascii="Arial" w:hAnsi="Arial" w:cs="Arial"/>
          <w:sz w:val="22"/>
          <w:szCs w:val="22"/>
        </w:rPr>
        <w:t>50.51, 50.54, 50.59, 50.65, 50.67, 50.71, 50.72, 50.73, 50.120, and Appendices A, B, and R.</w:t>
      </w:r>
      <w:proofErr w:type="gramEnd"/>
    </w:p>
    <w:p w:rsidR="00825C3C" w:rsidRPr="003678FE" w:rsidRDefault="00825C3C" w:rsidP="00546E09">
      <w:pPr>
        <w:jc w:val="both"/>
        <w:rPr>
          <w:rFonts w:ascii="Arial" w:hAnsi="Arial" w:cs="Arial"/>
          <w:sz w:val="22"/>
          <w:szCs w:val="22"/>
        </w:rPr>
      </w:pPr>
    </w:p>
    <w:p w:rsidR="00825C3C" w:rsidRPr="003678FE" w:rsidRDefault="00825C3C" w:rsidP="007B1562">
      <w:pPr>
        <w:numPr>
          <w:ilvl w:val="0"/>
          <w:numId w:val="66"/>
        </w:numPr>
        <w:jc w:val="both"/>
        <w:rPr>
          <w:rFonts w:ascii="Arial" w:hAnsi="Arial" w:cs="Arial"/>
          <w:sz w:val="22"/>
          <w:szCs w:val="22"/>
        </w:rPr>
      </w:pPr>
      <w:r w:rsidRPr="003678FE">
        <w:rPr>
          <w:rFonts w:ascii="Arial" w:hAnsi="Arial" w:cs="Arial"/>
          <w:sz w:val="22"/>
          <w:szCs w:val="22"/>
        </w:rPr>
        <w:t>Complete the 10 CFR Part 50 quiz to gain an understanding of the k</w:t>
      </w:r>
      <w:r w:rsidR="004B3046" w:rsidRPr="003678FE">
        <w:rPr>
          <w:rFonts w:ascii="Arial" w:hAnsi="Arial" w:cs="Arial"/>
          <w:sz w:val="22"/>
          <w:szCs w:val="22"/>
        </w:rPr>
        <w:t xml:space="preserve">ey portions of 10 CFR Part 50.  </w:t>
      </w:r>
      <w:r w:rsidRPr="003678FE">
        <w:rPr>
          <w:rFonts w:ascii="Arial" w:hAnsi="Arial" w:cs="Arial"/>
          <w:sz w:val="22"/>
          <w:szCs w:val="22"/>
        </w:rPr>
        <w:t xml:space="preserve">This self-study, open-book quiz is located in ROP Digital City on the internal NRC Web site.  Since this </w:t>
      </w:r>
      <w:r w:rsidRPr="003678FE">
        <w:rPr>
          <w:rFonts w:ascii="Arial" w:hAnsi="Arial" w:cs="Arial"/>
          <w:sz w:val="22"/>
          <w:szCs w:val="22"/>
        </w:rPr>
        <w:lastRenderedPageBreak/>
        <w:t xml:space="preserve">is an ungraded self-study activity, you will also find the answers and associated references on Digital City.  Be sure to complete the quiz before you print the answer sheet. </w:t>
      </w:r>
    </w:p>
    <w:p w:rsidR="004B3046" w:rsidRPr="003678FE" w:rsidRDefault="004B3046" w:rsidP="00546E09">
      <w:pPr>
        <w:jc w:val="both"/>
        <w:rPr>
          <w:rFonts w:ascii="Arial" w:hAnsi="Arial" w:cs="Arial"/>
          <w:sz w:val="22"/>
          <w:szCs w:val="22"/>
        </w:rPr>
      </w:pPr>
    </w:p>
    <w:p w:rsidR="00825C3C" w:rsidRPr="003678FE" w:rsidRDefault="00825C3C" w:rsidP="007B1562">
      <w:pPr>
        <w:numPr>
          <w:ilvl w:val="0"/>
          <w:numId w:val="66"/>
        </w:numPr>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4B3046" w:rsidRPr="003678FE" w:rsidRDefault="004B3046"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17364" w:rsidRPr="003678FE" w:rsidRDefault="004B3046"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ISA-22.</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4B3046" w:rsidP="004B304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 xml:space="preserve">(ISA-23) Overview of 10 CFR Part 19 and 10 CFR Part 20 </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42" w:name="_Toc311547168"/>
      <w:r w:rsidR="00825C3C" w:rsidRPr="003678FE">
        <w:rPr>
          <w:rFonts w:ascii="Arial" w:hAnsi="Arial" w:cs="Arial"/>
          <w:sz w:val="22"/>
          <w:szCs w:val="22"/>
        </w:rPr>
        <w:instrText>(ISA-23) Overview of 10 CFR Part 19 and 10 CFR Part 20</w:instrText>
      </w:r>
      <w:bookmarkEnd w:id="242"/>
      <w:r w:rsidR="00825C3C" w:rsidRPr="003678FE">
        <w:rPr>
          <w:rFonts w:ascii="Arial" w:hAnsi="Arial" w:cs="Arial"/>
          <w:sz w:val="22"/>
          <w:szCs w:val="22"/>
        </w:rPr>
        <w:instrText xml:space="preserve"> </w:instrText>
      </w:r>
      <w:r w:rsidR="0034082B" w:rsidRPr="003678FE">
        <w:rPr>
          <w:rFonts w:ascii="Arial" w:hAnsi="Arial" w:cs="Arial"/>
          <w:sz w:val="22"/>
          <w:szCs w:val="22"/>
        </w:rPr>
        <w:fldChar w:fldCharType="end"/>
      </w:r>
    </w:p>
    <w:p w:rsidR="004B3046" w:rsidRPr="003678FE" w:rsidRDefault="004B3046" w:rsidP="004B304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B3046" w:rsidP="004B3046">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familiarize you with 10 CFR Part 19, </w:t>
      </w:r>
      <w:r w:rsidR="00825C3C" w:rsidRPr="003678FE">
        <w:rPr>
          <w:rFonts w:ascii="Arial" w:hAnsi="Arial" w:cs="Arial"/>
          <w:sz w:val="22"/>
          <w:szCs w:val="22"/>
        </w:rPr>
        <w:sym w:font="WP TypographicSymbols" w:char="0041"/>
      </w:r>
      <w:r w:rsidR="00825C3C" w:rsidRPr="003678FE">
        <w:rPr>
          <w:rFonts w:ascii="Arial" w:hAnsi="Arial" w:cs="Arial"/>
          <w:sz w:val="22"/>
          <w:szCs w:val="22"/>
        </w:rPr>
        <w:t>Notices, Instructions and Reports to Workers:  Inspection and Investigations,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and 10 CFR Part 20, </w:t>
      </w:r>
      <w:r w:rsidR="00825C3C" w:rsidRPr="003678FE">
        <w:rPr>
          <w:rFonts w:ascii="Arial" w:hAnsi="Arial" w:cs="Arial"/>
          <w:sz w:val="22"/>
          <w:szCs w:val="22"/>
        </w:rPr>
        <w:sym w:font="WP TypographicSymbols" w:char="0041"/>
      </w:r>
      <w:r w:rsidR="00825C3C" w:rsidRPr="003678FE">
        <w:rPr>
          <w:rFonts w:ascii="Arial" w:hAnsi="Arial" w:cs="Arial"/>
          <w:sz w:val="22"/>
          <w:szCs w:val="22"/>
        </w:rPr>
        <w:t>Standards for Protection against Radiation.</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These regulations are generic to any position within the agency and will provide a perspective on conducting inspections in the working environment of a nuclear reactor.  This individual study activity will help you understand the purpose of 10 CFR Part 19 and 10 CFR Part 20 and provide you with some basic knowledge that all NRC inspectors will use when conducting inspections in </w:t>
      </w:r>
      <w:proofErr w:type="spellStart"/>
      <w:r w:rsidR="00825C3C" w:rsidRPr="003678FE">
        <w:rPr>
          <w:rFonts w:ascii="Arial" w:hAnsi="Arial" w:cs="Arial"/>
          <w:sz w:val="22"/>
          <w:szCs w:val="22"/>
        </w:rPr>
        <w:t>radiologically</w:t>
      </w:r>
      <w:proofErr w:type="spellEnd"/>
      <w:r w:rsidR="00825C3C" w:rsidRPr="003678FE">
        <w:rPr>
          <w:rFonts w:ascii="Arial" w:hAnsi="Arial" w:cs="Arial"/>
          <w:sz w:val="22"/>
          <w:szCs w:val="22"/>
        </w:rPr>
        <w:t xml:space="preserve"> controlled areas.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REGULATORY FRAMEWORK</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4B3046" w:rsidRPr="003678FE" w:rsidRDefault="004B3046" w:rsidP="004B304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B304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NRC internal Web page</w:t>
      </w:r>
      <w:r w:rsidR="00825C3C" w:rsidRPr="003678FE">
        <w:rPr>
          <w:rFonts w:ascii="Arial" w:hAnsi="Arial" w:cs="Arial"/>
          <w:sz w:val="22"/>
          <w:szCs w:val="22"/>
        </w:rPr>
        <w:sym w:font="WP TypographicSymbols" w:char="0043"/>
      </w:r>
      <w:r w:rsidR="00825C3C" w:rsidRPr="003678FE">
        <w:rPr>
          <w:rFonts w:ascii="Arial" w:hAnsi="Arial" w:cs="Arial"/>
          <w:sz w:val="22"/>
          <w:szCs w:val="22"/>
        </w:rPr>
        <w:t>Information Resources</w:t>
      </w:r>
      <w:r w:rsidR="00825C3C" w:rsidRPr="003678FE">
        <w:rPr>
          <w:rFonts w:ascii="Arial" w:hAnsi="Arial" w:cs="Arial"/>
          <w:sz w:val="22"/>
          <w:szCs w:val="22"/>
        </w:rPr>
        <w:sym w:font="WP TypographicSymbols" w:char="0043"/>
      </w:r>
      <w:proofErr w:type="spellStart"/>
      <w:r w:rsidR="00825C3C" w:rsidRPr="003678FE">
        <w:rPr>
          <w:rFonts w:ascii="Arial" w:hAnsi="Arial" w:cs="Arial"/>
          <w:sz w:val="22"/>
          <w:szCs w:val="22"/>
        </w:rPr>
        <w:t>Regs</w:t>
      </w:r>
      <w:proofErr w:type="spellEnd"/>
      <w:r w:rsidR="00825C3C" w:rsidRPr="003678FE">
        <w:rPr>
          <w:rFonts w:ascii="Arial" w:hAnsi="Arial" w:cs="Arial"/>
          <w:sz w:val="22"/>
          <w:szCs w:val="22"/>
        </w:rPr>
        <w:t xml:space="preserve"> (10 CFR) NRC Maintained</w:t>
      </w:r>
      <w:r w:rsidR="00825C3C" w:rsidRPr="003678FE">
        <w:rPr>
          <w:rFonts w:ascii="Arial" w:hAnsi="Arial" w:cs="Arial"/>
          <w:sz w:val="22"/>
          <w:szCs w:val="22"/>
        </w:rPr>
        <w:sym w:font="WP TypographicSymbols" w:char="0043"/>
      </w:r>
      <w:r w:rsidR="00825C3C" w:rsidRPr="003678FE">
        <w:rPr>
          <w:rFonts w:ascii="Arial" w:hAnsi="Arial" w:cs="Arial"/>
          <w:sz w:val="22"/>
          <w:szCs w:val="22"/>
        </w:rPr>
        <w:t>Parts 19 and 20</w:t>
      </w:r>
    </w:p>
    <w:p w:rsidR="004B3046" w:rsidRPr="003678FE" w:rsidRDefault="004B304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6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A hard copy of 10 CFR Part 19 and 10 CFR Part 20 </w:t>
      </w:r>
    </w:p>
    <w:p w:rsidR="00825C3C" w:rsidRPr="003678FE" w:rsidRDefault="00825C3C"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B3046" w:rsidRPr="003678FE" w:rsidRDefault="00825C3C"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4B304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Upon completion of this activity, you will be asked to demonstrate your general understanding of 10 CFR Part 19 and 10 CFR Part 20 and why these regulations are important for all inspectors by successfully addressing the following: </w:t>
      </w:r>
    </w:p>
    <w:p w:rsidR="004B3046" w:rsidRPr="003678FE" w:rsidRDefault="004B3046" w:rsidP="00875309">
      <w:pPr>
        <w:jc w:val="both"/>
        <w:rPr>
          <w:rFonts w:ascii="Arial" w:hAnsi="Arial" w:cs="Arial"/>
          <w:sz w:val="22"/>
          <w:szCs w:val="22"/>
        </w:rPr>
      </w:pPr>
    </w:p>
    <w:p w:rsidR="00825C3C" w:rsidRPr="003678FE" w:rsidRDefault="00825C3C" w:rsidP="007B1562">
      <w:pPr>
        <w:numPr>
          <w:ilvl w:val="0"/>
          <w:numId w:val="70"/>
        </w:numPr>
        <w:jc w:val="both"/>
        <w:rPr>
          <w:rFonts w:ascii="Arial" w:hAnsi="Arial" w:cs="Arial"/>
          <w:sz w:val="22"/>
          <w:szCs w:val="22"/>
        </w:rPr>
      </w:pPr>
      <w:r w:rsidRPr="003678FE">
        <w:rPr>
          <w:rFonts w:ascii="Arial" w:hAnsi="Arial" w:cs="Arial"/>
          <w:sz w:val="22"/>
          <w:szCs w:val="22"/>
        </w:rPr>
        <w:t>Describe the general purpose of 10 CFR Part 19.</w:t>
      </w:r>
    </w:p>
    <w:p w:rsidR="00825C3C" w:rsidRPr="003678FE" w:rsidRDefault="00825C3C" w:rsidP="00875309">
      <w:pPr>
        <w:jc w:val="both"/>
        <w:rPr>
          <w:rFonts w:ascii="Arial" w:hAnsi="Arial" w:cs="Arial"/>
          <w:sz w:val="22"/>
          <w:szCs w:val="22"/>
        </w:rPr>
      </w:pPr>
    </w:p>
    <w:p w:rsidR="00825C3C" w:rsidRPr="003678FE" w:rsidRDefault="00825C3C" w:rsidP="007B1562">
      <w:pPr>
        <w:numPr>
          <w:ilvl w:val="0"/>
          <w:numId w:val="70"/>
        </w:numPr>
        <w:jc w:val="both"/>
        <w:rPr>
          <w:rFonts w:ascii="Arial" w:hAnsi="Arial" w:cs="Arial"/>
          <w:sz w:val="22"/>
          <w:szCs w:val="22"/>
        </w:rPr>
      </w:pPr>
      <w:r w:rsidRPr="003678FE">
        <w:rPr>
          <w:rFonts w:ascii="Arial" w:hAnsi="Arial" w:cs="Arial"/>
          <w:sz w:val="22"/>
          <w:szCs w:val="22"/>
        </w:rPr>
        <w:t>Identify the section of 10 CFR Part 19 that describes the rights of radiation workers if they believe a violation of radiological working condition requirements has occurred.</w:t>
      </w:r>
    </w:p>
    <w:p w:rsidR="00825C3C" w:rsidRPr="003678FE" w:rsidRDefault="00825C3C" w:rsidP="00875309">
      <w:pPr>
        <w:jc w:val="both"/>
        <w:rPr>
          <w:rFonts w:ascii="Arial" w:hAnsi="Arial" w:cs="Arial"/>
          <w:sz w:val="22"/>
          <w:szCs w:val="22"/>
        </w:rPr>
      </w:pPr>
    </w:p>
    <w:p w:rsidR="00825C3C" w:rsidRPr="003678FE" w:rsidRDefault="00825C3C" w:rsidP="007B1562">
      <w:pPr>
        <w:numPr>
          <w:ilvl w:val="0"/>
          <w:numId w:val="70"/>
        </w:numPr>
        <w:jc w:val="both"/>
        <w:rPr>
          <w:rFonts w:ascii="Arial" w:hAnsi="Arial" w:cs="Arial"/>
          <w:sz w:val="22"/>
          <w:szCs w:val="22"/>
        </w:rPr>
      </w:pPr>
      <w:r w:rsidRPr="003678FE">
        <w:rPr>
          <w:rFonts w:ascii="Arial" w:hAnsi="Arial" w:cs="Arial"/>
          <w:sz w:val="22"/>
          <w:szCs w:val="22"/>
        </w:rPr>
        <w:t>Identify the section of 10 CFR Part 19 that requires a licensee to report doses to workers.</w:t>
      </w:r>
    </w:p>
    <w:p w:rsidR="00825C3C" w:rsidRPr="003678FE" w:rsidRDefault="00825C3C" w:rsidP="00875309">
      <w:pPr>
        <w:jc w:val="both"/>
        <w:rPr>
          <w:rFonts w:ascii="Arial" w:hAnsi="Arial" w:cs="Arial"/>
          <w:sz w:val="22"/>
          <w:szCs w:val="22"/>
        </w:rPr>
      </w:pPr>
    </w:p>
    <w:p w:rsidR="00825C3C" w:rsidRPr="003678FE" w:rsidRDefault="00825C3C" w:rsidP="007B1562">
      <w:pPr>
        <w:numPr>
          <w:ilvl w:val="0"/>
          <w:numId w:val="70"/>
        </w:numPr>
        <w:jc w:val="both"/>
        <w:rPr>
          <w:rFonts w:ascii="Arial" w:hAnsi="Arial" w:cs="Arial"/>
          <w:sz w:val="22"/>
          <w:szCs w:val="22"/>
        </w:rPr>
      </w:pPr>
      <w:r w:rsidRPr="003678FE">
        <w:rPr>
          <w:rFonts w:ascii="Arial" w:hAnsi="Arial" w:cs="Arial"/>
          <w:sz w:val="22"/>
          <w:szCs w:val="22"/>
        </w:rPr>
        <w:t>Describe the purpose of 10 CFR Part 20.</w:t>
      </w:r>
    </w:p>
    <w:p w:rsidR="004B3046" w:rsidRPr="003678FE" w:rsidRDefault="004B3046" w:rsidP="00875309">
      <w:pPr>
        <w:jc w:val="both"/>
        <w:rPr>
          <w:rFonts w:ascii="Arial" w:hAnsi="Arial" w:cs="Arial"/>
          <w:sz w:val="22"/>
          <w:szCs w:val="22"/>
        </w:rPr>
      </w:pPr>
    </w:p>
    <w:p w:rsidR="00825C3C" w:rsidRPr="003678FE" w:rsidRDefault="00825C3C" w:rsidP="007B1562">
      <w:pPr>
        <w:numPr>
          <w:ilvl w:val="0"/>
          <w:numId w:val="70"/>
        </w:numPr>
        <w:jc w:val="both"/>
        <w:rPr>
          <w:rFonts w:ascii="Arial" w:hAnsi="Arial" w:cs="Arial"/>
          <w:sz w:val="22"/>
          <w:szCs w:val="22"/>
        </w:rPr>
      </w:pPr>
      <w:r w:rsidRPr="003678FE">
        <w:rPr>
          <w:rFonts w:ascii="Arial" w:hAnsi="Arial" w:cs="Arial"/>
          <w:sz w:val="22"/>
          <w:szCs w:val="22"/>
        </w:rPr>
        <w:t>Identify the relevant section of 10 CFR Part 20 and discuss the various radiological circumstances that would require a licensee to notify the NRC.</w:t>
      </w:r>
    </w:p>
    <w:p w:rsidR="004B3046" w:rsidRPr="003678FE" w:rsidRDefault="004B3046" w:rsidP="00875309">
      <w:pPr>
        <w:jc w:val="both"/>
        <w:rPr>
          <w:rFonts w:ascii="Arial" w:hAnsi="Arial" w:cs="Arial"/>
          <w:sz w:val="22"/>
          <w:szCs w:val="22"/>
        </w:rPr>
      </w:pPr>
    </w:p>
    <w:p w:rsidR="00825C3C" w:rsidRPr="003678FE" w:rsidRDefault="00825C3C" w:rsidP="007B1562">
      <w:pPr>
        <w:widowControl/>
        <w:numPr>
          <w:ilvl w:val="0"/>
          <w:numId w:val="70"/>
        </w:numPr>
        <w:ind w:left="2708" w:hanging="634"/>
        <w:jc w:val="both"/>
        <w:rPr>
          <w:rFonts w:ascii="Arial" w:hAnsi="Arial" w:cs="Arial"/>
          <w:sz w:val="22"/>
          <w:szCs w:val="22"/>
        </w:rPr>
      </w:pPr>
      <w:r w:rsidRPr="003678FE">
        <w:rPr>
          <w:rFonts w:ascii="Arial" w:hAnsi="Arial" w:cs="Arial"/>
          <w:sz w:val="22"/>
          <w:szCs w:val="22"/>
        </w:rPr>
        <w:t>Discuss why it is important for every NRC inspector to have a general understanding of 10 CFR Part 19 and 10 CFR Part 20.</w:t>
      </w:r>
    </w:p>
    <w:p w:rsidR="004B3046" w:rsidRPr="003678FE" w:rsidRDefault="004B304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4B3046" w:rsidRPr="003678FE" w:rsidRDefault="004B304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Cs/>
          <w:sz w:val="22"/>
          <w:szCs w:val="22"/>
        </w:rPr>
        <w:tab/>
        <w:t>1.</w:t>
      </w:r>
      <w:r w:rsidRPr="003678FE">
        <w:rPr>
          <w:rFonts w:ascii="Arial" w:hAnsi="Arial" w:cs="Arial"/>
          <w:bCs/>
          <w:sz w:val="22"/>
          <w:szCs w:val="22"/>
        </w:rPr>
        <w:tab/>
      </w:r>
      <w:r w:rsidR="00825C3C" w:rsidRPr="003678FE">
        <w:rPr>
          <w:rFonts w:ascii="Arial" w:hAnsi="Arial" w:cs="Arial"/>
          <w:sz w:val="22"/>
          <w:szCs w:val="22"/>
        </w:rPr>
        <w:t>Review 10 CFR Part 19 for a general understanding of the following:</w:t>
      </w:r>
    </w:p>
    <w:p w:rsidR="00825C3C" w:rsidRPr="003678FE" w:rsidRDefault="00825C3C" w:rsidP="007B1562">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the purpose of 10 CFR Part 19 (19.1)</w:t>
      </w:r>
    </w:p>
    <w:p w:rsidR="00825C3C" w:rsidRPr="003678FE" w:rsidRDefault="00825C3C" w:rsidP="007B1562">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requirements for document postings (19.11(d) and (e))</w:t>
      </w:r>
    </w:p>
    <w:p w:rsidR="00825C3C" w:rsidRPr="003678FE" w:rsidRDefault="00825C3C" w:rsidP="007B1562">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lastRenderedPageBreak/>
        <w:t>requirements for promptly identifying any condition that may cause unnecessary exposure (19.12(a)(4))</w:t>
      </w:r>
    </w:p>
    <w:p w:rsidR="00825C3C" w:rsidRPr="003678FE" w:rsidRDefault="00825C3C" w:rsidP="007B1562">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Instructions for individuals in a restricted area that may experience unnecessary exposure to radiation and/or radioactive materials (19.12(a)(5))</w:t>
      </w:r>
    </w:p>
    <w:p w:rsidR="00825C3C" w:rsidRPr="003678FE" w:rsidRDefault="00825C3C" w:rsidP="007B1562">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the times the NRC is allowed to inspect a facility (19.14(a))</w:t>
      </w:r>
    </w:p>
    <w:p w:rsidR="00825C3C" w:rsidRPr="003678FE" w:rsidRDefault="00825C3C" w:rsidP="007B1562">
      <w:pPr>
        <w:widowControl/>
        <w:numPr>
          <w:ilvl w:val="0"/>
          <w:numId w:val="68"/>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requests by workers for an NRC inspection (19.16(a))</w:t>
      </w:r>
    </w:p>
    <w:p w:rsidR="004B3046" w:rsidRPr="003678FE" w:rsidRDefault="004B304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B3046" w:rsidRPr="003678FE" w:rsidRDefault="00825C3C" w:rsidP="007B1562">
      <w:pPr>
        <w:widowControl/>
        <w:numPr>
          <w:ilvl w:val="0"/>
          <w:numId w:val="6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10 CFR Part 20 for a general understanding of the following:</w:t>
      </w:r>
    </w:p>
    <w:p w:rsidR="00825C3C" w:rsidRPr="003678FE" w:rsidRDefault="00825C3C" w:rsidP="007B1562">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the purpose of 10 CFR Part 20 (20.1001)</w:t>
      </w:r>
    </w:p>
    <w:p w:rsidR="00825C3C" w:rsidRPr="003678FE" w:rsidRDefault="00825C3C" w:rsidP="007B1562">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occupational dose limits for adults (20.1201)</w:t>
      </w:r>
    </w:p>
    <w:p w:rsidR="00825C3C" w:rsidRPr="003678FE" w:rsidRDefault="00825C3C" w:rsidP="007B1562">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occupational dose limits for members of the public (20.1301)</w:t>
      </w:r>
    </w:p>
    <w:p w:rsidR="00825C3C" w:rsidRPr="003678FE" w:rsidRDefault="00825C3C" w:rsidP="007B1562">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concepts of ALARA (20.1101)</w:t>
      </w:r>
    </w:p>
    <w:p w:rsidR="00825C3C" w:rsidRPr="003678FE" w:rsidRDefault="00825C3C" w:rsidP="007B1562">
      <w:pPr>
        <w:widowControl/>
        <w:numPr>
          <w:ilvl w:val="1"/>
          <w:numId w:val="6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conditions requiring individual monitoring of external and internal occupational dose (20.1502)</w:t>
      </w:r>
    </w:p>
    <w:p w:rsidR="004B3046" w:rsidRPr="003678FE" w:rsidRDefault="004B304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6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4B3046" w:rsidRPr="003678FE" w:rsidRDefault="004B304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B17364" w:rsidRPr="003678FE" w:rsidRDefault="004B304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ISA-23.</w:t>
      </w:r>
    </w:p>
    <w:p w:rsidR="00825C3C" w:rsidRPr="003678FE" w:rsidRDefault="00B17364" w:rsidP="003678F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D707D6" w:rsidRPr="003678FE" w:rsidRDefault="00D707D6" w:rsidP="0088184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825C3C"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(ISA-24) Licensee-Specific Regulatory Documents and Procedures</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43" w:name="_Toc311547169"/>
      <w:r w:rsidR="00825C3C" w:rsidRPr="003678FE">
        <w:rPr>
          <w:rFonts w:ascii="Arial" w:hAnsi="Arial" w:cs="Arial"/>
          <w:sz w:val="22"/>
          <w:szCs w:val="22"/>
        </w:rPr>
        <w:instrText>(ISA-24) Licensee-Specific Regulatory Documents and Procedures</w:instrText>
      </w:r>
      <w:bookmarkEnd w:id="243"/>
      <w:r w:rsidR="0034082B" w:rsidRPr="003678FE">
        <w:rPr>
          <w:rFonts w:ascii="Arial" w:hAnsi="Arial" w:cs="Arial"/>
          <w:sz w:val="22"/>
          <w:szCs w:val="22"/>
        </w:rPr>
        <w:fldChar w:fldCharType="end"/>
      </w:r>
      <w:r w:rsidR="00825C3C" w:rsidRPr="003678FE">
        <w:rPr>
          <w:rFonts w:ascii="Arial" w:hAnsi="Arial" w:cs="Arial"/>
          <w:sz w:val="22"/>
          <w:szCs w:val="22"/>
        </w:rPr>
        <w:t xml:space="preserve"> </w:t>
      </w:r>
    </w:p>
    <w:p w:rsidR="00D707D6"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acquaint you with licensee-specific documents and procedures that you need to be aware of and be able to access on site during an inspection.  These documents and procedures describe how a licensee complies with NRC regulations and requirements.  As a fully qualified inspector, you will need to identify circumstances for which the licensee is in noncompliance.  Inspectors must also adhere to applicable licensee procedures at all times while on site.  This activity will acquaint you with the most common types of licensee-specific regulatory documents and procedures and will help you learn how individual facilities may implement NRC regulations and requirements differently.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REGULATORY FRAMEWORK</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16 hours</w:t>
      </w:r>
    </w:p>
    <w:p w:rsidR="00D707D6"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D707D6" w:rsidP="00FF52F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Improved standard technical specifications or technical specifications for a specific research and test reactor, as applicable</w:t>
      </w:r>
    </w:p>
    <w:p w:rsidR="00D707D6"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NUREG-800, </w:t>
      </w:r>
      <w:r w:rsidRPr="003678FE">
        <w:rPr>
          <w:rFonts w:ascii="Arial" w:hAnsi="Arial" w:cs="Arial"/>
          <w:sz w:val="22"/>
          <w:szCs w:val="22"/>
        </w:rPr>
        <w:sym w:font="WP TypographicSymbols" w:char="0041"/>
      </w:r>
      <w:r w:rsidRPr="003678FE">
        <w:rPr>
          <w:rFonts w:ascii="Arial" w:hAnsi="Arial" w:cs="Arial"/>
          <w:sz w:val="22"/>
          <w:szCs w:val="22"/>
        </w:rPr>
        <w:t>Standard Review Plan,</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or NUREG-1537, Part 2, </w:t>
      </w:r>
      <w:r w:rsidRPr="003678FE">
        <w:rPr>
          <w:rFonts w:ascii="Arial" w:hAnsi="Arial" w:cs="Arial"/>
          <w:sz w:val="22"/>
          <w:szCs w:val="22"/>
        </w:rPr>
        <w:sym w:font="WP TypographicSymbols" w:char="0041"/>
      </w:r>
      <w:r w:rsidRPr="003678FE">
        <w:rPr>
          <w:rFonts w:ascii="Arial" w:hAnsi="Arial" w:cs="Arial"/>
          <w:sz w:val="22"/>
          <w:szCs w:val="22"/>
        </w:rPr>
        <w:t>Standard Review Plan and Acceptance Criteria, Guidelines for Preparing and Reviewing Applications of Non-Power Reactors,</w:t>
      </w:r>
      <w:r w:rsidRPr="003678FE">
        <w:rPr>
          <w:rFonts w:ascii="Arial" w:hAnsi="Arial" w:cs="Arial"/>
          <w:sz w:val="22"/>
          <w:szCs w:val="22"/>
        </w:rPr>
        <w:sym w:font="WP TypographicSymbols" w:char="0040"/>
      </w:r>
      <w:r w:rsidRPr="003678FE">
        <w:rPr>
          <w:rFonts w:ascii="Arial" w:hAnsi="Arial" w:cs="Arial"/>
          <w:sz w:val="22"/>
          <w:szCs w:val="22"/>
        </w:rPr>
        <w:t xml:space="preserve"> for research and test reactor inspectors</w:t>
      </w:r>
    </w:p>
    <w:p w:rsidR="00D707D6"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NRC RG 1.33, </w:t>
      </w:r>
      <w:r w:rsidRPr="003678FE">
        <w:rPr>
          <w:rFonts w:ascii="Arial" w:hAnsi="Arial" w:cs="Arial"/>
          <w:sz w:val="22"/>
          <w:szCs w:val="22"/>
        </w:rPr>
        <w:sym w:font="WP TypographicSymbols" w:char="0041"/>
      </w:r>
      <w:r w:rsidRPr="003678FE">
        <w:rPr>
          <w:rFonts w:ascii="Arial" w:hAnsi="Arial" w:cs="Arial"/>
          <w:sz w:val="22"/>
          <w:szCs w:val="22"/>
        </w:rPr>
        <w:t>Quality Assurance Program Requirements (Operations)</w:t>
      </w:r>
      <w:r w:rsidRPr="003678FE">
        <w:rPr>
          <w:rFonts w:ascii="Arial" w:hAnsi="Arial" w:cs="Arial"/>
          <w:sz w:val="22"/>
          <w:szCs w:val="22"/>
        </w:rPr>
        <w:sym w:font="WP TypographicSymbols" w:char="0040"/>
      </w:r>
    </w:p>
    <w:p w:rsidR="00D707D6"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NRC RG 1.70 or NUREG-1537, Part 1, </w:t>
      </w:r>
      <w:r w:rsidRPr="003678FE">
        <w:rPr>
          <w:rFonts w:ascii="Arial" w:hAnsi="Arial" w:cs="Arial"/>
          <w:sz w:val="22"/>
          <w:szCs w:val="22"/>
        </w:rPr>
        <w:sym w:font="WP TypographicSymbols" w:char="0041"/>
      </w:r>
      <w:r w:rsidRPr="003678FE">
        <w:rPr>
          <w:rFonts w:ascii="Arial" w:hAnsi="Arial" w:cs="Arial"/>
          <w:sz w:val="22"/>
          <w:szCs w:val="22"/>
        </w:rPr>
        <w:t>Format and Content Guidelines for Preparing and Reviewing Applications of Non-Power Reactors,</w:t>
      </w:r>
      <w:r w:rsidRPr="003678FE">
        <w:rPr>
          <w:rFonts w:ascii="Arial" w:hAnsi="Arial" w:cs="Arial"/>
          <w:sz w:val="22"/>
          <w:szCs w:val="22"/>
        </w:rPr>
        <w:sym w:font="WP TypographicSymbols" w:char="0040"/>
      </w:r>
      <w:r w:rsidRPr="003678FE">
        <w:rPr>
          <w:rFonts w:ascii="Arial" w:hAnsi="Arial" w:cs="Arial"/>
          <w:sz w:val="22"/>
          <w:szCs w:val="22"/>
        </w:rPr>
        <w:t xml:space="preserve"> as applicable</w:t>
      </w:r>
    </w:p>
    <w:p w:rsidR="00D707D6"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Updated final safety analysis reports (UFSARs) (any available) or research and test reactor safety analysis reports (SARs), as applicable</w:t>
      </w:r>
    </w:p>
    <w:p w:rsidR="00D707D6"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Facility-specific license (any available)</w:t>
      </w:r>
    </w:p>
    <w:p w:rsidR="00D707D6" w:rsidRPr="003678FE" w:rsidRDefault="00D707D6" w:rsidP="00D707D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Facility-specific safety evaluation reports (SERs) (any available)</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25C3C" w:rsidP="00546E09">
      <w:pPr>
        <w:keepLines/>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w:t>
      </w:r>
      <w:r w:rsidR="00D707D6" w:rsidRPr="003678FE">
        <w:rPr>
          <w:rFonts w:ascii="Arial" w:hAnsi="Arial" w:cs="Arial"/>
          <w:b/>
          <w:bCs/>
          <w:sz w:val="22"/>
          <w:szCs w:val="22"/>
        </w:rPr>
        <w:t>N</w:t>
      </w:r>
    </w:p>
    <w:p w:rsidR="00825C3C" w:rsidRPr="003678FE" w:rsidRDefault="00D707D6" w:rsidP="00546E09">
      <w:pPr>
        <w:keepLines/>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CRITERIA:</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Upon completion of this activity, you will be asked to demonstrate your familiarity with the role of licensee-specific regulatory documents and procedures within the regulatory framework by successfully addressing the following:</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83E4B" w:rsidRDefault="00825C3C" w:rsidP="007B1562">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the regulatory enforcement hierarchy that exists between CFR requirements, a facility-specific license, facility-specific technical</w:t>
      </w:r>
    </w:p>
    <w:p w:rsidR="00583E4B" w:rsidRDefault="00583E4B" w:rsidP="00583E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825C3C" w:rsidRPr="003678FE" w:rsidRDefault="00825C3C" w:rsidP="00583E4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roofErr w:type="gramStart"/>
      <w:r w:rsidRPr="003678FE">
        <w:rPr>
          <w:rFonts w:ascii="Arial" w:hAnsi="Arial" w:cs="Arial"/>
          <w:sz w:val="22"/>
          <w:szCs w:val="22"/>
        </w:rPr>
        <w:lastRenderedPageBreak/>
        <w:t>specifications</w:t>
      </w:r>
      <w:proofErr w:type="gramEnd"/>
      <w:r w:rsidRPr="003678FE">
        <w:rPr>
          <w:rFonts w:ascii="Arial" w:hAnsi="Arial" w:cs="Arial"/>
          <w:sz w:val="22"/>
          <w:szCs w:val="22"/>
        </w:rPr>
        <w:t>, a facility-specific UFSAR and SER, and facility-specific procedures.</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Recognize how the NRC Standard Review Plan is related to the documents identified in No. 1 above.</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which organization writes safety analyses, which organization approves them, and which organization is required to maintain current copies.</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Identify the organization responsible for writing RGs and SERs and the organization responsible for approving them.  Describe the requirements for maintaining current copies.</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Discuss how enforcement actions relate to SARs or an SER.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Locate where the following can generally be found:</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safety limits (facility specific)</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design-basis accident analysis</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maximum-licensed thermal power</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limiting safety system settings (facility specific)</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limiting conditions for operation (LCOs)</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bases for LCOs</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NRC criteria for accepting a safety analysis</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licensee commitments to various standards</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specific, but not necessarily all, approved methods for complying with NRC requirements</w:t>
      </w:r>
    </w:p>
    <w:p w:rsidR="00825C3C" w:rsidRPr="003678FE" w:rsidRDefault="00825C3C" w:rsidP="007B1562">
      <w:pPr>
        <w:widowControl/>
        <w:numPr>
          <w:ilvl w:val="1"/>
          <w:numId w:val="71"/>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licensee security plan</w:t>
      </w:r>
    </w:p>
    <w:p w:rsidR="00FF52F9" w:rsidRPr="003678FE" w:rsidRDefault="00FF52F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FF52F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 xml:space="preserve">Locate all applicable reference documents. </w:t>
      </w:r>
    </w:p>
    <w:p w:rsidR="00FF52F9" w:rsidRPr="003678FE" w:rsidRDefault="00FF52F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an appropriately qualified inspector and discuss the general objectives of a licensee security plan and any restrictions on public availability.  Determine the specific security requirements to which an NRC inspector must personally adhere.</w:t>
      </w:r>
    </w:p>
    <w:p w:rsidR="00FF52F9" w:rsidRPr="003678FE" w:rsidRDefault="00FF52F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with your Office Enforcement Specialist your answers to the above questions related to enforcement policy.</w:t>
      </w:r>
    </w:p>
    <w:p w:rsidR="00FF52F9" w:rsidRPr="003678FE" w:rsidRDefault="00FF52F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and discuss the items listed in the evaluation criteria section.</w:t>
      </w:r>
    </w:p>
    <w:p w:rsidR="00FF52F9" w:rsidRPr="003678FE" w:rsidRDefault="00FF52F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FF52F9"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ISA-24.</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bCs/>
          <w:sz w:val="22"/>
          <w:szCs w:val="22"/>
        </w:rPr>
        <w:br w:type="page"/>
      </w:r>
      <w:r w:rsidR="00825C3C" w:rsidRPr="003678FE">
        <w:rPr>
          <w:rFonts w:ascii="Arial" w:hAnsi="Arial" w:cs="Arial"/>
          <w:b/>
          <w:bCs/>
          <w:sz w:val="22"/>
          <w:szCs w:val="22"/>
        </w:rPr>
        <w:lastRenderedPageBreak/>
        <w:t>Basic-Level Individual Study Activity</w:t>
      </w:r>
    </w:p>
    <w:p w:rsidR="00FF52F9" w:rsidRPr="003678FE" w:rsidRDefault="00FF52F9" w:rsidP="00FF52F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FF52F9" w:rsidP="00FF52F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(ISA-25) Security Requirements for Nuclear Power Plants</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44" w:name="_Toc311547170"/>
      <w:r w:rsidR="00825C3C" w:rsidRPr="003678FE">
        <w:rPr>
          <w:rFonts w:ascii="Arial" w:hAnsi="Arial" w:cs="Arial"/>
          <w:sz w:val="22"/>
          <w:szCs w:val="22"/>
        </w:rPr>
        <w:instrText>(ISA-25) Security Requirements for Nuclear Power Plants</w:instrText>
      </w:r>
      <w:bookmarkEnd w:id="244"/>
      <w:r w:rsidR="0034082B" w:rsidRPr="003678FE">
        <w:rPr>
          <w:rFonts w:ascii="Arial" w:hAnsi="Arial" w:cs="Arial"/>
          <w:sz w:val="22"/>
          <w:szCs w:val="22"/>
        </w:rPr>
        <w:fldChar w:fldCharType="end"/>
      </w:r>
      <w:r w:rsidR="00825C3C" w:rsidRPr="003678FE">
        <w:rPr>
          <w:rFonts w:ascii="Arial" w:hAnsi="Arial" w:cs="Arial"/>
          <w:sz w:val="22"/>
          <w:szCs w:val="22"/>
        </w:rPr>
        <w:t xml:space="preserve"> (For power reactor inspectors only, security requirements for research and test reactors are addressed in course G-106, </w:t>
      </w:r>
      <w:r w:rsidR="00825C3C" w:rsidRPr="003678FE">
        <w:rPr>
          <w:rFonts w:ascii="Arial" w:hAnsi="Arial" w:cs="Arial"/>
          <w:sz w:val="22"/>
          <w:szCs w:val="22"/>
        </w:rPr>
        <w:sym w:font="WP TypographicSymbols" w:char="0041"/>
      </w:r>
      <w:r w:rsidR="00825C3C" w:rsidRPr="003678FE">
        <w:rPr>
          <w:rFonts w:ascii="Arial" w:hAnsi="Arial" w:cs="Arial"/>
          <w:sz w:val="22"/>
          <w:szCs w:val="22"/>
        </w:rPr>
        <w:t>Research and Test Reactor Technology,</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chapter 5, which is a course required by IMC 1245 App C5.)</w:t>
      </w:r>
    </w:p>
    <w:p w:rsidR="00FF52F9" w:rsidRPr="003678FE" w:rsidRDefault="00FF52F9" w:rsidP="00FF52F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FF52F9" w:rsidP="00FF52F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provide you with a general understanding of the requirements for the security program at nuclear plants.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3678FE">
        <w:rPr>
          <w:rFonts w:ascii="Arial" w:hAnsi="Arial" w:cs="Arial"/>
          <w:b/>
          <w:bCs/>
          <w:sz w:val="22"/>
          <w:szCs w:val="22"/>
        </w:rPr>
        <w:t>AREA</w:t>
      </w:r>
      <w:r w:rsidRPr="003678FE">
        <w:rPr>
          <w:rFonts w:ascii="Arial" w:hAnsi="Arial" w:cs="Arial"/>
          <w:sz w:val="22"/>
          <w:szCs w:val="22"/>
        </w:rPr>
        <w:t>:</w:t>
      </w:r>
      <w:r w:rsidRPr="003678FE">
        <w:rPr>
          <w:rFonts w:ascii="Arial" w:hAnsi="Arial" w:cs="Arial"/>
          <w:sz w:val="22"/>
          <w:szCs w:val="22"/>
        </w:rPr>
        <w:tab/>
      </w:r>
      <w:r w:rsidRPr="003678FE">
        <w:rPr>
          <w:rFonts w:ascii="Arial" w:hAnsi="Arial" w:cs="Arial"/>
          <w:sz w:val="22"/>
          <w:szCs w:val="22"/>
        </w:rPr>
        <w:tab/>
      </w:r>
      <w:r w:rsidRPr="003678FE">
        <w:rPr>
          <w:rFonts w:ascii="Arial" w:hAnsi="Arial" w:cs="Arial"/>
          <w:sz w:val="22"/>
          <w:szCs w:val="22"/>
        </w:rPr>
        <w:tab/>
        <w:t>REGULATORY FRAMEWORK</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LEVEL OF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 hours</w:t>
      </w:r>
    </w:p>
    <w:p w:rsidR="00993304" w:rsidRPr="003678FE" w:rsidRDefault="00993304" w:rsidP="0099330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993304" w:rsidP="002868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REFERENCES:</w:t>
      </w:r>
      <w:r w:rsidRPr="003678FE">
        <w:rPr>
          <w:rFonts w:ascii="Arial" w:hAnsi="Arial" w:cs="Arial"/>
          <w:b/>
          <w:sz w:val="22"/>
          <w:szCs w:val="22"/>
        </w:rPr>
        <w:tab/>
      </w:r>
      <w:r w:rsidRPr="003678FE">
        <w:rPr>
          <w:rFonts w:ascii="Arial" w:hAnsi="Arial" w:cs="Arial"/>
          <w:sz w:val="22"/>
          <w:szCs w:val="22"/>
        </w:rPr>
        <w:t>1.</w:t>
      </w:r>
      <w:r w:rsidRPr="003678FE">
        <w:rPr>
          <w:rFonts w:ascii="Arial" w:hAnsi="Arial" w:cs="Arial"/>
          <w:sz w:val="22"/>
          <w:szCs w:val="22"/>
        </w:rPr>
        <w:tab/>
      </w:r>
      <w:r w:rsidR="00825C3C" w:rsidRPr="003678FE">
        <w:rPr>
          <w:rFonts w:ascii="Arial" w:hAnsi="Arial" w:cs="Arial"/>
          <w:sz w:val="22"/>
          <w:szCs w:val="22"/>
        </w:rPr>
        <w:t xml:space="preserve">10 CFR 73.55, </w:t>
      </w:r>
      <w:r w:rsidR="00825C3C" w:rsidRPr="003678FE">
        <w:rPr>
          <w:rFonts w:ascii="Arial" w:hAnsi="Arial" w:cs="Arial"/>
          <w:sz w:val="22"/>
          <w:szCs w:val="22"/>
        </w:rPr>
        <w:sym w:font="WP TypographicSymbols" w:char="0041"/>
      </w:r>
      <w:r w:rsidR="00825C3C" w:rsidRPr="003678FE">
        <w:rPr>
          <w:rFonts w:ascii="Arial" w:hAnsi="Arial" w:cs="Arial"/>
          <w:sz w:val="22"/>
          <w:szCs w:val="22"/>
        </w:rPr>
        <w:t>Requirements for Physical Protection of Licensed Activities in Nuclear Power Reactors against Radiological Sabotage</w:t>
      </w:r>
      <w:r w:rsidR="00825C3C" w:rsidRPr="003678FE">
        <w:rPr>
          <w:rFonts w:ascii="Arial" w:hAnsi="Arial" w:cs="Arial"/>
          <w:sz w:val="22"/>
          <w:szCs w:val="22"/>
        </w:rPr>
        <w:sym w:font="WP TypographicSymbols" w:char="0040"/>
      </w:r>
    </w:p>
    <w:p w:rsidR="00993304" w:rsidRPr="003678FE" w:rsidRDefault="00993304" w:rsidP="0099330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NRC Regulatory Issue Summary (RIS) 2002-12a,</w:t>
      </w:r>
      <w:r w:rsidR="009E6E42">
        <w:rPr>
          <w:rFonts w:ascii="Arial" w:hAnsi="Arial" w:cs="Arial"/>
          <w:sz w:val="22"/>
          <w:szCs w:val="22"/>
        </w:rPr>
        <w:t xml:space="preserve"> </w:t>
      </w:r>
      <w:ins w:id="245" w:author="Author" w:date="2011-11-03T08:59:00Z">
        <w:r w:rsidR="009E6E42">
          <w:rPr>
            <w:rFonts w:ascii="Arial" w:hAnsi="Arial" w:cs="Arial"/>
            <w:sz w:val="22"/>
            <w:szCs w:val="22"/>
          </w:rPr>
          <w:t>Revision 1,</w:t>
        </w:r>
        <w:r w:rsidR="009E6E42" w:rsidRPr="003678FE">
          <w:rPr>
            <w:rFonts w:ascii="Arial" w:hAnsi="Arial" w:cs="Arial"/>
            <w:sz w:val="22"/>
            <w:szCs w:val="22"/>
          </w:rPr>
          <w:t xml:space="preserve"> </w:t>
        </w:r>
      </w:ins>
      <w:r w:rsidR="0097725F">
        <w:rPr>
          <w:rFonts w:ascii="Arial" w:hAnsi="Arial" w:cs="Arial"/>
          <w:sz w:val="22"/>
          <w:szCs w:val="22"/>
        </w:rPr>
        <w:t>“</w:t>
      </w:r>
      <w:r w:rsidRPr="003678FE">
        <w:rPr>
          <w:rFonts w:ascii="Arial" w:hAnsi="Arial" w:cs="Arial"/>
          <w:sz w:val="22"/>
          <w:szCs w:val="22"/>
        </w:rPr>
        <w:t>Power Reactors NRC Threat Advisory and Protective Measures System</w:t>
      </w:r>
      <w:r w:rsidRPr="003678FE">
        <w:rPr>
          <w:rFonts w:ascii="Arial" w:hAnsi="Arial" w:cs="Arial"/>
          <w:sz w:val="22"/>
          <w:szCs w:val="22"/>
        </w:rPr>
        <w:sym w:font="WP TypographicSymbols" w:char="0040"/>
      </w:r>
    </w:p>
    <w:p w:rsidR="00993304" w:rsidRPr="003678FE" w:rsidRDefault="00993304" w:rsidP="0099330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MD 12.6, </w:t>
      </w:r>
      <w:r w:rsidRPr="003678FE">
        <w:rPr>
          <w:rFonts w:ascii="Arial" w:hAnsi="Arial" w:cs="Arial"/>
          <w:sz w:val="22"/>
          <w:szCs w:val="22"/>
        </w:rPr>
        <w:sym w:font="WP TypographicSymbols" w:char="0041"/>
      </w:r>
      <w:r w:rsidRPr="003678FE">
        <w:rPr>
          <w:rFonts w:ascii="Arial" w:hAnsi="Arial" w:cs="Arial"/>
          <w:sz w:val="22"/>
          <w:szCs w:val="22"/>
        </w:rPr>
        <w:t>NRC Sensitive Unclassified Information Security Program</w:t>
      </w:r>
      <w:r w:rsidRPr="003678FE">
        <w:rPr>
          <w:rFonts w:ascii="Arial" w:hAnsi="Arial" w:cs="Arial"/>
          <w:sz w:val="22"/>
          <w:szCs w:val="22"/>
        </w:rPr>
        <w:sym w:font="WP TypographicSymbols" w:char="0040"/>
      </w:r>
    </w:p>
    <w:p w:rsidR="00993304" w:rsidRPr="003678FE" w:rsidRDefault="00993304" w:rsidP="00993304">
      <w:pPr>
        <w:pStyle w:val="Level1"/>
        <w:widowControl/>
        <w:numPr>
          <w:ilvl w:val="0"/>
          <w:numId w:val="0"/>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jc w:val="both"/>
        <w:rPr>
          <w:rFonts w:ascii="Arial" w:hAnsi="Arial" w:cs="Arial"/>
          <w:sz w:val="22"/>
          <w:szCs w:val="22"/>
        </w:rPr>
      </w:pPr>
    </w:p>
    <w:p w:rsidR="00825C3C" w:rsidRPr="003678FE" w:rsidRDefault="00825C3C" w:rsidP="007B1562">
      <w:pPr>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10 CFR 73.21, </w:t>
      </w:r>
      <w:r w:rsidRPr="003678FE">
        <w:rPr>
          <w:rFonts w:ascii="Arial" w:hAnsi="Arial" w:cs="Arial"/>
          <w:sz w:val="22"/>
          <w:szCs w:val="22"/>
        </w:rPr>
        <w:sym w:font="WP TypographicSymbols" w:char="0041"/>
      </w:r>
      <w:r w:rsidRPr="003678FE">
        <w:rPr>
          <w:rFonts w:ascii="Arial" w:hAnsi="Arial" w:cs="Arial"/>
          <w:sz w:val="22"/>
          <w:szCs w:val="22"/>
        </w:rPr>
        <w:t>Requirements for the Protection of Safeguards Information</w:t>
      </w:r>
      <w:r w:rsidRPr="003678FE">
        <w:rPr>
          <w:rFonts w:ascii="Arial" w:hAnsi="Arial" w:cs="Arial"/>
          <w:sz w:val="22"/>
          <w:szCs w:val="22"/>
        </w:rPr>
        <w:sym w:font="WP TypographicSymbols" w:char="0040"/>
      </w:r>
    </w:p>
    <w:p w:rsidR="00825C3C" w:rsidRPr="003678FE" w:rsidRDefault="00825C3C" w:rsidP="009933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7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678FE">
        <w:rPr>
          <w:rFonts w:ascii="Arial" w:hAnsi="Arial" w:cs="Arial"/>
          <w:sz w:val="22"/>
          <w:szCs w:val="22"/>
        </w:rPr>
        <w:t xml:space="preserve">SECY-04-0191, </w:t>
      </w:r>
      <w:r w:rsidRPr="003678FE">
        <w:rPr>
          <w:rFonts w:ascii="Arial" w:hAnsi="Arial" w:cs="Arial"/>
          <w:sz w:val="22"/>
          <w:szCs w:val="22"/>
        </w:rPr>
        <w:sym w:font="WP TypographicSymbols" w:char="0041"/>
      </w:r>
      <w:r w:rsidRPr="003678FE">
        <w:rPr>
          <w:rFonts w:ascii="Arial" w:hAnsi="Arial" w:cs="Arial"/>
          <w:sz w:val="22"/>
          <w:szCs w:val="22"/>
        </w:rPr>
        <w:t>Withholding Sensitive Unclassified Information Concerning Nuclear Power Reactors from Public Disclosure</w:t>
      </w:r>
      <w:r w:rsidRPr="003678FE">
        <w:rPr>
          <w:rFonts w:ascii="Arial" w:hAnsi="Arial" w:cs="Arial"/>
          <w:sz w:val="22"/>
          <w:szCs w:val="22"/>
        </w:rPr>
        <w:sym w:font="WP TypographicSymbols" w:char="0040"/>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93304" w:rsidRPr="003678FE" w:rsidRDefault="00825C3C" w:rsidP="0099330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 xml:space="preserve">EVALUATION </w:t>
      </w:r>
    </w:p>
    <w:p w:rsidR="00825C3C" w:rsidRPr="003678FE" w:rsidRDefault="00993304" w:rsidP="002868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requirements for a security program at a nuclear plant by successfully doing the following:</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how the site security force maintains access control of the owner</w:t>
      </w:r>
      <w:r w:rsidR="00F22163">
        <w:rPr>
          <w:rFonts w:ascii="Arial" w:hAnsi="Arial" w:cs="Arial"/>
          <w:sz w:val="22"/>
          <w:szCs w:val="22"/>
        </w:rPr>
        <w:t>-</w:t>
      </w:r>
      <w:r w:rsidRPr="003678FE">
        <w:rPr>
          <w:rFonts w:ascii="Arial" w:hAnsi="Arial" w:cs="Arial"/>
          <w:sz w:val="22"/>
          <w:szCs w:val="22"/>
        </w:rPr>
        <w:t>controlled, protected, and vital areas.</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intrusion detection equipment.</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Generally discuss the </w:t>
      </w:r>
      <w:ins w:id="246" w:author="Author" w:date="2011-11-03T09:01:00Z">
        <w:r w:rsidR="009E6E42">
          <w:rPr>
            <w:rFonts w:ascii="Arial" w:hAnsi="Arial" w:cs="Arial"/>
            <w:sz w:val="22"/>
            <w:szCs w:val="22"/>
          </w:rPr>
          <w:t xml:space="preserve">two threat </w:t>
        </w:r>
      </w:ins>
      <w:ins w:id="247" w:author="Author" w:date="2011-11-03T09:11:00Z">
        <w:r w:rsidR="004A4947">
          <w:rPr>
            <w:rFonts w:ascii="Arial" w:hAnsi="Arial" w:cs="Arial"/>
            <w:sz w:val="22"/>
            <w:szCs w:val="22"/>
          </w:rPr>
          <w:t>levels</w:t>
        </w:r>
        <w:r w:rsidR="004A4947" w:rsidRPr="003678FE">
          <w:rPr>
            <w:rFonts w:ascii="Arial" w:hAnsi="Arial" w:cs="Arial"/>
            <w:sz w:val="22"/>
            <w:szCs w:val="22"/>
          </w:rPr>
          <w:t xml:space="preserve"> </w:t>
        </w:r>
      </w:ins>
      <w:r w:rsidRPr="003678FE">
        <w:rPr>
          <w:rFonts w:ascii="Arial" w:hAnsi="Arial" w:cs="Arial"/>
          <w:sz w:val="22"/>
          <w:szCs w:val="22"/>
        </w:rPr>
        <w:t>and the corresponding actions for each</w:t>
      </w:r>
      <w:ins w:id="248" w:author="Author" w:date="2011-11-03T09:12:00Z">
        <w:r w:rsidR="004A4947" w:rsidRPr="004A4947">
          <w:rPr>
            <w:rFonts w:ascii="Arial" w:hAnsi="Arial" w:cs="Arial"/>
            <w:sz w:val="22"/>
            <w:szCs w:val="22"/>
          </w:rPr>
          <w:t xml:space="preserve"> </w:t>
        </w:r>
        <w:r w:rsidR="004A4947">
          <w:rPr>
            <w:rFonts w:ascii="Arial" w:hAnsi="Arial" w:cs="Arial"/>
            <w:sz w:val="22"/>
            <w:szCs w:val="22"/>
          </w:rPr>
          <w:t>level</w:t>
        </w:r>
      </w:ins>
      <w:r w:rsidRPr="003678FE">
        <w:rPr>
          <w:rFonts w:ascii="Arial" w:hAnsi="Arial" w:cs="Arial"/>
          <w:sz w:val="22"/>
          <w:szCs w:val="22"/>
        </w:rPr>
        <w:t>, as provided in RIS 2002-12a</w:t>
      </w:r>
      <w:r w:rsidR="0097725F">
        <w:rPr>
          <w:rFonts w:ascii="Arial" w:hAnsi="Arial" w:cs="Arial"/>
          <w:sz w:val="22"/>
          <w:szCs w:val="22"/>
        </w:rPr>
        <w:t>,</w:t>
      </w:r>
      <w:ins w:id="249" w:author="Author" w:date="2011-11-03T08:59:00Z">
        <w:r w:rsidR="009E6E42" w:rsidRPr="009E6E42">
          <w:rPr>
            <w:rFonts w:ascii="Arial" w:hAnsi="Arial" w:cs="Arial"/>
            <w:sz w:val="22"/>
            <w:szCs w:val="22"/>
          </w:rPr>
          <w:t xml:space="preserve"> </w:t>
        </w:r>
        <w:r w:rsidR="009E6E42">
          <w:rPr>
            <w:rFonts w:ascii="Arial" w:hAnsi="Arial" w:cs="Arial"/>
            <w:sz w:val="22"/>
            <w:szCs w:val="22"/>
          </w:rPr>
          <w:t>Revision 1</w:t>
        </w:r>
      </w:ins>
      <w:r w:rsidR="009E6E42">
        <w:rPr>
          <w:rFonts w:ascii="Arial" w:hAnsi="Arial" w:cs="Arial"/>
          <w:sz w:val="22"/>
          <w:szCs w:val="22"/>
        </w:rPr>
        <w:t>.</w:t>
      </w:r>
    </w:p>
    <w:p w:rsidR="00825C3C" w:rsidRPr="003678FE" w:rsidRDefault="00825C3C" w:rsidP="00286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7B1562">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Explain the need for maintaining classification of certain material safeguards and the proper handling of the material. Discuss the Sensitive Information Screening Project review.</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responsibilities of escorting individuals inside protected and vital areas.</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286850"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Cs/>
          <w:sz w:val="22"/>
          <w:szCs w:val="22"/>
        </w:rPr>
        <w:tab/>
      </w:r>
      <w:r w:rsidR="00825C3C" w:rsidRPr="003678FE">
        <w:rPr>
          <w:rFonts w:ascii="Arial" w:hAnsi="Arial" w:cs="Arial"/>
          <w:sz w:val="22"/>
          <w:szCs w:val="22"/>
        </w:rPr>
        <w:t>Complete the Information Security (INFOSEC) Awareness Training.  To access the training, (1) select Training on the NRC</w:t>
      </w:r>
      <w:r w:rsidR="00825C3C" w:rsidRPr="003678FE">
        <w:rPr>
          <w:rFonts w:ascii="Arial" w:hAnsi="Arial" w:cs="Arial"/>
          <w:sz w:val="22"/>
          <w:szCs w:val="22"/>
        </w:rPr>
        <w:sym w:font="WP TypographicSymbols" w:char="003D"/>
      </w:r>
      <w:r w:rsidR="00825C3C" w:rsidRPr="003678FE">
        <w:rPr>
          <w:rFonts w:ascii="Arial" w:hAnsi="Arial" w:cs="Arial"/>
          <w:sz w:val="22"/>
          <w:szCs w:val="22"/>
        </w:rPr>
        <w:t xml:space="preserve">s internal Web </w:t>
      </w:r>
      <w:r w:rsidR="00825C3C" w:rsidRPr="003678FE">
        <w:rPr>
          <w:rFonts w:ascii="Arial" w:hAnsi="Arial" w:cs="Arial"/>
          <w:sz w:val="22"/>
          <w:szCs w:val="22"/>
        </w:rPr>
        <w:lastRenderedPageBreak/>
        <w:t>site, (2) select Web-Based Training on the Training Web page, and (3) select Information Security (INFOSEC) Awareness on the Web-Based Training Web page.  Be sure to print the completion record at the end of the online course.  You must present this to your supervisor as evidence that you have completed the course.</w:t>
      </w:r>
    </w:p>
    <w:p w:rsidR="00286850" w:rsidRPr="003678FE" w:rsidRDefault="00286850"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Obtain paper copies or locate and bookmark electronic locations of the above-stated reference material for personal use and future reference.  Electronic copies can be found on the NRC external Web site in the Electronic Reading Room.</w:t>
      </w:r>
    </w:p>
    <w:p w:rsidR="00286850" w:rsidRPr="003678FE" w:rsidRDefault="00286850"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86850" w:rsidRPr="003678FE" w:rsidRDefault="00825C3C" w:rsidP="007B1562">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the reference material to gain an understanding of the principles discussed in the evaluation criteria.</w:t>
      </w:r>
    </w:p>
    <w:p w:rsidR="00286850" w:rsidRPr="003678FE" w:rsidRDefault="00286850" w:rsidP="00546E09">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Review and discuss the evaluation criteria with your supervisor or a fully qualified inspector. </w:t>
      </w:r>
    </w:p>
    <w:p w:rsidR="00286850" w:rsidRPr="003678FE" w:rsidRDefault="00286850"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17364" w:rsidRPr="003678FE" w:rsidRDefault="00286850"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ISA-25.</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Individual Study Activity</w:t>
      </w:r>
    </w:p>
    <w:p w:rsidR="00286850" w:rsidRPr="003678FE" w:rsidRDefault="00286850" w:rsidP="002868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286850" w:rsidP="002868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(ISA-26) Exploring the Operating Reactor Assessment Program</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250" w:name="_Toc311547171"/>
      <w:r w:rsidR="00825C3C" w:rsidRPr="003678FE">
        <w:rPr>
          <w:rFonts w:ascii="Arial" w:hAnsi="Arial" w:cs="Arial"/>
          <w:sz w:val="22"/>
          <w:szCs w:val="22"/>
        </w:rPr>
        <w:instrText>(ISA-26) Exploring the Operating Reactor Assessment Program</w:instrText>
      </w:r>
      <w:bookmarkEnd w:id="250"/>
      <w:r w:rsidR="0034082B" w:rsidRPr="003678FE">
        <w:rPr>
          <w:rFonts w:ascii="Arial" w:hAnsi="Arial" w:cs="Arial"/>
          <w:sz w:val="22"/>
          <w:szCs w:val="22"/>
        </w:rPr>
        <w:fldChar w:fldCharType="end"/>
      </w:r>
      <w:r w:rsidR="00825C3C" w:rsidRPr="003678FE">
        <w:rPr>
          <w:rFonts w:ascii="Arial" w:hAnsi="Arial" w:cs="Arial"/>
          <w:sz w:val="22"/>
          <w:szCs w:val="22"/>
        </w:rPr>
        <w:t xml:space="preserve"> (for power reactor inspectors only)</w:t>
      </w:r>
    </w:p>
    <w:p w:rsidR="00286850" w:rsidRPr="003678FE" w:rsidRDefault="00286850" w:rsidP="002868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286850" w:rsidP="0028685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r>
      <w:r w:rsidR="00825C3C" w:rsidRPr="003678FE">
        <w:rPr>
          <w:rFonts w:ascii="Arial" w:hAnsi="Arial" w:cs="Arial"/>
          <w:sz w:val="22"/>
          <w:szCs w:val="22"/>
        </w:rPr>
        <w:t>The purpose of this study activity is for you to obtain a broad overall knowledge of the operating reactor assessment program.  Upon completion of this study activity, you will have the necessary background to initiate a more detailed study of the inspection program in which you will learn the specifics of what an inspector does, why it is done, and how it is done.</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45541" w:rsidRPr="003678FE" w:rsidRDefault="00825C3C"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825C3C"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ASSESSMENT</w:t>
      </w:r>
    </w:p>
    <w:p w:rsidR="00825C3C" w:rsidRPr="003678FE" w:rsidRDefault="00825C3C"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REGULATORY FRAMEWORK</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24 hours</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NUREG-1649, </w:t>
      </w:r>
      <w:r w:rsidR="00825C3C" w:rsidRPr="003678FE">
        <w:rPr>
          <w:rFonts w:ascii="Arial" w:hAnsi="Arial" w:cs="Arial"/>
          <w:sz w:val="22"/>
          <w:szCs w:val="22"/>
        </w:rPr>
        <w:sym w:font="WP TypographicSymbols" w:char="0041"/>
      </w:r>
      <w:r w:rsidR="00825C3C" w:rsidRPr="003678FE">
        <w:rPr>
          <w:rFonts w:ascii="Arial" w:hAnsi="Arial" w:cs="Arial"/>
          <w:sz w:val="22"/>
          <w:szCs w:val="22"/>
        </w:rPr>
        <w:t>Reactor Oversight Process</w:t>
      </w:r>
      <w:r w:rsidR="00825C3C" w:rsidRPr="003678FE">
        <w:rPr>
          <w:rFonts w:ascii="Arial" w:hAnsi="Arial" w:cs="Arial"/>
          <w:sz w:val="22"/>
          <w:szCs w:val="22"/>
        </w:rPr>
        <w:sym w:font="WP TypographicSymbols" w:char="0040"/>
      </w:r>
      <w:r w:rsidR="00825C3C" w:rsidRPr="003678FE">
        <w:rPr>
          <w:rFonts w:ascii="Arial" w:hAnsi="Arial" w:cs="Arial"/>
          <w:sz w:val="22"/>
          <w:szCs w:val="22"/>
        </w:rPr>
        <w:t xml:space="preserve">  (for power reactor inspectors only)</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45541" w:rsidRDefault="00825C3C" w:rsidP="007B1562">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0305, </w:t>
      </w:r>
      <w:r w:rsidRPr="003678FE">
        <w:rPr>
          <w:rFonts w:ascii="Arial" w:hAnsi="Arial" w:cs="Arial"/>
          <w:sz w:val="22"/>
          <w:szCs w:val="22"/>
        </w:rPr>
        <w:sym w:font="WP TypographicSymbols" w:char="0041"/>
      </w:r>
      <w:r w:rsidRPr="003678FE">
        <w:rPr>
          <w:rFonts w:ascii="Arial" w:hAnsi="Arial" w:cs="Arial"/>
          <w:sz w:val="22"/>
          <w:szCs w:val="22"/>
        </w:rPr>
        <w:t>Operating Reactor Assessment Program</w:t>
      </w:r>
      <w:r w:rsidRPr="003678FE">
        <w:rPr>
          <w:rFonts w:ascii="Arial" w:hAnsi="Arial" w:cs="Arial"/>
          <w:sz w:val="22"/>
          <w:szCs w:val="22"/>
        </w:rPr>
        <w:sym w:font="WP TypographicSymbols" w:char="0040"/>
      </w:r>
    </w:p>
    <w:p w:rsidR="00613AB1" w:rsidRDefault="00613AB1" w:rsidP="00613AB1">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3"/>
        <w:jc w:val="both"/>
        <w:rPr>
          <w:rFonts w:ascii="Arial" w:hAnsi="Arial" w:cs="Arial"/>
          <w:sz w:val="22"/>
          <w:szCs w:val="22"/>
        </w:rPr>
      </w:pPr>
    </w:p>
    <w:p w:rsidR="00613AB1" w:rsidRDefault="00613AB1" w:rsidP="007B1562">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0308, Attachment 4, </w:t>
      </w:r>
      <w:r w:rsidRPr="003678FE">
        <w:rPr>
          <w:rFonts w:ascii="Arial" w:hAnsi="Arial" w:cs="Arial"/>
          <w:sz w:val="22"/>
          <w:szCs w:val="22"/>
        </w:rPr>
        <w:sym w:font="WP TypographicSymbols" w:char="0041"/>
      </w:r>
      <w:r w:rsidRPr="003678FE">
        <w:rPr>
          <w:rFonts w:ascii="Arial" w:hAnsi="Arial" w:cs="Arial"/>
          <w:sz w:val="22"/>
          <w:szCs w:val="22"/>
        </w:rPr>
        <w:t>Technical Basis for Assessment</w:t>
      </w:r>
      <w:r>
        <w:rPr>
          <w:rFonts w:ascii="Arial" w:hAnsi="Arial" w:cs="Arial"/>
          <w:sz w:val="22"/>
          <w:szCs w:val="22"/>
        </w:rPr>
        <w:t>”</w:t>
      </w:r>
    </w:p>
    <w:p w:rsidR="00613AB1" w:rsidRPr="003678FE" w:rsidRDefault="00613AB1" w:rsidP="00613AB1">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5661B" w:rsidRPr="00B5661B" w:rsidRDefault="00B5661B" w:rsidP="007B1562">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251" w:author="Author" w:date="2011-02-03T15:31:00Z">
        <w:r>
          <w:rPr>
            <w:rFonts w:ascii="Arial" w:hAnsi="Arial" w:cs="Arial"/>
            <w:sz w:val="22"/>
            <w:szCs w:val="22"/>
          </w:rPr>
          <w:t>I</w:t>
        </w:r>
      </w:ins>
      <w:ins w:id="252" w:author="Author" w:date="2011-02-03T15:30:00Z">
        <w:r w:rsidRPr="00B5661B">
          <w:rPr>
            <w:rFonts w:ascii="Arial" w:hAnsi="Arial" w:cs="Arial"/>
            <w:sz w:val="22"/>
            <w:szCs w:val="22"/>
          </w:rPr>
          <w:t>MC</w:t>
        </w:r>
      </w:ins>
      <w:ins w:id="253" w:author="Author" w:date="2011-02-03T15:31:00Z">
        <w:r>
          <w:rPr>
            <w:rFonts w:ascii="Arial" w:hAnsi="Arial" w:cs="Arial"/>
            <w:sz w:val="22"/>
            <w:szCs w:val="22"/>
          </w:rPr>
          <w:t xml:space="preserve"> </w:t>
        </w:r>
      </w:ins>
      <w:ins w:id="254" w:author="Author" w:date="2011-02-03T15:30:00Z">
        <w:r w:rsidRPr="00B5661B">
          <w:rPr>
            <w:rFonts w:ascii="Arial" w:hAnsi="Arial" w:cs="Arial"/>
            <w:sz w:val="22"/>
            <w:szCs w:val="22"/>
          </w:rPr>
          <w:t>0310</w:t>
        </w:r>
      </w:ins>
      <w:ins w:id="255" w:author="Author" w:date="2011-02-03T15:31:00Z">
        <w:r>
          <w:rPr>
            <w:rFonts w:ascii="Arial" w:hAnsi="Arial" w:cs="Arial"/>
            <w:sz w:val="22"/>
            <w:szCs w:val="22"/>
          </w:rPr>
          <w:t>,</w:t>
        </w:r>
      </w:ins>
      <w:ins w:id="256" w:author="Author" w:date="2011-02-03T15:30:00Z">
        <w:r w:rsidRPr="00B5661B">
          <w:rPr>
            <w:rFonts w:ascii="Arial" w:hAnsi="Arial" w:cs="Arial"/>
            <w:sz w:val="22"/>
            <w:szCs w:val="22"/>
          </w:rPr>
          <w:t xml:space="preserve"> </w:t>
        </w:r>
      </w:ins>
      <w:ins w:id="257" w:author="Author" w:date="2011-02-03T15:31:00Z">
        <w:r>
          <w:rPr>
            <w:rFonts w:ascii="Arial" w:hAnsi="Arial" w:cs="Arial"/>
            <w:sz w:val="22"/>
            <w:szCs w:val="22"/>
          </w:rPr>
          <w:t>“</w:t>
        </w:r>
      </w:ins>
      <w:ins w:id="258" w:author="Author" w:date="2011-02-03T15:30:00Z">
        <w:r w:rsidRPr="00B5661B">
          <w:rPr>
            <w:rFonts w:ascii="Arial" w:hAnsi="Arial" w:cs="Arial"/>
            <w:sz w:val="22"/>
            <w:szCs w:val="22"/>
          </w:rPr>
          <w:t>Components within Crosscutting Areas</w:t>
        </w:r>
      </w:ins>
      <w:ins w:id="259" w:author="Author" w:date="2011-02-03T15:31:00Z">
        <w:r>
          <w:rPr>
            <w:rFonts w:ascii="Arial" w:hAnsi="Arial" w:cs="Arial"/>
            <w:sz w:val="22"/>
            <w:szCs w:val="22"/>
          </w:rPr>
          <w:t>”</w:t>
        </w:r>
      </w:ins>
    </w:p>
    <w:p w:rsidR="00041520" w:rsidRPr="003678FE" w:rsidRDefault="00041520" w:rsidP="00041520">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41520" w:rsidRPr="003678FE" w:rsidRDefault="00041520" w:rsidP="007B1562">
      <w:pPr>
        <w:widowControl/>
        <w:numPr>
          <w:ilvl w:val="0"/>
          <w:numId w:val="7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IMC 0320, “Operating Reactor Security Assessment Program”</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45541" w:rsidRPr="003678FE" w:rsidRDefault="00825C3C"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After completing this study activity, you will demonstrate your understanding of the Operating Reactor Assessment Program by successfully doing the following: </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purpose of the Reactor Oversight Process.</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purpose of mid-cycle and end-of-cycle assessment.</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45541" w:rsidRPr="003678FE" w:rsidRDefault="00825C3C" w:rsidP="007B1562">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Explain when a Plant Performance Summary must be developed and what types of information are included in the plant performance summary as discussed in </w:t>
      </w:r>
      <w:r w:rsidR="00CA5190">
        <w:rPr>
          <w:rFonts w:ascii="Arial" w:hAnsi="Arial" w:cs="Arial"/>
          <w:sz w:val="22"/>
          <w:szCs w:val="22"/>
        </w:rPr>
        <w:t>Section</w:t>
      </w:r>
      <w:ins w:id="260" w:author="Author" w:date="2011-06-21T09:01:00Z">
        <w:r w:rsidR="00CA5190">
          <w:rPr>
            <w:rFonts w:ascii="Arial" w:hAnsi="Arial" w:cs="Arial"/>
            <w:sz w:val="22"/>
            <w:szCs w:val="22"/>
          </w:rPr>
          <w:t xml:space="preserve">s </w:t>
        </w:r>
        <w:r w:rsidR="00CA5190" w:rsidRPr="00CA5190">
          <w:rPr>
            <w:rFonts w:ascii="Arial" w:hAnsi="Arial" w:cs="Arial"/>
            <w:sz w:val="22"/>
            <w:szCs w:val="22"/>
          </w:rPr>
          <w:t xml:space="preserve">07.03.b (mid-cycle review preparation) and 07.04.b (end-of-cycle review preparation) </w:t>
        </w:r>
      </w:ins>
      <w:r w:rsidRPr="003678FE">
        <w:rPr>
          <w:rFonts w:ascii="Arial" w:hAnsi="Arial" w:cs="Arial"/>
          <w:sz w:val="22"/>
          <w:szCs w:val="22"/>
        </w:rPr>
        <w:t>of IMC 0305.</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State the purpose of the action matrix and describe the five different plant performance designations.</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what a substantive crosscutting issue is and the criteria for its initiation.</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lastRenderedPageBreak/>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Locate NUREG-1649 (for power reactor inspectors only).  Read the NUREG to become aware of the concept of the assessment of plant performance and the NRC response. </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Locate IMC 0305.  Read IMC 0305 to gain an understanding of how the NRC assesses licensee performance and the actions the NRC takes for varying levels of licensee performance.</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41520" w:rsidRPr="003678FE" w:rsidRDefault="00041520" w:rsidP="007B1562">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IMC 0320.  </w:t>
      </w:r>
      <w:r w:rsidR="009642F2" w:rsidRPr="003678FE">
        <w:rPr>
          <w:rFonts w:ascii="Arial" w:hAnsi="Arial" w:cs="Arial"/>
          <w:sz w:val="22"/>
          <w:szCs w:val="22"/>
        </w:rPr>
        <w:t>S</w:t>
      </w:r>
      <w:r w:rsidR="009B3D83" w:rsidRPr="003678FE">
        <w:rPr>
          <w:rFonts w:ascii="Arial" w:hAnsi="Arial" w:cs="Arial"/>
          <w:sz w:val="22"/>
          <w:szCs w:val="22"/>
        </w:rPr>
        <w:t>can</w:t>
      </w:r>
      <w:r w:rsidRPr="003678FE">
        <w:rPr>
          <w:rFonts w:ascii="Arial" w:hAnsi="Arial" w:cs="Arial"/>
          <w:sz w:val="22"/>
          <w:szCs w:val="22"/>
        </w:rPr>
        <w:t xml:space="preserve"> IMC 0320 to gain an overview of how NRC assesses security issues.</w:t>
      </w:r>
    </w:p>
    <w:p w:rsidR="00041520" w:rsidRPr="003678FE" w:rsidRDefault="00041520" w:rsidP="00041520">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Locate the Plant Assessment and Results link in ROP Digital City (introduced in ISA-2).  Note there are two links</w:t>
      </w:r>
      <w:r w:rsidRPr="003678FE">
        <w:rPr>
          <w:rFonts w:ascii="Arial" w:hAnsi="Arial" w:cs="Arial"/>
          <w:sz w:val="22"/>
          <w:szCs w:val="22"/>
        </w:rPr>
        <w:sym w:font="WP TypographicSymbols" w:char="0043"/>
      </w:r>
      <w:r w:rsidRPr="003678FE">
        <w:rPr>
          <w:rFonts w:ascii="Arial" w:hAnsi="Arial" w:cs="Arial"/>
          <w:sz w:val="22"/>
          <w:szCs w:val="22"/>
        </w:rPr>
        <w:t>one for internal NRC use only and one for external use.  State the major difference between the internal and external Web sites.</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Locate the ROP Action Matrix Summary and the historical ROP Action Matrix Summaries.  Discuss the information provided.  </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Attend several mid-cycle and end-of-cycle review meetings to gain an understanding of the purpose of the meetings, the information discussed, and the decisions made.  You should attend those mid-cycle review meetings that will maximize your exposure to the assessment program.  Whenever possible, attend a meeting that includes a discussion of crosscutting issues, a discussion of plant performance summary (Exhibit 7), and a discussion of safety significant findings and performance indicators.</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7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F45541" w:rsidRPr="003678FE"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3B46BF" w:rsidRDefault="00F45541"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ISA-26.</w:t>
      </w:r>
    </w:p>
    <w:p w:rsidR="002F6C31" w:rsidRPr="003678FE" w:rsidRDefault="003B46BF"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ins w:id="261" w:author="Author" w:date="2010-12-21T15:26:00Z"/>
          <w:rFonts w:ascii="Arial" w:hAnsi="Arial" w:cs="Arial"/>
          <w:sz w:val="22"/>
          <w:szCs w:val="22"/>
        </w:rPr>
      </w:pPr>
      <w:r>
        <w:rPr>
          <w:rFonts w:ascii="Arial" w:hAnsi="Arial" w:cs="Arial"/>
          <w:sz w:val="22"/>
          <w:szCs w:val="22"/>
        </w:rPr>
        <w:br w:type="page"/>
      </w:r>
      <w:ins w:id="262" w:author="Author" w:date="2010-12-21T15:26:00Z">
        <w:r w:rsidR="002F6C31" w:rsidRPr="003678FE">
          <w:rPr>
            <w:rFonts w:ascii="Arial" w:hAnsi="Arial" w:cs="Arial"/>
            <w:b/>
            <w:bCs/>
            <w:sz w:val="22"/>
            <w:szCs w:val="22"/>
          </w:rPr>
          <w:lastRenderedPageBreak/>
          <w:t>Basic-Level Individual Study Activity</w:t>
        </w:r>
      </w:ins>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3" w:author="Author" w:date="2010-12-21T15:26:00Z"/>
          <w:rFonts w:ascii="Arial" w:hAnsi="Arial" w:cs="Arial"/>
          <w:sz w:val="22"/>
          <w:szCs w:val="22"/>
        </w:rPr>
      </w:pPr>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264" w:author="Author" w:date="2010-12-21T15:26:00Z"/>
          <w:rFonts w:ascii="Arial" w:hAnsi="Arial" w:cs="Arial"/>
          <w:sz w:val="22"/>
          <w:szCs w:val="22"/>
        </w:rPr>
      </w:pPr>
      <w:ins w:id="265" w:author="Author" w:date="2010-12-21T15:26:00Z">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Pr>
            <w:rFonts w:ascii="Arial" w:hAnsi="Arial" w:cs="Arial"/>
            <w:sz w:val="22"/>
            <w:szCs w:val="22"/>
          </w:rPr>
          <w:tab/>
        </w:r>
        <w:r w:rsidRPr="003678FE">
          <w:rPr>
            <w:rFonts w:ascii="Arial" w:hAnsi="Arial" w:cs="Arial"/>
            <w:sz w:val="22"/>
            <w:szCs w:val="22"/>
          </w:rPr>
          <w:t>(ISA-2</w:t>
        </w:r>
        <w:r>
          <w:rPr>
            <w:rFonts w:ascii="Arial" w:hAnsi="Arial" w:cs="Arial"/>
            <w:sz w:val="22"/>
            <w:szCs w:val="22"/>
          </w:rPr>
          <w:t>7</w:t>
        </w:r>
        <w:r w:rsidRPr="003678FE">
          <w:rPr>
            <w:rFonts w:ascii="Arial" w:hAnsi="Arial" w:cs="Arial"/>
            <w:sz w:val="22"/>
            <w:szCs w:val="22"/>
          </w:rPr>
          <w:t xml:space="preserve">) </w:t>
        </w:r>
        <w:r>
          <w:rPr>
            <w:rFonts w:ascii="Arial" w:hAnsi="Arial" w:cs="Arial"/>
            <w:color w:val="000000"/>
            <w:sz w:val="22"/>
            <w:szCs w:val="22"/>
          </w:rPr>
          <w:t>Generic Communications</w:t>
        </w:r>
        <w:r w:rsidRPr="003678FE">
          <w:rPr>
            <w:rFonts w:ascii="Arial" w:hAnsi="Arial" w:cs="Arial"/>
            <w:sz w:val="22"/>
            <w:szCs w:val="22"/>
          </w:rPr>
          <w:t xml:space="preserve"> </w:t>
        </w:r>
        <w:r w:rsidR="0034082B" w:rsidRPr="003678FE">
          <w:rPr>
            <w:rFonts w:ascii="Arial" w:hAnsi="Arial" w:cs="Arial"/>
            <w:sz w:val="22"/>
            <w:szCs w:val="22"/>
          </w:rPr>
          <w:fldChar w:fldCharType="begin"/>
        </w:r>
        <w:proofErr w:type="spellStart"/>
        <w:r w:rsidRPr="003678FE">
          <w:rPr>
            <w:rFonts w:ascii="Arial" w:hAnsi="Arial" w:cs="Arial"/>
            <w:sz w:val="22"/>
            <w:szCs w:val="22"/>
          </w:rPr>
          <w:instrText>tc</w:instrText>
        </w:r>
        <w:proofErr w:type="spellEnd"/>
        <w:r w:rsidRPr="003678FE">
          <w:rPr>
            <w:rFonts w:ascii="Arial" w:hAnsi="Arial" w:cs="Arial"/>
            <w:sz w:val="22"/>
            <w:szCs w:val="22"/>
          </w:rPr>
          <w:instrText xml:space="preserve"> \l2 "</w:instrText>
        </w:r>
        <w:bookmarkStart w:id="266" w:name="_Toc311547172"/>
        <w:r w:rsidRPr="003678FE">
          <w:rPr>
            <w:rFonts w:ascii="Arial" w:hAnsi="Arial" w:cs="Arial"/>
            <w:sz w:val="22"/>
            <w:szCs w:val="22"/>
          </w:rPr>
          <w:instrText>(ISA-2</w:instrText>
        </w:r>
        <w:r>
          <w:rPr>
            <w:rFonts w:ascii="Arial" w:hAnsi="Arial" w:cs="Arial"/>
            <w:sz w:val="22"/>
            <w:szCs w:val="22"/>
          </w:rPr>
          <w:instrText>7</w:instrText>
        </w:r>
        <w:r w:rsidRPr="003678FE">
          <w:rPr>
            <w:rFonts w:ascii="Arial" w:hAnsi="Arial" w:cs="Arial"/>
            <w:sz w:val="22"/>
            <w:szCs w:val="22"/>
          </w:rPr>
          <w:instrText xml:space="preserve">) </w:instrText>
        </w:r>
        <w:r>
          <w:rPr>
            <w:rFonts w:ascii="Arial" w:hAnsi="Arial" w:cs="Arial"/>
            <w:color w:val="000000"/>
            <w:sz w:val="22"/>
            <w:szCs w:val="22"/>
          </w:rPr>
          <w:instrText>Generic Communications</w:instrText>
        </w:r>
        <w:bookmarkEnd w:id="266"/>
        <w:r w:rsidRPr="003678FE">
          <w:rPr>
            <w:rFonts w:ascii="Arial" w:hAnsi="Arial" w:cs="Arial"/>
            <w:sz w:val="22"/>
            <w:szCs w:val="22"/>
          </w:rPr>
          <w:instrText xml:space="preserve"> </w:instrText>
        </w:r>
        <w:r w:rsidR="0034082B" w:rsidRPr="003678FE">
          <w:rPr>
            <w:rFonts w:ascii="Arial" w:hAnsi="Arial" w:cs="Arial"/>
            <w:sz w:val="22"/>
            <w:szCs w:val="22"/>
          </w:rPr>
          <w:fldChar w:fldCharType="end"/>
        </w:r>
        <w:r w:rsidRPr="003678FE">
          <w:rPr>
            <w:rFonts w:ascii="Arial" w:hAnsi="Arial" w:cs="Arial"/>
            <w:sz w:val="22"/>
            <w:szCs w:val="22"/>
          </w:rPr>
          <w:t xml:space="preserve"> (for power reactor inspectors only)</w:t>
        </w:r>
      </w:ins>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67" w:author="Author" w:date="2010-12-21T15:26:00Z"/>
          <w:rFonts w:ascii="Arial" w:hAnsi="Arial" w:cs="Arial"/>
          <w:sz w:val="22"/>
          <w:szCs w:val="22"/>
        </w:rPr>
      </w:pPr>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268" w:author="Author" w:date="2010-12-21T15:26:00Z"/>
          <w:rFonts w:ascii="Arial" w:hAnsi="Arial" w:cs="Arial"/>
          <w:sz w:val="22"/>
          <w:szCs w:val="22"/>
        </w:rPr>
      </w:pPr>
      <w:ins w:id="269" w:author="Author" w:date="2010-12-21T15:26:00Z">
        <w:r w:rsidRPr="003678FE">
          <w:rPr>
            <w:rFonts w:ascii="Arial" w:hAnsi="Arial" w:cs="Arial"/>
            <w:b/>
            <w:sz w:val="22"/>
            <w:szCs w:val="22"/>
          </w:rPr>
          <w:t>PURPOSE:</w:t>
        </w:r>
        <w:r w:rsidRPr="003678FE">
          <w:rPr>
            <w:rFonts w:ascii="Arial" w:hAnsi="Arial" w:cs="Arial"/>
            <w:sz w:val="22"/>
            <w:szCs w:val="22"/>
          </w:rPr>
          <w:tab/>
        </w:r>
        <w:r w:rsidRPr="003678FE">
          <w:rPr>
            <w:rFonts w:ascii="Arial" w:hAnsi="Arial" w:cs="Arial"/>
            <w:sz w:val="22"/>
            <w:szCs w:val="22"/>
          </w:rPr>
          <w:tab/>
          <w:t xml:space="preserve">The purpose of this study activity is </w:t>
        </w:r>
        <w:r>
          <w:rPr>
            <w:rFonts w:ascii="Arial" w:hAnsi="Arial" w:cs="Arial"/>
            <w:color w:val="000000"/>
            <w:sz w:val="22"/>
            <w:szCs w:val="22"/>
          </w:rPr>
          <w:t>to become familiar with the different categories of generic communications, the appropriate uses of each type and the procedures associated with them.</w:t>
        </w:r>
      </w:ins>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0" w:author="Author" w:date="2010-12-21T15:26:00Z"/>
          <w:rFonts w:ascii="Arial" w:hAnsi="Arial" w:cs="Arial"/>
          <w:sz w:val="22"/>
          <w:szCs w:val="22"/>
        </w:rPr>
      </w:pPr>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1" w:author="Author" w:date="2010-12-21T15:26:00Z"/>
          <w:rFonts w:ascii="Arial" w:hAnsi="Arial" w:cs="Arial"/>
          <w:b/>
          <w:bCs/>
          <w:sz w:val="22"/>
          <w:szCs w:val="22"/>
        </w:rPr>
      </w:pPr>
      <w:ins w:id="272" w:author="Author" w:date="2010-12-21T15:26:00Z">
        <w:r w:rsidRPr="003678FE">
          <w:rPr>
            <w:rFonts w:ascii="Arial" w:hAnsi="Arial" w:cs="Arial"/>
            <w:b/>
            <w:bCs/>
            <w:sz w:val="22"/>
            <w:szCs w:val="22"/>
          </w:rPr>
          <w:t>COMPETENCY</w:t>
        </w:r>
      </w:ins>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73" w:author="Author" w:date="2010-12-21T15:26:00Z"/>
          <w:rFonts w:ascii="Arial" w:hAnsi="Arial" w:cs="Arial"/>
          <w:sz w:val="22"/>
          <w:szCs w:val="22"/>
        </w:rPr>
      </w:pPr>
      <w:ins w:id="274" w:author="Author" w:date="2010-12-21T15:26:00Z">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sz w:val="22"/>
            <w:szCs w:val="22"/>
          </w:rPr>
          <w:t>REGULATORY FRAMEWORK</w:t>
        </w:r>
      </w:ins>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5" w:author="Author" w:date="2010-12-21T15:26:00Z"/>
          <w:rFonts w:ascii="Arial" w:hAnsi="Arial" w:cs="Arial"/>
          <w:sz w:val="22"/>
          <w:szCs w:val="22"/>
        </w:rPr>
      </w:pPr>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6" w:author="Author" w:date="2010-12-21T15:26:00Z"/>
          <w:rFonts w:ascii="Arial" w:hAnsi="Arial" w:cs="Arial"/>
          <w:b/>
          <w:bCs/>
          <w:sz w:val="22"/>
          <w:szCs w:val="22"/>
        </w:rPr>
      </w:pPr>
      <w:ins w:id="277" w:author="Author" w:date="2010-12-21T15:26:00Z">
        <w:r w:rsidRPr="003678FE">
          <w:rPr>
            <w:rFonts w:ascii="Arial" w:hAnsi="Arial" w:cs="Arial"/>
            <w:b/>
            <w:bCs/>
            <w:sz w:val="22"/>
            <w:szCs w:val="22"/>
          </w:rPr>
          <w:t>LEVEL OF</w:t>
        </w:r>
      </w:ins>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ins w:id="278" w:author="Author" w:date="2010-12-21T15:26:00Z"/>
          <w:rFonts w:ascii="Arial" w:hAnsi="Arial" w:cs="Arial"/>
          <w:sz w:val="22"/>
          <w:szCs w:val="22"/>
        </w:rPr>
      </w:pPr>
      <w:ins w:id="279" w:author="Author" w:date="2010-12-21T15:26:00Z">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r>
        <w:r>
          <w:rPr>
            <w:rFonts w:ascii="Arial" w:hAnsi="Arial" w:cs="Arial"/>
            <w:sz w:val="22"/>
            <w:szCs w:val="22"/>
          </w:rPr>
          <w:t>8</w:t>
        </w:r>
        <w:r w:rsidRPr="003678FE">
          <w:rPr>
            <w:rFonts w:ascii="Arial" w:hAnsi="Arial" w:cs="Arial"/>
            <w:sz w:val="22"/>
            <w:szCs w:val="22"/>
          </w:rPr>
          <w:t xml:space="preserve"> hours</w:t>
        </w:r>
      </w:ins>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0" w:author="Author" w:date="2010-12-21T15:26:00Z"/>
          <w:rFonts w:ascii="Arial" w:hAnsi="Arial" w:cs="Arial"/>
          <w:sz w:val="22"/>
          <w:szCs w:val="22"/>
        </w:rPr>
      </w:pPr>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281" w:author="Author" w:date="2010-12-21T15:26:00Z"/>
          <w:rFonts w:ascii="Arial" w:hAnsi="Arial" w:cs="Arial"/>
          <w:sz w:val="22"/>
          <w:szCs w:val="22"/>
        </w:rPr>
      </w:pPr>
      <w:ins w:id="282" w:author="Author" w:date="2010-12-21T15:26:00Z">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ins>
      <w:ins w:id="283" w:author="Author" w:date="2011-07-06T09:17:00Z">
        <w:r w:rsidR="00603F22">
          <w:rPr>
            <w:rFonts w:ascii="Arial" w:hAnsi="Arial" w:cs="Arial"/>
            <w:sz w:val="22"/>
            <w:szCs w:val="22"/>
          </w:rPr>
          <w:t xml:space="preserve">NRR Office Instruction </w:t>
        </w:r>
      </w:ins>
      <w:ins w:id="284" w:author="Author" w:date="2010-12-21T15:26:00Z">
        <w:r>
          <w:rPr>
            <w:rFonts w:ascii="Arial" w:hAnsi="Arial" w:cs="Arial"/>
            <w:color w:val="000000"/>
            <w:sz w:val="22"/>
            <w:szCs w:val="22"/>
          </w:rPr>
          <w:t>LIC-503, “Generic Communications Affecting Nuclear Reactor Licensees”</w:t>
        </w:r>
      </w:ins>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85" w:author="Author" w:date="2010-12-21T15:26:00Z"/>
          <w:rFonts w:ascii="Arial" w:hAnsi="Arial" w:cs="Arial"/>
          <w:sz w:val="22"/>
          <w:szCs w:val="22"/>
        </w:rPr>
      </w:pPr>
    </w:p>
    <w:p w:rsidR="002F6C31" w:rsidRDefault="002F6C31" w:rsidP="002F6C31">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hanging="626"/>
        <w:jc w:val="both"/>
        <w:rPr>
          <w:ins w:id="286" w:author="Author" w:date="2010-12-21T15:26:00Z"/>
          <w:rFonts w:ascii="Arial" w:hAnsi="Arial" w:cs="Arial"/>
          <w:color w:val="000000"/>
          <w:sz w:val="22"/>
          <w:szCs w:val="22"/>
        </w:rPr>
      </w:pPr>
      <w:ins w:id="287" w:author="Author" w:date="2010-12-21T15:26:00Z">
        <w:r>
          <w:rPr>
            <w:rFonts w:ascii="Arial" w:hAnsi="Arial" w:cs="Arial"/>
            <w:color w:val="000000"/>
            <w:sz w:val="22"/>
            <w:szCs w:val="22"/>
          </w:rPr>
          <w:t>2</w:t>
        </w:r>
        <w:r>
          <w:rPr>
            <w:rFonts w:ascii="Arial" w:hAnsi="Arial" w:cs="Arial"/>
            <w:color w:val="000000"/>
            <w:sz w:val="22"/>
            <w:szCs w:val="22"/>
          </w:rPr>
          <w:tab/>
        </w:r>
      </w:ins>
      <w:ins w:id="288" w:author="Author" w:date="2011-07-06T09:17:00Z">
        <w:r w:rsidR="00603F22">
          <w:rPr>
            <w:rFonts w:ascii="Arial" w:hAnsi="Arial" w:cs="Arial"/>
            <w:sz w:val="22"/>
            <w:szCs w:val="22"/>
          </w:rPr>
          <w:t xml:space="preserve">NRR Office Instruction </w:t>
        </w:r>
      </w:ins>
      <w:ins w:id="289" w:author="Author" w:date="2010-12-21T15:26:00Z">
        <w:r>
          <w:rPr>
            <w:rFonts w:ascii="Arial" w:hAnsi="Arial" w:cs="Arial"/>
            <w:color w:val="000000"/>
            <w:sz w:val="22"/>
            <w:szCs w:val="22"/>
          </w:rPr>
          <w:t>LIC-400, “Procedures for the Development of New and Revised Generic Requirements for Power Reactor Licensees”</w:t>
        </w:r>
      </w:ins>
    </w:p>
    <w:p w:rsidR="002F6C31" w:rsidRPr="003678FE" w:rsidRDefault="002F6C31" w:rsidP="002F6C31">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jc w:val="both"/>
        <w:rPr>
          <w:ins w:id="290" w:author="Author" w:date="2010-12-21T15:26:00Z"/>
          <w:rFonts w:ascii="Arial" w:hAnsi="Arial" w:cs="Arial"/>
          <w:sz w:val="22"/>
          <w:szCs w:val="22"/>
        </w:rPr>
      </w:pPr>
    </w:p>
    <w:p w:rsidR="00331A08" w:rsidRDefault="002F6C31" w:rsidP="00331A08">
      <w:pPr>
        <w:widowControl/>
        <w:tabs>
          <w:tab w:val="left" w:pos="2700"/>
        </w:tabs>
        <w:ind w:left="2700" w:hanging="630"/>
        <w:rPr>
          <w:ins w:id="291" w:author="Author" w:date="2010-12-22T09:10:00Z"/>
          <w:rFonts w:ascii="Arial" w:hAnsi="Arial" w:cs="Arial"/>
          <w:color w:val="0000FF"/>
          <w:sz w:val="22"/>
          <w:szCs w:val="22"/>
        </w:rPr>
      </w:pPr>
      <w:ins w:id="292" w:author="Author" w:date="2010-12-21T15:26:00Z">
        <w:r w:rsidRPr="003D746B">
          <w:rPr>
            <w:rFonts w:ascii="Arial" w:hAnsi="Arial" w:cs="Arial"/>
            <w:color w:val="000000"/>
            <w:sz w:val="22"/>
            <w:szCs w:val="22"/>
          </w:rPr>
          <w:t>3.</w:t>
        </w:r>
        <w:r>
          <w:rPr>
            <w:rFonts w:ascii="Arial" w:hAnsi="Arial" w:cs="Arial"/>
            <w:color w:val="000000"/>
            <w:sz w:val="22"/>
            <w:szCs w:val="22"/>
          </w:rPr>
          <w:tab/>
          <w:t xml:space="preserve">Generic communication web page </w:t>
        </w:r>
      </w:ins>
      <w:ins w:id="293" w:author="Author" w:date="2010-12-22T09:07:00Z">
        <w:r w:rsidR="00331A08">
          <w:rPr>
            <w:rFonts w:ascii="Arial" w:hAnsi="Arial" w:cs="Arial"/>
            <w:color w:val="000000"/>
            <w:sz w:val="22"/>
            <w:szCs w:val="22"/>
          </w:rPr>
          <w:t>(</w:t>
        </w:r>
      </w:ins>
      <w:ins w:id="294" w:author="Author" w:date="2010-12-22T09:10:00Z">
        <w:r w:rsidR="0034082B">
          <w:rPr>
            <w:rFonts w:ascii="Arial" w:hAnsi="Arial" w:cs="Arial"/>
            <w:color w:val="0000FF"/>
            <w:sz w:val="22"/>
            <w:szCs w:val="22"/>
          </w:rPr>
          <w:fldChar w:fldCharType="begin"/>
        </w:r>
        <w:r w:rsidR="00331A08">
          <w:rPr>
            <w:rFonts w:ascii="Arial" w:hAnsi="Arial" w:cs="Arial"/>
            <w:color w:val="0000FF"/>
            <w:sz w:val="22"/>
            <w:szCs w:val="22"/>
          </w:rPr>
          <w:instrText xml:space="preserve"> HYPERLINK "</w:instrText>
        </w:r>
        <w:r w:rsidR="00331A08" w:rsidRPr="00331A08">
          <w:rPr>
            <w:rFonts w:ascii="Arial" w:hAnsi="Arial" w:cs="Arial"/>
            <w:color w:val="0000FF"/>
            <w:sz w:val="22"/>
            <w:szCs w:val="22"/>
          </w:rPr>
          <w:instrText>http://www.nrc.gov/reading-rm/doc-collections/gen-comm/</w:instrText>
        </w:r>
        <w:r w:rsidR="00331A08">
          <w:rPr>
            <w:rFonts w:ascii="Arial" w:hAnsi="Arial" w:cs="Arial"/>
            <w:color w:val="0000FF"/>
            <w:sz w:val="22"/>
            <w:szCs w:val="22"/>
          </w:rPr>
          <w:instrText xml:space="preserve">" </w:instrText>
        </w:r>
        <w:r w:rsidR="0034082B">
          <w:rPr>
            <w:rFonts w:ascii="Arial" w:hAnsi="Arial" w:cs="Arial"/>
            <w:color w:val="0000FF"/>
            <w:sz w:val="22"/>
            <w:szCs w:val="22"/>
          </w:rPr>
          <w:fldChar w:fldCharType="separate"/>
        </w:r>
        <w:r w:rsidR="00331A08" w:rsidRPr="00195C2A">
          <w:rPr>
            <w:rStyle w:val="Hyperlink"/>
            <w:rFonts w:ascii="Arial" w:hAnsi="Arial" w:cs="Arial"/>
            <w:sz w:val="22"/>
            <w:szCs w:val="22"/>
          </w:rPr>
          <w:t>http://www.nrc.gov/reading-rm/doc-collections/gen-comm/</w:t>
        </w:r>
        <w:r w:rsidR="0034082B">
          <w:rPr>
            <w:rFonts w:ascii="Arial" w:hAnsi="Arial" w:cs="Arial"/>
            <w:color w:val="0000FF"/>
            <w:sz w:val="22"/>
            <w:szCs w:val="22"/>
          </w:rPr>
          <w:fldChar w:fldCharType="end"/>
        </w:r>
        <w:r w:rsidR="00331A08">
          <w:rPr>
            <w:rFonts w:ascii="Arial" w:hAnsi="Arial" w:cs="Arial"/>
            <w:color w:val="0000FF"/>
            <w:sz w:val="22"/>
            <w:szCs w:val="22"/>
          </w:rPr>
          <w:t>)</w:t>
        </w:r>
      </w:ins>
    </w:p>
    <w:p w:rsidR="002F6C31" w:rsidRPr="003678FE" w:rsidRDefault="002F6C31" w:rsidP="00331A08">
      <w:pPr>
        <w:widowControl/>
        <w:tabs>
          <w:tab w:val="left" w:pos="2700"/>
        </w:tabs>
        <w:ind w:left="2700" w:hanging="630"/>
        <w:rPr>
          <w:ins w:id="295" w:author="Author" w:date="2010-12-21T15:26:00Z"/>
          <w:rFonts w:ascii="Arial" w:hAnsi="Arial" w:cs="Arial"/>
          <w:sz w:val="22"/>
          <w:szCs w:val="22"/>
        </w:rPr>
      </w:pPr>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96" w:author="Author" w:date="2010-12-21T15:26:00Z"/>
          <w:rFonts w:ascii="Arial" w:hAnsi="Arial" w:cs="Arial"/>
          <w:b/>
          <w:bCs/>
          <w:sz w:val="22"/>
          <w:szCs w:val="22"/>
        </w:rPr>
      </w:pPr>
      <w:ins w:id="297" w:author="Author" w:date="2010-12-21T15:26:00Z">
        <w:r w:rsidRPr="003678FE">
          <w:rPr>
            <w:rFonts w:ascii="Arial" w:hAnsi="Arial" w:cs="Arial"/>
            <w:b/>
            <w:bCs/>
            <w:sz w:val="22"/>
            <w:szCs w:val="22"/>
          </w:rPr>
          <w:t>EVALUATION</w:t>
        </w:r>
      </w:ins>
    </w:p>
    <w:p w:rsidR="002F6C31"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298" w:author="Author" w:date="2010-12-21T15:26:00Z"/>
          <w:rFonts w:ascii="Arial" w:hAnsi="Arial" w:cs="Arial"/>
          <w:b/>
          <w:bCs/>
          <w:sz w:val="22"/>
          <w:szCs w:val="22"/>
        </w:rPr>
      </w:pPr>
      <w:ins w:id="299" w:author="Author" w:date="2010-12-21T15:26:00Z">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sz w:val="22"/>
            <w:szCs w:val="22"/>
          </w:rPr>
          <w:t xml:space="preserve">After completing this study activity, you will demonstrate your understanding of </w:t>
        </w:r>
        <w:r>
          <w:rPr>
            <w:rFonts w:ascii="Arial" w:hAnsi="Arial" w:cs="Arial"/>
            <w:sz w:val="22"/>
            <w:szCs w:val="22"/>
          </w:rPr>
          <w:t>Generic Communication</w:t>
        </w:r>
      </w:ins>
      <w:ins w:id="300" w:author="Author" w:date="2010-12-22T09:13:00Z">
        <w:r w:rsidR="00331A08">
          <w:rPr>
            <w:rFonts w:ascii="Arial" w:hAnsi="Arial" w:cs="Arial"/>
            <w:sz w:val="22"/>
            <w:szCs w:val="22"/>
          </w:rPr>
          <w:t>s</w:t>
        </w:r>
      </w:ins>
      <w:ins w:id="301" w:author="Author" w:date="2010-12-21T15:26:00Z">
        <w:r>
          <w:rPr>
            <w:rFonts w:ascii="Arial" w:hAnsi="Arial" w:cs="Arial"/>
            <w:sz w:val="22"/>
            <w:szCs w:val="22"/>
          </w:rPr>
          <w:t xml:space="preserve"> </w:t>
        </w:r>
        <w:r w:rsidRPr="003678FE">
          <w:rPr>
            <w:rFonts w:ascii="Arial" w:hAnsi="Arial" w:cs="Arial"/>
            <w:sz w:val="22"/>
            <w:szCs w:val="22"/>
          </w:rPr>
          <w:t xml:space="preserve">by successfully doing the following: </w:t>
        </w:r>
      </w:ins>
    </w:p>
    <w:p w:rsidR="002F6C31"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302" w:author="Author" w:date="2010-12-21T15:26:00Z"/>
          <w:rFonts w:ascii="Arial" w:hAnsi="Arial" w:cs="Arial"/>
          <w:sz w:val="22"/>
          <w:szCs w:val="22"/>
        </w:rPr>
      </w:pPr>
    </w:p>
    <w:p w:rsidR="002F6C31" w:rsidRDefault="002F6C31" w:rsidP="002F6C31">
      <w:pPr>
        <w:widowControl/>
        <w:tabs>
          <w:tab w:val="left" w:pos="-1200"/>
          <w:tab w:val="left" w:pos="-720"/>
          <w:tab w:val="left" w:pos="274"/>
          <w:tab w:val="left" w:pos="806"/>
          <w:tab w:val="left" w:pos="2250"/>
          <w:tab w:val="left" w:pos="2700"/>
          <w:tab w:val="left" w:pos="2790"/>
          <w:tab w:val="left" w:pos="3240"/>
          <w:tab w:val="left" w:pos="3874"/>
          <w:tab w:val="left" w:pos="4507"/>
          <w:tab w:val="left" w:pos="5040"/>
          <w:tab w:val="left" w:pos="5674"/>
          <w:tab w:val="left" w:pos="6307"/>
          <w:tab w:val="left" w:pos="7474"/>
          <w:tab w:val="left" w:pos="8107"/>
          <w:tab w:val="left" w:pos="8726"/>
        </w:tabs>
        <w:ind w:left="2700" w:hanging="630"/>
        <w:jc w:val="both"/>
        <w:rPr>
          <w:ins w:id="303" w:author="Author" w:date="2010-12-21T15:26:00Z"/>
          <w:rFonts w:ascii="Arial" w:hAnsi="Arial" w:cs="Arial"/>
          <w:color w:val="000000"/>
          <w:sz w:val="22"/>
          <w:szCs w:val="22"/>
        </w:rPr>
      </w:pPr>
      <w:ins w:id="304" w:author="Author" w:date="2010-12-21T15:26:00Z">
        <w:r>
          <w:rPr>
            <w:rFonts w:ascii="Arial" w:hAnsi="Arial" w:cs="Arial"/>
            <w:color w:val="000000"/>
            <w:sz w:val="22"/>
            <w:szCs w:val="22"/>
          </w:rPr>
          <w:t>1.</w:t>
        </w:r>
        <w:r>
          <w:rPr>
            <w:rFonts w:ascii="Arial" w:hAnsi="Arial" w:cs="Arial"/>
            <w:color w:val="000000"/>
            <w:sz w:val="22"/>
            <w:szCs w:val="22"/>
          </w:rPr>
          <w:tab/>
          <w:t>Describe the different kinds of generic communications and their purposes.</w:t>
        </w:r>
      </w:ins>
    </w:p>
    <w:p w:rsidR="002F6C31" w:rsidRDefault="002F6C31" w:rsidP="002F6C31">
      <w:pPr>
        <w:widowControl/>
        <w:tabs>
          <w:tab w:val="left" w:pos="-1200"/>
          <w:tab w:val="left" w:pos="-720"/>
          <w:tab w:val="left" w:pos="274"/>
          <w:tab w:val="left" w:pos="806"/>
          <w:tab w:val="left" w:pos="1440"/>
          <w:tab w:val="left" w:pos="2250"/>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ins w:id="305" w:author="Author" w:date="2010-12-21T15:26:00Z"/>
          <w:rFonts w:ascii="Arial" w:hAnsi="Arial" w:cs="Arial"/>
          <w:color w:val="000000"/>
          <w:sz w:val="22"/>
          <w:szCs w:val="22"/>
        </w:rPr>
      </w:pPr>
    </w:p>
    <w:p w:rsidR="002F6C31" w:rsidRDefault="002F6C31" w:rsidP="002F6C31">
      <w:pPr>
        <w:widowControl/>
        <w:tabs>
          <w:tab w:val="left" w:pos="2700"/>
        </w:tabs>
        <w:ind w:left="2700" w:hanging="630"/>
        <w:rPr>
          <w:ins w:id="306" w:author="Author" w:date="2010-12-21T15:26:00Z"/>
          <w:rFonts w:ascii="Arial" w:hAnsi="Arial" w:cs="Arial"/>
          <w:color w:val="000000"/>
          <w:sz w:val="22"/>
          <w:szCs w:val="22"/>
        </w:rPr>
      </w:pPr>
      <w:ins w:id="307" w:author="Author" w:date="2010-12-21T15:26:00Z">
        <w:r>
          <w:rPr>
            <w:rFonts w:ascii="Arial" w:hAnsi="Arial" w:cs="Arial"/>
            <w:color w:val="000000"/>
            <w:sz w:val="22"/>
            <w:szCs w:val="22"/>
          </w:rPr>
          <w:t>2.</w:t>
        </w:r>
        <w:r>
          <w:rPr>
            <w:rFonts w:ascii="Arial" w:hAnsi="Arial" w:cs="Arial"/>
            <w:color w:val="000000"/>
            <w:sz w:val="22"/>
            <w:szCs w:val="22"/>
          </w:rPr>
          <w:tab/>
          <w:t>Describe what can and cannot be required in the specific types of generic communications.</w:t>
        </w:r>
      </w:ins>
    </w:p>
    <w:p w:rsidR="002F6C31" w:rsidRDefault="002F6C31" w:rsidP="002F6C31">
      <w:pPr>
        <w:widowControl/>
        <w:tabs>
          <w:tab w:val="left" w:pos="2250"/>
        </w:tabs>
        <w:ind w:left="2070" w:firstLine="605"/>
        <w:rPr>
          <w:ins w:id="308" w:author="Author" w:date="2010-12-21T15:26:00Z"/>
          <w:rFonts w:ascii="Arial" w:hAnsi="Arial" w:cs="Arial"/>
          <w:color w:val="000000"/>
          <w:sz w:val="22"/>
          <w:szCs w:val="22"/>
        </w:rPr>
      </w:pPr>
    </w:p>
    <w:p w:rsidR="002F6C31" w:rsidRDefault="002F6C31" w:rsidP="002F6C31">
      <w:pPr>
        <w:widowControl/>
        <w:tabs>
          <w:tab w:val="left" w:pos="2700"/>
        </w:tabs>
        <w:ind w:left="2700" w:hanging="630"/>
        <w:rPr>
          <w:ins w:id="309" w:author="Author" w:date="2010-12-21T15:26:00Z"/>
          <w:rFonts w:ascii="Arial" w:hAnsi="Arial" w:cs="Arial"/>
          <w:color w:val="000000"/>
          <w:sz w:val="22"/>
          <w:szCs w:val="22"/>
        </w:rPr>
      </w:pPr>
      <w:ins w:id="310" w:author="Author" w:date="2010-12-21T15:26:00Z">
        <w:r>
          <w:rPr>
            <w:rFonts w:ascii="Arial" w:hAnsi="Arial" w:cs="Arial"/>
            <w:color w:val="000000"/>
            <w:sz w:val="22"/>
            <w:szCs w:val="22"/>
          </w:rPr>
          <w:t>3.</w:t>
        </w:r>
        <w:r>
          <w:rPr>
            <w:rFonts w:ascii="Arial" w:hAnsi="Arial" w:cs="Arial"/>
            <w:color w:val="000000"/>
            <w:sz w:val="22"/>
            <w:szCs w:val="22"/>
          </w:rPr>
          <w:tab/>
          <w:t>For each type of generic communication, describe the procedures for their preparation, distribution, follow-up, and close out.</w:t>
        </w:r>
      </w:ins>
    </w:p>
    <w:p w:rsidR="002F6C31" w:rsidRDefault="002F6C31" w:rsidP="002F6C31">
      <w:pPr>
        <w:widowControl/>
        <w:tabs>
          <w:tab w:val="left" w:pos="2250"/>
        </w:tabs>
        <w:ind w:left="2070"/>
        <w:rPr>
          <w:ins w:id="311" w:author="Author" w:date="2010-12-21T15:26:00Z"/>
          <w:rFonts w:ascii="Arial" w:hAnsi="Arial" w:cs="Arial"/>
          <w:color w:val="000000"/>
          <w:sz w:val="22"/>
          <w:szCs w:val="22"/>
        </w:rPr>
      </w:pPr>
    </w:p>
    <w:p w:rsidR="002F6C31" w:rsidRDefault="002F6C31" w:rsidP="002F6C31">
      <w:pPr>
        <w:widowControl/>
        <w:tabs>
          <w:tab w:val="left" w:pos="2700"/>
        </w:tabs>
        <w:ind w:firstLine="2070"/>
        <w:rPr>
          <w:ins w:id="312" w:author="Author" w:date="2010-12-21T15:26:00Z"/>
          <w:rFonts w:ascii="Arial" w:hAnsi="Arial" w:cs="Arial"/>
          <w:color w:val="000000"/>
          <w:sz w:val="22"/>
          <w:szCs w:val="22"/>
        </w:rPr>
      </w:pPr>
      <w:ins w:id="313" w:author="Author" w:date="2010-12-21T15:26:00Z">
        <w:r>
          <w:rPr>
            <w:rFonts w:ascii="Arial" w:hAnsi="Arial" w:cs="Arial"/>
            <w:color w:val="000000"/>
            <w:sz w:val="22"/>
            <w:szCs w:val="22"/>
          </w:rPr>
          <w:t>4.</w:t>
        </w:r>
        <w:r>
          <w:rPr>
            <w:rFonts w:ascii="Arial" w:hAnsi="Arial" w:cs="Arial"/>
            <w:color w:val="000000"/>
            <w:sz w:val="22"/>
            <w:szCs w:val="22"/>
          </w:rPr>
          <w:tab/>
          <w:t>Describe the responsibilities of the major parties.</w:t>
        </w:r>
      </w:ins>
    </w:p>
    <w:p w:rsidR="002F6C31" w:rsidRDefault="002F6C31" w:rsidP="002F6C31">
      <w:pPr>
        <w:widowControl/>
        <w:tabs>
          <w:tab w:val="left" w:pos="2250"/>
        </w:tabs>
        <w:ind w:left="2070" w:firstLine="605"/>
        <w:rPr>
          <w:ins w:id="314" w:author="Author" w:date="2010-12-21T15:26:00Z"/>
          <w:rFonts w:ascii="Arial" w:hAnsi="Arial" w:cs="Arial"/>
          <w:color w:val="000000"/>
          <w:sz w:val="22"/>
          <w:szCs w:val="22"/>
        </w:rPr>
      </w:pPr>
    </w:p>
    <w:p w:rsidR="002F6C31" w:rsidRDefault="002F6C31" w:rsidP="002F6C31">
      <w:pPr>
        <w:widowControl/>
        <w:tabs>
          <w:tab w:val="left" w:pos="2700"/>
        </w:tabs>
        <w:ind w:left="2070"/>
        <w:rPr>
          <w:ins w:id="315" w:author="Author" w:date="2010-12-21T15:26:00Z"/>
          <w:rFonts w:ascii="Arial" w:hAnsi="Arial" w:cs="Arial"/>
          <w:color w:val="000000"/>
          <w:sz w:val="22"/>
          <w:szCs w:val="22"/>
        </w:rPr>
      </w:pPr>
      <w:ins w:id="316" w:author="Author" w:date="2010-12-21T15:26:00Z">
        <w:r>
          <w:rPr>
            <w:rFonts w:ascii="Arial" w:hAnsi="Arial" w:cs="Arial"/>
            <w:color w:val="000000"/>
            <w:sz w:val="22"/>
            <w:szCs w:val="22"/>
          </w:rPr>
          <w:t>5.</w:t>
        </w:r>
        <w:r>
          <w:rPr>
            <w:rFonts w:ascii="Arial" w:hAnsi="Arial" w:cs="Arial"/>
            <w:color w:val="000000"/>
            <w:sz w:val="22"/>
            <w:szCs w:val="22"/>
          </w:rPr>
          <w:tab/>
          <w:t>Describe the regulations involved in generic communications.</w:t>
        </w:r>
      </w:ins>
    </w:p>
    <w:p w:rsidR="002F6C31" w:rsidRPr="003678FE"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17" w:author="Author" w:date="2010-12-21T15:26:00Z"/>
          <w:rFonts w:ascii="Arial" w:hAnsi="Arial" w:cs="Arial"/>
          <w:sz w:val="22"/>
          <w:szCs w:val="22"/>
        </w:rPr>
      </w:pPr>
    </w:p>
    <w:p w:rsidR="002F6C31" w:rsidRDefault="002F6C31" w:rsidP="002F6C31">
      <w:pPr>
        <w:widowControl/>
        <w:tabs>
          <w:tab w:val="left" w:pos="2070"/>
          <w:tab w:val="left" w:pos="2700"/>
        </w:tabs>
        <w:ind w:left="2700" w:hanging="2700"/>
        <w:rPr>
          <w:ins w:id="318" w:author="Author" w:date="2010-12-21T15:26:00Z"/>
          <w:rFonts w:ascii="Arial" w:hAnsi="Arial" w:cs="Arial"/>
          <w:color w:val="000000"/>
          <w:sz w:val="22"/>
          <w:szCs w:val="22"/>
        </w:rPr>
      </w:pPr>
      <w:ins w:id="319" w:author="Author" w:date="2010-12-21T15:26:00Z">
        <w:r w:rsidRPr="003678FE">
          <w:rPr>
            <w:rFonts w:ascii="Arial" w:hAnsi="Arial" w:cs="Arial"/>
            <w:b/>
            <w:sz w:val="22"/>
            <w:szCs w:val="22"/>
          </w:rPr>
          <w:t>TASKS:</w:t>
        </w:r>
        <w:r w:rsidRPr="003678FE">
          <w:rPr>
            <w:rFonts w:ascii="Arial" w:hAnsi="Arial" w:cs="Arial"/>
            <w:sz w:val="22"/>
            <w:szCs w:val="22"/>
          </w:rPr>
          <w:tab/>
        </w:r>
        <w:r>
          <w:rPr>
            <w:rFonts w:ascii="Arial" w:hAnsi="Arial" w:cs="Arial"/>
            <w:color w:val="000000"/>
            <w:sz w:val="22"/>
            <w:szCs w:val="22"/>
          </w:rPr>
          <w:t>1.</w:t>
        </w:r>
        <w:r>
          <w:rPr>
            <w:rFonts w:ascii="Arial" w:hAnsi="Arial" w:cs="Arial"/>
            <w:color w:val="000000"/>
            <w:sz w:val="22"/>
            <w:szCs w:val="22"/>
          </w:rPr>
          <w:tab/>
          <w:t>Review the references to understand the principles discussed in the evaluation criteria.</w:t>
        </w:r>
      </w:ins>
    </w:p>
    <w:p w:rsidR="002F6C31" w:rsidRDefault="002F6C31" w:rsidP="002F6C31">
      <w:pPr>
        <w:widowControl/>
        <w:tabs>
          <w:tab w:val="left" w:pos="2070"/>
          <w:tab w:val="left" w:pos="2700"/>
        </w:tabs>
        <w:ind w:left="2700" w:hanging="2700"/>
        <w:rPr>
          <w:ins w:id="320" w:author="Author" w:date="2010-12-21T15:26:00Z"/>
          <w:rFonts w:ascii="Arial" w:hAnsi="Arial" w:cs="Arial"/>
          <w:color w:val="000000"/>
          <w:sz w:val="22"/>
          <w:szCs w:val="22"/>
        </w:rPr>
      </w:pPr>
    </w:p>
    <w:p w:rsidR="002F6C31" w:rsidRDefault="002F6C31" w:rsidP="002F6C31">
      <w:pPr>
        <w:widowControl/>
        <w:tabs>
          <w:tab w:val="left" w:pos="2070"/>
          <w:tab w:val="left" w:pos="2700"/>
        </w:tabs>
        <w:ind w:left="2700" w:hanging="630"/>
        <w:rPr>
          <w:ins w:id="321" w:author="Author" w:date="2010-12-21T15:26:00Z"/>
          <w:rFonts w:ascii="Arial" w:hAnsi="Arial" w:cs="Arial"/>
          <w:color w:val="000000"/>
          <w:sz w:val="22"/>
          <w:szCs w:val="22"/>
        </w:rPr>
      </w:pPr>
      <w:ins w:id="322" w:author="Author" w:date="2010-12-21T15:26:00Z">
        <w:r>
          <w:rPr>
            <w:rFonts w:ascii="Arial" w:hAnsi="Arial" w:cs="Arial"/>
            <w:color w:val="000000"/>
            <w:sz w:val="22"/>
            <w:szCs w:val="22"/>
          </w:rPr>
          <w:t>2.</w:t>
        </w:r>
        <w:r>
          <w:rPr>
            <w:rFonts w:ascii="Arial" w:hAnsi="Arial" w:cs="Arial"/>
            <w:color w:val="000000"/>
            <w:sz w:val="22"/>
            <w:szCs w:val="22"/>
          </w:rPr>
          <w:tab/>
          <w:t>Identify with the supervisor and review a selection of recent Bulletins, Generic Letters, Information Notices, and Regulatory Issue Summaries. As much as possible, topics should be pertinent to your position.</w:t>
        </w:r>
      </w:ins>
    </w:p>
    <w:p w:rsidR="002F6C31" w:rsidRDefault="002F6C31" w:rsidP="002F6C31">
      <w:pPr>
        <w:widowControl/>
        <w:tabs>
          <w:tab w:val="left" w:pos="2070"/>
          <w:tab w:val="left" w:pos="2700"/>
        </w:tabs>
        <w:ind w:left="2700" w:hanging="630"/>
        <w:rPr>
          <w:ins w:id="323" w:author="Author" w:date="2010-12-21T15:26:00Z"/>
          <w:rFonts w:ascii="Arial" w:hAnsi="Arial" w:cs="Arial"/>
          <w:color w:val="000000"/>
          <w:sz w:val="22"/>
          <w:szCs w:val="22"/>
        </w:rPr>
      </w:pPr>
    </w:p>
    <w:p w:rsidR="002F6C31" w:rsidRDefault="002F6C31" w:rsidP="002F6C31">
      <w:pPr>
        <w:widowControl/>
        <w:tabs>
          <w:tab w:val="left" w:pos="2700"/>
        </w:tabs>
        <w:ind w:left="2700" w:hanging="630"/>
        <w:rPr>
          <w:ins w:id="324" w:author="Author" w:date="2010-12-21T15:26:00Z"/>
          <w:rFonts w:ascii="Arial" w:hAnsi="Arial" w:cs="Arial"/>
          <w:color w:val="000000"/>
          <w:sz w:val="22"/>
          <w:szCs w:val="22"/>
        </w:rPr>
      </w:pPr>
      <w:ins w:id="325" w:author="Author" w:date="2010-12-21T15:26:00Z">
        <w:r>
          <w:rPr>
            <w:rFonts w:ascii="Arial" w:hAnsi="Arial" w:cs="Arial"/>
            <w:color w:val="000000"/>
            <w:sz w:val="22"/>
            <w:szCs w:val="22"/>
          </w:rPr>
          <w:t>3.</w:t>
        </w:r>
        <w:r>
          <w:rPr>
            <w:rFonts w:ascii="Arial" w:hAnsi="Arial" w:cs="Arial"/>
            <w:color w:val="000000"/>
            <w:sz w:val="22"/>
            <w:szCs w:val="22"/>
          </w:rPr>
          <w:tab/>
          <w:t>If possible, identify with your supervisor and read a selection of licensee’s responses and follow-up regulatory actions.</w:t>
        </w:r>
      </w:ins>
    </w:p>
    <w:p w:rsidR="002F6C31" w:rsidRDefault="002F6C31" w:rsidP="002F6C31">
      <w:pPr>
        <w:widowControl/>
        <w:tabs>
          <w:tab w:val="left" w:pos="2700"/>
        </w:tabs>
        <w:ind w:left="2700" w:hanging="630"/>
        <w:rPr>
          <w:ins w:id="326" w:author="Author" w:date="2010-12-21T15:26:00Z"/>
          <w:rFonts w:ascii="Arial" w:hAnsi="Arial" w:cs="Arial"/>
          <w:color w:val="000000"/>
          <w:sz w:val="22"/>
          <w:szCs w:val="22"/>
        </w:rPr>
      </w:pPr>
    </w:p>
    <w:p w:rsidR="002F6C31" w:rsidRDefault="002F6C31" w:rsidP="002F6C31">
      <w:pPr>
        <w:widowControl/>
        <w:tabs>
          <w:tab w:val="left" w:pos="2707"/>
        </w:tabs>
        <w:ind w:left="2700" w:hanging="630"/>
        <w:rPr>
          <w:ins w:id="327" w:author="Author" w:date="2010-12-21T15:26:00Z"/>
          <w:rFonts w:ascii="Arial" w:hAnsi="Arial" w:cs="Arial"/>
          <w:color w:val="000000"/>
          <w:sz w:val="22"/>
          <w:szCs w:val="22"/>
        </w:rPr>
      </w:pPr>
      <w:ins w:id="328" w:author="Author" w:date="2010-12-21T15:26:00Z">
        <w:r>
          <w:rPr>
            <w:rFonts w:ascii="Arial" w:hAnsi="Arial" w:cs="Arial"/>
            <w:color w:val="000000"/>
            <w:sz w:val="22"/>
            <w:szCs w:val="22"/>
          </w:rPr>
          <w:lastRenderedPageBreak/>
          <w:t>4.</w:t>
        </w:r>
        <w:r>
          <w:rPr>
            <w:rFonts w:ascii="Arial" w:hAnsi="Arial" w:cs="Arial"/>
            <w:color w:val="000000"/>
            <w:sz w:val="22"/>
            <w:szCs w:val="22"/>
          </w:rPr>
          <w:tab/>
          <w:t>Meet with the person designated to be a resource for this activity or supervisor and discuss the items listed in the evaluation criteria section.</w:t>
        </w:r>
      </w:ins>
    </w:p>
    <w:p w:rsidR="002F6C31"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329" w:author="Author" w:date="2010-12-21T15:26:00Z"/>
          <w:rFonts w:ascii="Arial" w:hAnsi="Arial" w:cs="Arial"/>
          <w:color w:val="000000"/>
          <w:sz w:val="22"/>
          <w:szCs w:val="22"/>
        </w:rPr>
      </w:pPr>
    </w:p>
    <w:p w:rsidR="002F6C31" w:rsidRDefault="002F6C31"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330" w:author="Author" w:date="2010-12-21T15:26:00Z"/>
          <w:rFonts w:ascii="Arial" w:hAnsi="Arial" w:cs="Arial"/>
          <w:color w:val="000000"/>
          <w:sz w:val="22"/>
          <w:szCs w:val="22"/>
        </w:rPr>
      </w:pPr>
      <w:ins w:id="331" w:author="Author" w:date="2010-12-21T15:26:00Z">
        <w:r w:rsidRPr="003678FE">
          <w:rPr>
            <w:rFonts w:ascii="Arial" w:hAnsi="Arial" w:cs="Arial"/>
            <w:b/>
            <w:bCs/>
            <w:sz w:val="22"/>
            <w:szCs w:val="22"/>
          </w:rPr>
          <w:t>DOCUMENTATION:</w:t>
        </w:r>
        <w:r w:rsidRPr="003678FE">
          <w:rPr>
            <w:rFonts w:ascii="Arial" w:hAnsi="Arial" w:cs="Arial"/>
            <w:b/>
            <w:bCs/>
            <w:sz w:val="22"/>
            <w:szCs w:val="22"/>
          </w:rPr>
          <w:tab/>
        </w:r>
        <w:r w:rsidRPr="003678FE">
          <w:rPr>
            <w:rFonts w:ascii="Arial" w:hAnsi="Arial" w:cs="Arial"/>
            <w:sz w:val="22"/>
            <w:szCs w:val="22"/>
          </w:rPr>
          <w:t>Obtain your supervisor</w:t>
        </w:r>
        <w:r w:rsidRPr="003678FE">
          <w:rPr>
            <w:rFonts w:ascii="Arial" w:hAnsi="Arial" w:cs="Arial"/>
            <w:sz w:val="22"/>
            <w:szCs w:val="22"/>
          </w:rPr>
          <w:sym w:font="WP TypographicSymbols" w:char="003D"/>
        </w:r>
        <w:r w:rsidRPr="003678FE">
          <w:rPr>
            <w:rFonts w:ascii="Arial" w:hAnsi="Arial" w:cs="Arial"/>
            <w:sz w:val="22"/>
            <w:szCs w:val="22"/>
          </w:rPr>
          <w:t>s signature in the line item for Basic-Level Certification Signature Card Item ISA-2</w:t>
        </w:r>
        <w:r>
          <w:rPr>
            <w:rFonts w:ascii="Arial" w:hAnsi="Arial" w:cs="Arial"/>
            <w:sz w:val="22"/>
            <w:szCs w:val="22"/>
          </w:rPr>
          <w:t>7</w:t>
        </w:r>
      </w:ins>
    </w:p>
    <w:p w:rsidR="00C61F3B" w:rsidRDefault="00C61F3B" w:rsidP="002F6C3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color w:val="000000"/>
          <w:sz w:val="22"/>
          <w:szCs w:val="22"/>
        </w:rPr>
      </w:pPr>
    </w:p>
    <w:p w:rsidR="002F1DE2" w:rsidRDefault="002F1DE2"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sectPr w:rsidR="002F1DE2" w:rsidSect="000B0F1F">
          <w:pgSz w:w="12240" w:h="15840" w:code="1"/>
          <w:pgMar w:top="1080" w:right="1354" w:bottom="720" w:left="1440" w:header="1080" w:footer="720" w:gutter="0"/>
          <w:cols w:space="720"/>
          <w:noEndnote/>
        </w:sectPr>
      </w:pPr>
    </w:p>
    <w:p w:rsidR="00825C3C" w:rsidRDefault="00825C3C"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0B0F1F" w:rsidRPr="00290470" w:rsidRDefault="000B0F1F" w:rsidP="00F455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p>
    <w:p w:rsidR="00825C3C" w:rsidRPr="00F91512" w:rsidRDefault="00825C3C" w:rsidP="00F91512">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rPr>
      </w:pPr>
      <w:r w:rsidRPr="00B17364">
        <w:rPr>
          <w:rFonts w:ascii="Arial" w:hAnsi="Arial" w:cs="Arial"/>
          <w:b/>
        </w:rPr>
        <w:t>Basic-Level On-the-Job Activities</w:t>
      </w:r>
      <w:r w:rsidR="0034082B">
        <w:rPr>
          <w:rFonts w:ascii="Arial" w:hAnsi="Arial" w:cs="Arial"/>
          <w:b/>
        </w:rPr>
        <w:fldChar w:fldCharType="begin"/>
      </w:r>
      <w:r w:rsidR="00B62AE3">
        <w:instrText xml:space="preserve"> TC "</w:instrText>
      </w:r>
      <w:bookmarkStart w:id="332" w:name="_Toc311547173"/>
      <w:r w:rsidR="00B62AE3" w:rsidRPr="007F23F1">
        <w:rPr>
          <w:rFonts w:ascii="Arial" w:hAnsi="Arial" w:cs="Arial"/>
          <w:b/>
        </w:rPr>
        <w:instrText>Basic-Level On-the-Job Activities</w:instrText>
      </w:r>
      <w:bookmarkEnd w:id="332"/>
      <w:r w:rsidR="00B62AE3">
        <w:instrText xml:space="preserve">" \f C \l "1" </w:instrText>
      </w:r>
      <w:r w:rsidR="0034082B">
        <w:rPr>
          <w:rFonts w:ascii="Arial" w:hAnsi="Arial" w:cs="Arial"/>
          <w:b/>
        </w:rPr>
        <w:fldChar w:fldCharType="end"/>
      </w:r>
    </w:p>
    <w:p w:rsidR="000B0F1F" w:rsidRDefault="000B0F1F"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sectPr w:rsidR="000B0F1F" w:rsidSect="002F1DE2">
          <w:pgSz w:w="12240" w:h="15840"/>
          <w:pgMar w:top="907" w:right="1354" w:bottom="446" w:left="1440" w:header="907" w:footer="446" w:gutter="0"/>
          <w:cols w:space="720"/>
          <w:vAlign w:val="center"/>
          <w:noEndnote/>
        </w:sectPr>
      </w:pPr>
    </w:p>
    <w:p w:rsidR="00825C3C" w:rsidRPr="00290470"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825C3C" w:rsidRPr="003678FE" w:rsidRDefault="002F1DE2"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3678FE">
        <w:rPr>
          <w:rFonts w:ascii="Arial" w:hAnsi="Arial" w:cs="Arial"/>
          <w:b/>
          <w:sz w:val="22"/>
          <w:szCs w:val="22"/>
        </w:rPr>
        <w:t>Basic-Level On-the-Job Activities</w:t>
      </w:r>
    </w:p>
    <w:p w:rsidR="002F1DE2" w:rsidRPr="003678FE" w:rsidRDefault="002F1DE2"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The on-the-job training (OJT) activities require you to conduct inspection-related work, under supervision, at a reactor facility.  They are designed to allow you to observe and perform key inspector tasks under controlled circumstances.  Like the individual study activities, each of the OJT activities informs you why the activity is important, how much time you might need to complete the assignment, and what you are expected to complete successfully during the activity.</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Before beginning the activities in this section, you must successfully complete the course work for site access.  You can do this in one of two ways.  You can complete the NRC Site Access course and the site-specific requirements for access.  Or, you may complete the site access requirements at a site.  Your supervisor will discuss with you the best way for you to meet the site access requirements.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bCs/>
          <w:sz w:val="22"/>
          <w:szCs w:val="22"/>
        </w:rPr>
        <w:t>The following general guidance applies as you complete the various on-the-job activities: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pStyle w:val="Level1"/>
        <w:widowControl/>
        <w:numPr>
          <w:ilvl w:val="0"/>
          <w:numId w:val="6"/>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9"/>
        <w:rPr>
          <w:rFonts w:ascii="Arial" w:hAnsi="Arial" w:cs="Arial"/>
          <w:sz w:val="22"/>
          <w:szCs w:val="22"/>
        </w:rPr>
      </w:pPr>
      <w:r w:rsidRPr="003678FE">
        <w:rPr>
          <w:rFonts w:ascii="Arial" w:hAnsi="Arial" w:cs="Arial"/>
          <w:sz w:val="22"/>
          <w:szCs w:val="22"/>
        </w:rPr>
        <w:t>The activities in this section should be completed in the order in which they are presented.</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ab/>
        <w:t xml:space="preserve">Complete all parts of each activity.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834C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jc w:val="both"/>
        <w:rPr>
          <w:rFonts w:ascii="Arial" w:hAnsi="Arial" w:cs="Arial"/>
          <w:sz w:val="22"/>
          <w:szCs w:val="22"/>
        </w:rPr>
      </w:pPr>
      <w:r w:rsidRPr="003678FE">
        <w:rPr>
          <w:rFonts w:ascii="Arial" w:hAnsi="Arial" w:cs="Arial"/>
          <w:sz w:val="22"/>
          <w:szCs w:val="22"/>
        </w:rPr>
        <w:sym w:font="WP IconicSymbolsA" w:char="F055"/>
      </w:r>
      <w:r w:rsidRPr="003678FE">
        <w:rPr>
          <w:rFonts w:ascii="Arial" w:hAnsi="Arial" w:cs="Arial"/>
          <w:sz w:val="22"/>
          <w:szCs w:val="22"/>
        </w:rPr>
        <w:t xml:space="preserve">  </w:t>
      </w:r>
      <w:r w:rsidRPr="003678FE">
        <w:rPr>
          <w:rFonts w:ascii="Arial" w:hAnsi="Arial" w:cs="Arial"/>
          <w:sz w:val="22"/>
          <w:szCs w:val="22"/>
        </w:rPr>
        <w:tab/>
        <w:t>Your supervisor will act as a resource as you complete each activity.  Discuss any questions you may have about how a task must be done or how the guidance is to be applied.  Your supervisor may also designate other fully qualified inspectors to work with you as you complete the various activities.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6"/>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You are responsible for keeping track of what tasks you have completed.  Be sure that you have completed all aspects of an OJT activity before you meet with your supervisor for evaluation.</w:t>
      </w:r>
    </w:p>
    <w:p w:rsidR="00825C3C" w:rsidRPr="003678FE" w:rsidRDefault="00B17364" w:rsidP="0088184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center"/>
        <w:rPr>
          <w:rFonts w:ascii="Arial" w:hAnsi="Arial" w:cs="Arial"/>
          <w:sz w:val="22"/>
          <w:szCs w:val="22"/>
        </w:rPr>
      </w:pPr>
      <w:r w:rsidRPr="003678FE">
        <w:rPr>
          <w:rFonts w:ascii="Arial" w:hAnsi="Arial" w:cs="Arial"/>
          <w:sz w:val="22"/>
          <w:szCs w:val="22"/>
        </w:rPr>
        <w:br w:type="page"/>
      </w:r>
      <w:r w:rsidR="00825C3C" w:rsidRPr="003678FE">
        <w:rPr>
          <w:rFonts w:ascii="Arial" w:hAnsi="Arial" w:cs="Arial"/>
          <w:b/>
          <w:bCs/>
          <w:sz w:val="22"/>
          <w:szCs w:val="22"/>
        </w:rPr>
        <w:lastRenderedPageBreak/>
        <w:t>Basic-Level On-the-Job Activity</w:t>
      </w:r>
    </w:p>
    <w:p w:rsidR="00834C66" w:rsidRPr="003678FE" w:rsidRDefault="00834C66" w:rsidP="00834C6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34C66" w:rsidP="00834C6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(OJT-1) Facility Familiarization Tour with a Qualified Inspector</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333" w:name="_Toc311547174"/>
      <w:r w:rsidR="00825C3C" w:rsidRPr="003678FE">
        <w:rPr>
          <w:rFonts w:ascii="Arial" w:hAnsi="Arial" w:cs="Arial"/>
          <w:sz w:val="22"/>
          <w:szCs w:val="22"/>
        </w:rPr>
        <w:instrText>(OJT-1) Facility Familiarization Tour with a Qualified Inspector</w:instrText>
      </w:r>
      <w:bookmarkEnd w:id="333"/>
      <w:r w:rsidR="0034082B" w:rsidRPr="003678FE">
        <w:rPr>
          <w:rFonts w:ascii="Arial" w:hAnsi="Arial" w:cs="Arial"/>
          <w:sz w:val="22"/>
          <w:szCs w:val="22"/>
        </w:rPr>
        <w:fldChar w:fldCharType="end"/>
      </w:r>
    </w:p>
    <w:p w:rsidR="00834C66" w:rsidRPr="003678FE" w:rsidRDefault="00834C66" w:rsidP="00834C6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34C66" w:rsidP="00834C6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 xml:space="preserve">The purpose of this activity is to (1) acquaint you with the general layout of a facility and identify various major equipment, (2) instruct you in the types of industrial and radiological personal protection requirements and the proper method of complying with these requirements, (3) instruct you in the use of security procedures, and (4) instruct you in the proper response to an emergency if the emergency is declared while you are in the facility. </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34C66" w:rsidRPr="003678FE" w:rsidRDefault="00825C3C" w:rsidP="00834C6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825C3C" w:rsidRPr="003678FE" w:rsidRDefault="00834C66" w:rsidP="00834C6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INSPECTION </w:t>
      </w:r>
    </w:p>
    <w:p w:rsidR="00825C3C" w:rsidRPr="003678FE" w:rsidRDefault="00825C3C" w:rsidP="00834C6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COMMUNICATION</w:t>
      </w:r>
    </w:p>
    <w:p w:rsidR="00825C3C" w:rsidRPr="003678FE" w:rsidRDefault="00825C3C" w:rsidP="00834C6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FUNDAMENTAL PLANT DESIGN AND OPERATION</w:t>
      </w:r>
    </w:p>
    <w:p w:rsidR="00825C3C" w:rsidRPr="003678FE" w:rsidRDefault="00825C3C" w:rsidP="00834C6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EMERGENCY RESPONSE</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34C66" w:rsidP="0035418E">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b/>
          <w:sz w:val="22"/>
          <w:szCs w:val="22"/>
        </w:rPr>
      </w:pPr>
      <w:r w:rsidRPr="003678FE">
        <w:rPr>
          <w:rFonts w:ascii="Arial" w:hAnsi="Arial" w:cs="Arial"/>
          <w:b/>
          <w:sz w:val="22"/>
          <w:szCs w:val="22"/>
        </w:rPr>
        <w:t xml:space="preserve">NOTE:  Completion of </w:t>
      </w:r>
      <w:r w:rsidR="0035418E" w:rsidRPr="003678FE">
        <w:rPr>
          <w:rFonts w:ascii="Arial" w:hAnsi="Arial" w:cs="Arial"/>
          <w:b/>
          <w:sz w:val="22"/>
          <w:szCs w:val="22"/>
        </w:rPr>
        <w:t>this activity may require several facility tours.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32 hours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Default="00825C3C" w:rsidP="00DD448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sz w:val="22"/>
          <w:szCs w:val="22"/>
        </w:rPr>
        <w:t>1.</w:t>
      </w:r>
      <w:r w:rsidRPr="003678FE">
        <w:rPr>
          <w:rFonts w:ascii="Arial" w:hAnsi="Arial" w:cs="Arial"/>
          <w:sz w:val="22"/>
          <w:szCs w:val="22"/>
        </w:rPr>
        <w:tab/>
        <w:t>Licensee drawing(s) of the site building layouts</w:t>
      </w:r>
    </w:p>
    <w:p w:rsidR="007877D7" w:rsidRDefault="007877D7" w:rsidP="00DD448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p>
    <w:p w:rsidR="007877D7" w:rsidRPr="007877D7" w:rsidRDefault="007877D7" w:rsidP="00DD448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877D7">
        <w:rPr>
          <w:rFonts w:ascii="Arial" w:hAnsi="Arial" w:cs="Arial"/>
          <w:sz w:val="22"/>
          <w:szCs w:val="22"/>
        </w:rPr>
        <w:t>2.</w:t>
      </w:r>
      <w:r w:rsidRPr="007877D7">
        <w:rPr>
          <w:rFonts w:ascii="Arial" w:hAnsi="Arial" w:cs="Arial"/>
          <w:sz w:val="22"/>
          <w:szCs w:val="22"/>
        </w:rPr>
        <w:tab/>
      </w:r>
      <w:ins w:id="334" w:author="Author" w:date="2011-11-03T14:02:00Z">
        <w:r w:rsidRPr="007877D7">
          <w:rPr>
            <w:rFonts w:ascii="Arial" w:hAnsi="Arial" w:cs="Arial"/>
            <w:sz w:val="22"/>
            <w:szCs w:val="22"/>
          </w:rPr>
          <w:t xml:space="preserve">Industrial safety courses in </w:t>
        </w:r>
        <w:proofErr w:type="spellStart"/>
        <w:r w:rsidRPr="007877D7">
          <w:rPr>
            <w:rFonts w:ascii="Arial" w:hAnsi="Arial" w:cs="Arial"/>
            <w:sz w:val="22"/>
            <w:szCs w:val="22"/>
          </w:rPr>
          <w:t>iLearn</w:t>
        </w:r>
      </w:ins>
      <w:proofErr w:type="spellEnd"/>
    </w:p>
    <w:p w:rsidR="00DD4488" w:rsidRPr="003678FE" w:rsidRDefault="00DD4488" w:rsidP="00DD448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p>
    <w:p w:rsidR="00FC4EFC" w:rsidRPr="003678FE" w:rsidRDefault="00825C3C" w:rsidP="00FC4EFC">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FC4EF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general plant layout and inspector behavior in the plant by successfully addressing the following:</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Given a drawing of the site building layout, be able to identify where the major facility areas are located.</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Identify the types of industrial personnel safety equipment that are available and the circumstances under which each piece of equipment should be used.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Explain how you would know what type(s) of radiological protection equipment are required before entering a </w:t>
      </w:r>
      <w:proofErr w:type="spellStart"/>
      <w:r w:rsidRPr="003678FE">
        <w:rPr>
          <w:rFonts w:ascii="Arial" w:hAnsi="Arial" w:cs="Arial"/>
          <w:sz w:val="22"/>
          <w:szCs w:val="22"/>
        </w:rPr>
        <w:t>radiologically</w:t>
      </w:r>
      <w:proofErr w:type="spellEnd"/>
      <w:r w:rsidRPr="003678FE">
        <w:rPr>
          <w:rFonts w:ascii="Arial" w:hAnsi="Arial" w:cs="Arial"/>
          <w:sz w:val="22"/>
          <w:szCs w:val="22"/>
        </w:rPr>
        <w:t xml:space="preserve"> controlled area (RCA). </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Given specific scenarios related to security situations, describe what actions you would take.</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Given specific scenarios related to emergency response situations, describe what actions you would take.</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Given specific scenarios related to health physics situations, describe what actions you would take.</w:t>
      </w:r>
    </w:p>
    <w:p w:rsidR="00EC2C37" w:rsidRPr="003678FE" w:rsidRDefault="00EC2C3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C2C37" w:rsidRPr="003678FE" w:rsidRDefault="00EC2C37"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lastRenderedPageBreak/>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Review a drawing(s) of the building</w:t>
      </w:r>
      <w:r w:rsidRPr="003678FE">
        <w:rPr>
          <w:rFonts w:ascii="Arial" w:hAnsi="Arial" w:cs="Arial"/>
          <w:sz w:val="22"/>
          <w:szCs w:val="22"/>
        </w:rPr>
        <w:t xml:space="preserve"> layout for the site and plan a </w:t>
      </w:r>
      <w:r w:rsidR="00825C3C" w:rsidRPr="003678FE">
        <w:rPr>
          <w:rFonts w:ascii="Arial" w:hAnsi="Arial" w:cs="Arial"/>
          <w:sz w:val="22"/>
          <w:szCs w:val="22"/>
        </w:rPr>
        <w:t xml:space="preserve">route for a tour that will include the major areas on the site, such as the following: </w:t>
      </w:r>
    </w:p>
    <w:p w:rsidR="00825C3C" w:rsidRPr="003678FE" w:rsidRDefault="00825C3C" w:rsidP="007B1562">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turbine building (for power reactor inspectors) or experimental facilities (for research and test inspectors)</w:t>
      </w:r>
    </w:p>
    <w:p w:rsidR="00EC2C37" w:rsidRPr="003678FE" w:rsidRDefault="00825C3C" w:rsidP="007B1562">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engineered safeguards equipment areas</w:t>
      </w:r>
    </w:p>
    <w:p w:rsidR="00825C3C" w:rsidRPr="003678FE" w:rsidRDefault="00825C3C" w:rsidP="007B1562">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RCA  </w:t>
      </w:r>
    </w:p>
    <w:p w:rsidR="00EC2C37" w:rsidRPr="003678FE" w:rsidRDefault="00825C3C" w:rsidP="007B1562">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emergency response facility </w:t>
      </w:r>
    </w:p>
    <w:p w:rsidR="00825C3C" w:rsidRPr="003678FE" w:rsidRDefault="00825C3C" w:rsidP="007B1562">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control room</w:t>
      </w:r>
    </w:p>
    <w:p w:rsidR="00825C3C" w:rsidRPr="003678FE" w:rsidRDefault="00825C3C" w:rsidP="007B1562">
      <w:pPr>
        <w:widowControl/>
        <w:numPr>
          <w:ilvl w:val="0"/>
          <w:numId w:val="81"/>
        </w:num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spent fuel pool</w:t>
      </w:r>
    </w:p>
    <w:p w:rsidR="00825C3C" w:rsidRPr="003678FE" w:rsidRDefault="00825C3C" w:rsidP="007B1562">
      <w:pPr>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switchyard or electrical distribution system</w:t>
      </w:r>
    </w:p>
    <w:p w:rsidR="00825C3C" w:rsidRPr="003678FE" w:rsidRDefault="00825C3C" w:rsidP="007B1562">
      <w:pPr>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diesel generator rooms or other emergency power supplies</w:t>
      </w:r>
    </w:p>
    <w:p w:rsidR="00825C3C" w:rsidRPr="003678FE" w:rsidRDefault="00825C3C" w:rsidP="007B1562">
      <w:pPr>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other areas deemed appropriate by a qualified inspector</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 </w:t>
      </w:r>
    </w:p>
    <w:p w:rsidR="00825C3C" w:rsidRPr="003678FE" w:rsidRDefault="008B69E8" w:rsidP="007B1562">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335" w:author="Author" w:date="2011-03-09T13:47:00Z">
        <w:r>
          <w:rPr>
            <w:rFonts w:ascii="Arial" w:hAnsi="Arial" w:cs="Arial"/>
            <w:sz w:val="22"/>
            <w:szCs w:val="22"/>
          </w:rPr>
          <w:t xml:space="preserve">Complete the industrial safety courses in </w:t>
        </w:r>
        <w:proofErr w:type="spellStart"/>
        <w:r>
          <w:rPr>
            <w:rFonts w:ascii="Arial" w:hAnsi="Arial" w:cs="Arial"/>
            <w:sz w:val="22"/>
            <w:szCs w:val="22"/>
          </w:rPr>
          <w:t>iLearn</w:t>
        </w:r>
        <w:proofErr w:type="spellEnd"/>
        <w:r>
          <w:rPr>
            <w:rFonts w:ascii="Arial" w:hAnsi="Arial" w:cs="Arial"/>
            <w:sz w:val="22"/>
            <w:szCs w:val="22"/>
          </w:rPr>
          <w:t>.</w:t>
        </w:r>
      </w:ins>
      <w:r>
        <w:rPr>
          <w:rFonts w:ascii="Arial" w:hAnsi="Arial" w:cs="Arial"/>
          <w:sz w:val="22"/>
          <w:szCs w:val="22"/>
        </w:rPr>
        <w:t xml:space="preserve">  </w:t>
      </w:r>
      <w:r w:rsidR="00825C3C" w:rsidRPr="003678FE">
        <w:rPr>
          <w:rFonts w:ascii="Arial" w:hAnsi="Arial" w:cs="Arial"/>
          <w:sz w:val="22"/>
          <w:szCs w:val="22"/>
        </w:rPr>
        <w:t>Before the tour, discuss the requirements for personal industrial safety equipment with a qualified inspector.</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Tour the facility with a qualified inspector and locate the major pieces of equipment and facility areas, including but not limited to, those items described above.</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Enter the RCA with a qualified inspector and tour the area to observe and/or discuss items such </w:t>
      </w:r>
      <w:r w:rsidR="00B76260" w:rsidRPr="003678FE">
        <w:rPr>
          <w:rFonts w:ascii="Arial" w:hAnsi="Arial" w:cs="Arial"/>
          <w:sz w:val="22"/>
          <w:szCs w:val="22"/>
        </w:rPr>
        <w:t>as different</w:t>
      </w:r>
      <w:r w:rsidRPr="003678FE">
        <w:rPr>
          <w:rFonts w:ascii="Arial" w:hAnsi="Arial" w:cs="Arial"/>
          <w:sz w:val="22"/>
          <w:szCs w:val="22"/>
        </w:rPr>
        <w:t xml:space="preserve"> radiological control postings, methods of designating areas that have additional radiological control requirements for entry, different radiological control clothing requirements for different areas, use of portal monitors and personal friskers, and monitoring personal </w:t>
      </w:r>
      <w:proofErr w:type="spellStart"/>
      <w:r w:rsidRPr="003678FE">
        <w:rPr>
          <w:rFonts w:ascii="Arial" w:hAnsi="Arial" w:cs="Arial"/>
          <w:sz w:val="22"/>
          <w:szCs w:val="22"/>
        </w:rPr>
        <w:t>dosimetry</w:t>
      </w:r>
      <w:proofErr w:type="spellEnd"/>
      <w:r w:rsidRPr="003678FE">
        <w:rPr>
          <w:rFonts w:ascii="Arial" w:hAnsi="Arial" w:cs="Arial"/>
          <w:sz w:val="22"/>
          <w:szCs w:val="22"/>
        </w:rPr>
        <w:t>.</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During the tour, discuss the proper security procedures for entering the areas discussed above, including the actions to take in the event a procedure error or violation of security rules is committed or observed.</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During the tour, discuss the proper response in the event an emergency is declared while in the facility.</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During the tour, discuss the proper response in the event of a radiological control event or anomaly.</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1E09CA" w:rsidRPr="003678FE" w:rsidRDefault="001E09C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1E09CA"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OJT-1.</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On-the-Job Activity</w:t>
      </w:r>
    </w:p>
    <w:p w:rsidR="00EF07A3" w:rsidRPr="003678FE" w:rsidRDefault="00EF07A3" w:rsidP="00EF07A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EF07A3" w:rsidP="00EF07A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(OJT-2) Control Room Tour with Resident or Other Qualified Inspector</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336" w:name="_Toc311547175"/>
      <w:r w:rsidR="00825C3C" w:rsidRPr="003678FE">
        <w:rPr>
          <w:rFonts w:ascii="Arial" w:hAnsi="Arial" w:cs="Arial"/>
          <w:sz w:val="22"/>
          <w:szCs w:val="22"/>
        </w:rPr>
        <w:instrText>(OJT-2) Control Room Tour with Resident or Other Qualified Inspector</w:instrText>
      </w:r>
      <w:bookmarkEnd w:id="336"/>
      <w:r w:rsidR="0034082B" w:rsidRPr="003678FE">
        <w:rPr>
          <w:rFonts w:ascii="Arial" w:hAnsi="Arial" w:cs="Arial"/>
          <w:sz w:val="22"/>
          <w:szCs w:val="22"/>
        </w:rPr>
        <w:fldChar w:fldCharType="end"/>
      </w:r>
    </w:p>
    <w:p w:rsidR="00EF07A3" w:rsidRPr="003678FE" w:rsidRDefault="00EF07A3" w:rsidP="00EF07A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EF07A3" w:rsidP="00EF07A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The purpose of this activity is to familiarize you with the appropriate protocol for the conduct of an inspector in a control room.  This activity will also help you to become familiar with general control room layout, required control room staffing, and the inspector</w:t>
      </w:r>
      <w:r w:rsidR="00825C3C" w:rsidRPr="003678FE">
        <w:rPr>
          <w:rFonts w:ascii="Arial" w:hAnsi="Arial" w:cs="Arial"/>
          <w:sz w:val="22"/>
          <w:szCs w:val="22"/>
        </w:rPr>
        <w:sym w:font="WP TypographicSymbols" w:char="003D"/>
      </w:r>
      <w:r w:rsidR="00825C3C" w:rsidRPr="003678FE">
        <w:rPr>
          <w:rFonts w:ascii="Arial" w:hAnsi="Arial" w:cs="Arial"/>
          <w:sz w:val="22"/>
          <w:szCs w:val="22"/>
        </w:rPr>
        <w:t>s role in gathering facility status information.</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EF07A3" w:rsidRPr="003678FE" w:rsidRDefault="00825C3C" w:rsidP="00EF07A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EF07A3" w:rsidRPr="003678FE" w:rsidRDefault="00EF07A3" w:rsidP="00EF07A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SELF-MANAGEMENT</w:t>
      </w:r>
    </w:p>
    <w:p w:rsidR="00825C3C" w:rsidRPr="003678FE" w:rsidRDefault="00825C3C" w:rsidP="00EF07A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INSPECTION</w:t>
      </w:r>
    </w:p>
    <w:p w:rsidR="00825C3C" w:rsidRPr="003678FE" w:rsidRDefault="00825C3C" w:rsidP="00EF07A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FUNDAMENTAL PLANT DESIGN AND OPERATION</w:t>
      </w:r>
    </w:p>
    <w:p w:rsidR="00825C3C" w:rsidRPr="003678FE" w:rsidRDefault="00825C3C" w:rsidP="00EF07A3">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EMERGENCY RESPONSE</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LEVEL OF</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3 hours</w:t>
      </w:r>
    </w:p>
    <w:p w:rsidR="00EF07A3" w:rsidRPr="003678FE" w:rsidRDefault="00EF07A3"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EF07A3"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REFERENCE:</w:t>
      </w:r>
      <w:r w:rsidRPr="003678FE">
        <w:rPr>
          <w:rFonts w:ascii="Arial" w:hAnsi="Arial" w:cs="Arial"/>
          <w:b/>
          <w:bCs/>
          <w:sz w:val="22"/>
          <w:szCs w:val="22"/>
        </w:rPr>
        <w:tab/>
      </w:r>
      <w:r w:rsidR="00B42809">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Licensee-specific procedure for the conduct of operations in the control room</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F07A3"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EF07A3"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should be able to do the following:</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3"/>
        </w:numPr>
        <w:jc w:val="both"/>
        <w:rPr>
          <w:rFonts w:ascii="Arial" w:hAnsi="Arial" w:cs="Arial"/>
          <w:sz w:val="22"/>
          <w:szCs w:val="22"/>
        </w:rPr>
      </w:pPr>
      <w:r w:rsidRPr="003678FE">
        <w:rPr>
          <w:rFonts w:ascii="Arial" w:hAnsi="Arial" w:cs="Arial"/>
          <w:sz w:val="22"/>
          <w:szCs w:val="22"/>
        </w:rPr>
        <w:t>Explain the appropriate protocol for an inspector</w:t>
      </w:r>
      <w:r w:rsidRPr="003678FE">
        <w:rPr>
          <w:rFonts w:ascii="Arial" w:hAnsi="Arial" w:cs="Arial"/>
          <w:sz w:val="22"/>
          <w:szCs w:val="22"/>
        </w:rPr>
        <w:sym w:font="WP TypographicSymbols" w:char="003D"/>
      </w:r>
      <w:r w:rsidRPr="003678FE">
        <w:rPr>
          <w:rFonts w:ascii="Arial" w:hAnsi="Arial" w:cs="Arial"/>
          <w:sz w:val="22"/>
          <w:szCs w:val="22"/>
        </w:rPr>
        <w:t>s conduct in the control room.</w:t>
      </w:r>
    </w:p>
    <w:p w:rsidR="00825C3C" w:rsidRPr="003678FE" w:rsidRDefault="00825C3C" w:rsidP="00546E09">
      <w:pPr>
        <w:jc w:val="both"/>
        <w:rPr>
          <w:rFonts w:ascii="Arial" w:hAnsi="Arial" w:cs="Arial"/>
          <w:sz w:val="22"/>
          <w:szCs w:val="22"/>
        </w:rPr>
      </w:pPr>
    </w:p>
    <w:p w:rsidR="00825C3C" w:rsidRPr="003678FE" w:rsidRDefault="00825C3C" w:rsidP="007B1562">
      <w:pPr>
        <w:numPr>
          <w:ilvl w:val="0"/>
          <w:numId w:val="83"/>
        </w:numPr>
        <w:jc w:val="both"/>
        <w:rPr>
          <w:rFonts w:ascii="Arial" w:hAnsi="Arial" w:cs="Arial"/>
          <w:sz w:val="22"/>
          <w:szCs w:val="22"/>
        </w:rPr>
      </w:pPr>
      <w:r w:rsidRPr="003678FE">
        <w:rPr>
          <w:rFonts w:ascii="Arial" w:hAnsi="Arial" w:cs="Arial"/>
          <w:sz w:val="22"/>
          <w:szCs w:val="22"/>
        </w:rPr>
        <w:t>Explain how you would respond if you were present in the control room during an emergency situation.  Specifically, you should explain why it is never appropriate for an inspector to operate any controls or to interfere in licensee operations during routine or emergency situations.</w:t>
      </w:r>
    </w:p>
    <w:p w:rsidR="00825C3C" w:rsidRPr="003678FE" w:rsidRDefault="00825C3C" w:rsidP="00546E09">
      <w:pPr>
        <w:jc w:val="both"/>
        <w:rPr>
          <w:rFonts w:ascii="Arial" w:hAnsi="Arial" w:cs="Arial"/>
          <w:sz w:val="22"/>
          <w:szCs w:val="22"/>
        </w:rPr>
      </w:pPr>
    </w:p>
    <w:p w:rsidR="00825C3C" w:rsidRPr="003678FE" w:rsidRDefault="00825C3C" w:rsidP="007B1562">
      <w:pPr>
        <w:numPr>
          <w:ilvl w:val="0"/>
          <w:numId w:val="83"/>
        </w:numPr>
        <w:jc w:val="both"/>
        <w:rPr>
          <w:rFonts w:ascii="Arial" w:hAnsi="Arial" w:cs="Arial"/>
          <w:sz w:val="22"/>
          <w:szCs w:val="22"/>
        </w:rPr>
      </w:pPr>
      <w:r w:rsidRPr="003678FE">
        <w:rPr>
          <w:rFonts w:ascii="Arial" w:hAnsi="Arial" w:cs="Arial"/>
          <w:sz w:val="22"/>
          <w:szCs w:val="22"/>
        </w:rPr>
        <w:t xml:space="preserve">Describe the general layout of a control room.  Explain what is meant by </w:t>
      </w:r>
      <w:r w:rsidRPr="003678FE">
        <w:rPr>
          <w:rFonts w:ascii="Arial" w:hAnsi="Arial" w:cs="Arial"/>
          <w:sz w:val="22"/>
          <w:szCs w:val="22"/>
        </w:rPr>
        <w:sym w:font="WP TypographicSymbols" w:char="0041"/>
      </w:r>
      <w:r w:rsidRPr="003678FE">
        <w:rPr>
          <w:rFonts w:ascii="Arial" w:hAnsi="Arial" w:cs="Arial"/>
          <w:sz w:val="22"/>
          <w:szCs w:val="22"/>
        </w:rPr>
        <w:t>at the controls</w:t>
      </w:r>
      <w:r w:rsidRPr="003678FE">
        <w:rPr>
          <w:rFonts w:ascii="Arial" w:hAnsi="Arial" w:cs="Arial"/>
          <w:sz w:val="22"/>
          <w:szCs w:val="22"/>
        </w:rPr>
        <w:sym w:font="WP TypographicSymbols" w:char="0040"/>
      </w:r>
      <w:r w:rsidRPr="003678FE">
        <w:rPr>
          <w:rFonts w:ascii="Arial" w:hAnsi="Arial" w:cs="Arial"/>
          <w:sz w:val="22"/>
          <w:szCs w:val="22"/>
        </w:rPr>
        <w:t xml:space="preserve"> in a control room or explain where an operator(s) must be stationed in the control room during operations.  Describe examples of site-specific restrictions for limits on where an inspector may go in a control room, with or without permission.</w:t>
      </w:r>
    </w:p>
    <w:p w:rsidR="00825C3C" w:rsidRPr="003678FE" w:rsidRDefault="00825C3C" w:rsidP="00546E09">
      <w:pPr>
        <w:jc w:val="both"/>
        <w:rPr>
          <w:rFonts w:ascii="Arial" w:hAnsi="Arial" w:cs="Arial"/>
          <w:sz w:val="22"/>
          <w:szCs w:val="22"/>
        </w:rPr>
      </w:pPr>
    </w:p>
    <w:p w:rsidR="00825C3C" w:rsidRPr="003678FE" w:rsidRDefault="00825C3C" w:rsidP="007B1562">
      <w:pPr>
        <w:numPr>
          <w:ilvl w:val="0"/>
          <w:numId w:val="83"/>
        </w:numPr>
        <w:jc w:val="both"/>
        <w:rPr>
          <w:rFonts w:ascii="Arial" w:hAnsi="Arial" w:cs="Arial"/>
          <w:sz w:val="22"/>
          <w:szCs w:val="22"/>
        </w:rPr>
      </w:pPr>
      <w:r w:rsidRPr="003678FE">
        <w:rPr>
          <w:rFonts w:ascii="Arial" w:hAnsi="Arial" w:cs="Arial"/>
          <w:sz w:val="22"/>
          <w:szCs w:val="22"/>
        </w:rPr>
        <w:t>Describe the basic staffing in the control room and where you would expect to find various licensed personnel.</w:t>
      </w:r>
    </w:p>
    <w:p w:rsidR="00825C3C" w:rsidRPr="003678FE" w:rsidRDefault="00825C3C" w:rsidP="00546E09">
      <w:pPr>
        <w:jc w:val="both"/>
        <w:rPr>
          <w:rFonts w:ascii="Arial" w:hAnsi="Arial" w:cs="Arial"/>
          <w:sz w:val="22"/>
          <w:szCs w:val="22"/>
        </w:rPr>
      </w:pPr>
    </w:p>
    <w:p w:rsidR="00825C3C" w:rsidRPr="003678FE" w:rsidRDefault="00825C3C" w:rsidP="007B1562">
      <w:pPr>
        <w:numPr>
          <w:ilvl w:val="0"/>
          <w:numId w:val="83"/>
        </w:numPr>
        <w:jc w:val="both"/>
        <w:rPr>
          <w:rFonts w:ascii="Arial" w:hAnsi="Arial" w:cs="Arial"/>
          <w:sz w:val="22"/>
          <w:szCs w:val="22"/>
        </w:rPr>
      </w:pPr>
      <w:r w:rsidRPr="003678FE">
        <w:rPr>
          <w:rFonts w:ascii="Arial" w:hAnsi="Arial" w:cs="Arial"/>
          <w:sz w:val="22"/>
          <w:szCs w:val="22"/>
        </w:rPr>
        <w:t>Describe the types of information an inspector gathers in the control room and how that information is obtained.</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Locate and read appropriate sections of the site-specific guidance for control of operations in the control room.</w:t>
      </w:r>
    </w:p>
    <w:p w:rsidR="00D8180E"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site-specific guidance, as it relates to protocol for conduct of NRC personnel in the control room, with an inspector.  Discuss how this guidance could vary from site to site.</w:t>
      </w:r>
    </w:p>
    <w:p w:rsidR="00D8180E"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Go to the control room with an inspector and observe appropriate protocol.  Gain a general understanding of the control room layout </w:t>
      </w:r>
      <w:r w:rsidRPr="003678FE">
        <w:rPr>
          <w:rFonts w:ascii="Arial" w:hAnsi="Arial" w:cs="Arial"/>
          <w:sz w:val="22"/>
          <w:szCs w:val="22"/>
        </w:rPr>
        <w:lastRenderedPageBreak/>
        <w:t>and staffing.  Also, observe the inspector gathering facility status information.</w:t>
      </w:r>
    </w:p>
    <w:p w:rsidR="00D8180E"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D8180E"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DOCUMENTATION:</w:t>
      </w:r>
      <w:r w:rsidRPr="003678FE">
        <w:rPr>
          <w:rFonts w:ascii="Arial" w:hAnsi="Arial" w:cs="Arial"/>
          <w:b/>
          <w:bCs/>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OJT-2.</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bCs/>
          <w:sz w:val="22"/>
          <w:szCs w:val="22"/>
        </w:rPr>
        <w:br w:type="page"/>
      </w:r>
      <w:r w:rsidR="00825C3C" w:rsidRPr="003678FE">
        <w:rPr>
          <w:rFonts w:ascii="Arial" w:hAnsi="Arial" w:cs="Arial"/>
          <w:b/>
          <w:bCs/>
          <w:sz w:val="22"/>
          <w:szCs w:val="22"/>
        </w:rPr>
        <w:lastRenderedPageBreak/>
        <w:t>Basic-Level On-the-Job Activity</w:t>
      </w:r>
    </w:p>
    <w:p w:rsidR="00D8180E" w:rsidRPr="003678FE" w:rsidRDefault="00D8180E" w:rsidP="00D8180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D8180E" w:rsidP="00D8180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TOPIC:</w:t>
      </w:r>
      <w:r w:rsidRPr="003678FE">
        <w:rPr>
          <w:rFonts w:ascii="Arial" w:hAnsi="Arial" w:cs="Arial"/>
          <w:b/>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(OJT-3) Licensee Plan-of-the-Day Meeting, Documents, or Information (for power reactor inspectors only)</w:t>
      </w:r>
    </w:p>
    <w:p w:rsidR="00D8180E" w:rsidRPr="003678FE" w:rsidRDefault="0034082B" w:rsidP="00D8180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337" w:name="_Toc311547176"/>
      <w:r w:rsidR="00825C3C" w:rsidRPr="003678FE">
        <w:rPr>
          <w:rFonts w:ascii="Arial" w:hAnsi="Arial" w:cs="Arial"/>
          <w:sz w:val="22"/>
          <w:szCs w:val="22"/>
        </w:rPr>
        <w:instrText>(OJT-3) Licensee Plan-of-the-Day Meeting, Documents, or Information (for power reactor inspectors only)</w:instrText>
      </w:r>
      <w:bookmarkEnd w:id="337"/>
      <w:r w:rsidRPr="003678FE">
        <w:rPr>
          <w:rFonts w:ascii="Arial" w:hAnsi="Arial" w:cs="Arial"/>
          <w:sz w:val="22"/>
          <w:szCs w:val="22"/>
        </w:rPr>
        <w:fldChar w:fldCharType="end"/>
      </w:r>
    </w:p>
    <w:p w:rsidR="00825C3C" w:rsidRPr="003678FE" w:rsidRDefault="00D8180E" w:rsidP="00D8180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(1) acquaint you with the various types of information discussed in the plan-of-the-day (POD) meeting, (2) instruct you in the types of information provided in the POD that is important to an inspector, and (3) inform you of the appropriate inspector protocols so that you will know when NRC participation is and is not appropriate.</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8180E" w:rsidRPr="003678FE" w:rsidRDefault="00825C3C" w:rsidP="00D8180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COMPETENCY</w:t>
      </w:r>
    </w:p>
    <w:p w:rsidR="00825C3C" w:rsidRPr="003678FE" w:rsidRDefault="00D8180E" w:rsidP="00D8180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D8180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D8180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SELF-MANAGEMENT</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2 hours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sz w:val="22"/>
          <w:szCs w:val="22"/>
        </w:rPr>
        <w:t>None</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8180E" w:rsidRPr="003678FE" w:rsidRDefault="00825C3C" w:rsidP="00D8180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EVALUATION</w:t>
      </w:r>
    </w:p>
    <w:p w:rsidR="00825C3C"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NRC inspector</w:t>
      </w:r>
      <w:r w:rsidR="00825C3C" w:rsidRPr="003678FE">
        <w:rPr>
          <w:rFonts w:ascii="Arial" w:hAnsi="Arial" w:cs="Arial"/>
          <w:sz w:val="22"/>
          <w:szCs w:val="22"/>
        </w:rPr>
        <w:sym w:font="WP TypographicSymbols" w:char="003D"/>
      </w:r>
      <w:r w:rsidR="00825C3C" w:rsidRPr="003678FE">
        <w:rPr>
          <w:rFonts w:ascii="Arial" w:hAnsi="Arial" w:cs="Arial"/>
          <w:sz w:val="22"/>
          <w:szCs w:val="22"/>
        </w:rPr>
        <w:t>s role at the POD by successfully discussing the following:</w:t>
      </w:r>
    </w:p>
    <w:p w:rsidR="00D8180E"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5"/>
        </w:numPr>
        <w:tabs>
          <w:tab w:val="clear" w:pos="2883"/>
          <w:tab w:val="left" w:pos="-1200"/>
          <w:tab w:val="left" w:pos="-7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sidRPr="003678FE">
        <w:rPr>
          <w:rFonts w:ascii="Arial" w:hAnsi="Arial" w:cs="Arial"/>
          <w:sz w:val="22"/>
          <w:szCs w:val="22"/>
        </w:rPr>
        <w:t>Identify the types of information discussed in the POD that are important to an inspector and discuss why the information is important.</w:t>
      </w:r>
    </w:p>
    <w:p w:rsidR="00D8180E" w:rsidRPr="003678FE" w:rsidRDefault="00D8180E" w:rsidP="00530403">
      <w:pPr>
        <w:widowControl/>
        <w:tabs>
          <w:tab w:val="left" w:pos="-1200"/>
          <w:tab w:val="left" w:pos="-7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p>
    <w:p w:rsidR="00825C3C" w:rsidRPr="003678FE" w:rsidRDefault="00825C3C" w:rsidP="007B1562">
      <w:pPr>
        <w:widowControl/>
        <w:numPr>
          <w:ilvl w:val="0"/>
          <w:numId w:val="85"/>
        </w:numPr>
        <w:tabs>
          <w:tab w:val="clear" w:pos="2883"/>
          <w:tab w:val="left" w:pos="-1200"/>
          <w:tab w:val="left" w:pos="-720"/>
          <w:tab w:val="left" w:pos="274"/>
          <w:tab w:val="left" w:pos="806"/>
          <w:tab w:val="left" w:pos="1440"/>
          <w:tab w:val="left" w:pos="2074"/>
          <w:tab w:val="num"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sidRPr="003678FE">
        <w:rPr>
          <w:rFonts w:ascii="Arial" w:hAnsi="Arial" w:cs="Arial"/>
          <w:sz w:val="22"/>
          <w:szCs w:val="22"/>
        </w:rPr>
        <w:t>Given specific examples, discuss whether it is appropriate for an inspector to participate in the discussion at or about the POD.</w:t>
      </w:r>
    </w:p>
    <w:p w:rsidR="00D8180E"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bCs/>
          <w:sz w:val="22"/>
          <w:szCs w:val="22"/>
        </w:rPr>
        <w:t>TASKS:</w:t>
      </w:r>
      <w:r w:rsidRPr="003678FE">
        <w:rPr>
          <w:rFonts w:ascii="Arial" w:hAnsi="Arial" w:cs="Arial"/>
          <w:b/>
          <w:bCs/>
          <w:sz w:val="22"/>
          <w:szCs w:val="22"/>
        </w:rPr>
        <w:tab/>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r w:rsidR="00825C3C" w:rsidRPr="003678FE">
        <w:rPr>
          <w:rFonts w:ascii="Arial" w:hAnsi="Arial" w:cs="Arial"/>
          <w:sz w:val="22"/>
          <w:szCs w:val="22"/>
        </w:rPr>
        <w:t>Discuss with a qualified inspector the types of information provided at the meeting or in a POD document that would be important to you and why that information would be important.</w:t>
      </w:r>
    </w:p>
    <w:p w:rsidR="00825C3C" w:rsidRPr="003678FE" w:rsidRDefault="00825C3C"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with a qualified inspector the protocols of when an NRC inspector should and should not participate in the licensee</w:t>
      </w:r>
      <w:r w:rsidRPr="003678FE">
        <w:rPr>
          <w:rFonts w:ascii="Arial" w:hAnsi="Arial" w:cs="Arial"/>
          <w:sz w:val="22"/>
          <w:szCs w:val="22"/>
        </w:rPr>
        <w:sym w:font="WP TypographicSymbols" w:char="003D"/>
      </w:r>
      <w:r w:rsidRPr="003678FE">
        <w:rPr>
          <w:rFonts w:ascii="Arial" w:hAnsi="Arial" w:cs="Arial"/>
          <w:sz w:val="22"/>
          <w:szCs w:val="22"/>
        </w:rPr>
        <w:t>s discussions.</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the licensee</w:t>
      </w:r>
      <w:r w:rsidRPr="003678FE">
        <w:rPr>
          <w:rFonts w:ascii="Arial" w:hAnsi="Arial" w:cs="Arial"/>
          <w:sz w:val="22"/>
          <w:szCs w:val="22"/>
        </w:rPr>
        <w:sym w:font="WP TypographicSymbols" w:char="003D"/>
      </w:r>
      <w:r w:rsidRPr="003678FE">
        <w:rPr>
          <w:rFonts w:ascii="Arial" w:hAnsi="Arial" w:cs="Arial"/>
          <w:sz w:val="22"/>
          <w:szCs w:val="22"/>
        </w:rPr>
        <w:t>s overview organization chart and either observe a POD meeting with a qualified inspector or review a POD document with a qualified inspector.</w:t>
      </w:r>
    </w:p>
    <w:p w:rsidR="00825C3C" w:rsidRPr="003678FE" w:rsidRDefault="00825C3C" w:rsidP="00546E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Meet with your supervisor or the person designated to be your resource for this activity to discuss the items listed in the evaluation criteria section.</w:t>
      </w:r>
    </w:p>
    <w:p w:rsidR="00D8180E"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D8180E"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OJT-3.</w:t>
      </w:r>
    </w:p>
    <w:p w:rsidR="00825C3C" w:rsidRPr="003678FE" w:rsidRDefault="00B17364" w:rsidP="00546E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On-the-Job Activity</w:t>
      </w:r>
    </w:p>
    <w:p w:rsidR="00770F9F" w:rsidRPr="003678FE" w:rsidRDefault="00770F9F" w:rsidP="00770F9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770F9F" w:rsidP="00770F9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(OJT-4) Inspection Activities</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338" w:name="_Toc311547177"/>
      <w:r w:rsidR="00825C3C" w:rsidRPr="003678FE">
        <w:rPr>
          <w:rFonts w:ascii="Arial" w:hAnsi="Arial" w:cs="Arial"/>
          <w:sz w:val="22"/>
          <w:szCs w:val="22"/>
        </w:rPr>
        <w:instrText>(OJT-4) Inspection Activities</w:instrText>
      </w:r>
      <w:bookmarkEnd w:id="338"/>
      <w:r w:rsidR="0034082B" w:rsidRPr="003678FE">
        <w:rPr>
          <w:rFonts w:ascii="Arial" w:hAnsi="Arial" w:cs="Arial"/>
          <w:sz w:val="22"/>
          <w:szCs w:val="22"/>
        </w:rPr>
        <w:fldChar w:fldCharType="end"/>
      </w:r>
    </w:p>
    <w:p w:rsidR="00770F9F" w:rsidRPr="003678FE" w:rsidRDefault="00770F9F" w:rsidP="00770F9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770F9F" w:rsidP="00770F9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PURPOSE:</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The purpose of this activity is to familiarize you with inspection tasks commonly performed by an inspector.  This OJT will prepare you to independently plan and conduct the baseline inspection program, as defined in the applicable IMC.</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70F9F" w:rsidRPr="003678FE" w:rsidRDefault="00825C3C" w:rsidP="00770F9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COMPETENCY</w:t>
      </w:r>
    </w:p>
    <w:p w:rsidR="00770F9F" w:rsidRPr="003678FE" w:rsidRDefault="00770F9F" w:rsidP="00770F9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INSPECTION</w:t>
      </w:r>
    </w:p>
    <w:p w:rsidR="00825C3C" w:rsidRPr="003678FE" w:rsidRDefault="00825C3C" w:rsidP="00770F9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b/>
          <w:bCs/>
          <w:sz w:val="22"/>
          <w:szCs w:val="22"/>
        </w:rPr>
      </w:pPr>
      <w:r w:rsidRPr="003678FE">
        <w:rPr>
          <w:rFonts w:ascii="Arial" w:hAnsi="Arial" w:cs="Arial"/>
          <w:sz w:val="22"/>
          <w:szCs w:val="22"/>
        </w:rPr>
        <w:t>COMMUNICATION</w:t>
      </w:r>
    </w:p>
    <w:p w:rsidR="00825C3C" w:rsidRPr="003678FE" w:rsidRDefault="00825C3C" w:rsidP="00770F9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TEAMWORK</w:t>
      </w:r>
    </w:p>
    <w:p w:rsidR="00825C3C" w:rsidRPr="003678FE" w:rsidRDefault="00825C3C" w:rsidP="00770F9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rPr>
          <w:rFonts w:ascii="Arial" w:hAnsi="Arial" w:cs="Arial"/>
          <w:sz w:val="22"/>
          <w:szCs w:val="22"/>
        </w:rPr>
      </w:pPr>
      <w:r w:rsidRPr="003678FE">
        <w:rPr>
          <w:rFonts w:ascii="Arial" w:hAnsi="Arial" w:cs="Arial"/>
          <w:sz w:val="22"/>
          <w:szCs w:val="22"/>
        </w:rPr>
        <w:t>SELF-MANAGEMENT</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33625" w:rsidRPr="003678FE" w:rsidRDefault="00825C3C" w:rsidP="00D3362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b/>
          <w:bCs/>
          <w:sz w:val="22"/>
          <w:szCs w:val="22"/>
        </w:rPr>
      </w:pPr>
      <w:r w:rsidRPr="003678FE">
        <w:rPr>
          <w:rFonts w:ascii="Arial" w:hAnsi="Arial" w:cs="Arial"/>
          <w:b/>
          <w:bCs/>
          <w:sz w:val="22"/>
          <w:szCs w:val="22"/>
        </w:rPr>
        <w:t>LEVEL OF</w:t>
      </w:r>
    </w:p>
    <w:p w:rsidR="00825C3C"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EFFORT:</w:t>
      </w:r>
      <w:r w:rsidRPr="003678FE">
        <w:rPr>
          <w:rFonts w:ascii="Arial" w:hAnsi="Arial" w:cs="Arial"/>
          <w:b/>
          <w:bCs/>
          <w:sz w:val="22"/>
          <w:szCs w:val="22"/>
        </w:rPr>
        <w:tab/>
      </w:r>
      <w:r w:rsidRPr="003678FE">
        <w:rPr>
          <w:rFonts w:ascii="Arial" w:hAnsi="Arial" w:cs="Arial"/>
          <w:b/>
          <w:bCs/>
          <w:sz w:val="22"/>
          <w:szCs w:val="22"/>
        </w:rPr>
        <w:tab/>
        <w:t xml:space="preserve">Note:  </w:t>
      </w:r>
      <w:r w:rsidR="00825C3C" w:rsidRPr="003678FE">
        <w:rPr>
          <w:rFonts w:ascii="Arial" w:hAnsi="Arial" w:cs="Arial"/>
          <w:sz w:val="22"/>
          <w:szCs w:val="22"/>
        </w:rPr>
        <w:t>The objective of this activity is to make sure that you have experienced the full range of inspection activities.  The time needed to complete the tasks will depend on your individual proficiency.  There is no set number of inspections you must complete.  You must participate in inspections until such time as you can address the evaluation criteria to the satisfaction of your supervisor.</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REFERENCES:</w:t>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 xml:space="preserve">IMC 0330, </w:t>
      </w:r>
      <w:r w:rsidR="00825C3C" w:rsidRPr="003678FE">
        <w:rPr>
          <w:rFonts w:ascii="Arial" w:hAnsi="Arial" w:cs="Arial"/>
          <w:sz w:val="22"/>
          <w:szCs w:val="22"/>
        </w:rPr>
        <w:sym w:font="WP TypographicSymbols" w:char="0040"/>
      </w:r>
      <w:r w:rsidR="00825C3C" w:rsidRPr="003678FE">
        <w:rPr>
          <w:rFonts w:ascii="Arial" w:hAnsi="Arial" w:cs="Arial"/>
          <w:sz w:val="22"/>
          <w:szCs w:val="22"/>
        </w:rPr>
        <w:t>Guidance for NRC Review of Licensee Draft Documents</w:t>
      </w:r>
      <w:r w:rsidR="00825C3C" w:rsidRPr="003678FE">
        <w:rPr>
          <w:rFonts w:ascii="Arial" w:hAnsi="Arial" w:cs="Arial"/>
          <w:sz w:val="22"/>
          <w:szCs w:val="22"/>
        </w:rPr>
        <w:sym w:font="WP TypographicSymbols" w:char="0040"/>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2515, </w:t>
      </w:r>
      <w:r w:rsidRPr="003678FE">
        <w:rPr>
          <w:rFonts w:ascii="Arial" w:hAnsi="Arial" w:cs="Arial"/>
          <w:sz w:val="22"/>
          <w:szCs w:val="22"/>
        </w:rPr>
        <w:sym w:font="WP TypographicSymbols" w:char="0041"/>
      </w:r>
      <w:r w:rsidRPr="003678FE">
        <w:rPr>
          <w:rFonts w:ascii="Arial" w:hAnsi="Arial" w:cs="Arial"/>
          <w:sz w:val="22"/>
          <w:szCs w:val="22"/>
        </w:rPr>
        <w:t>Light Water Reactor Inspection Program</w:t>
      </w:r>
      <w:r w:rsidRPr="003678FE">
        <w:rPr>
          <w:rFonts w:ascii="Arial" w:hAnsi="Arial" w:cs="Arial"/>
          <w:sz w:val="22"/>
          <w:szCs w:val="22"/>
        </w:rPr>
        <w:sym w:font="WP TypographicSymbols" w:char="0043"/>
      </w:r>
      <w:r w:rsidRPr="003678FE">
        <w:rPr>
          <w:rFonts w:ascii="Arial" w:hAnsi="Arial" w:cs="Arial"/>
          <w:sz w:val="22"/>
          <w:szCs w:val="22"/>
        </w:rPr>
        <w:t>Operations Phase</w:t>
      </w:r>
      <w:r w:rsidRPr="003678FE">
        <w:rPr>
          <w:rFonts w:ascii="Arial" w:hAnsi="Arial" w:cs="Arial"/>
          <w:sz w:val="22"/>
          <w:szCs w:val="22"/>
        </w:rPr>
        <w:sym w:font="WP TypographicSymbols" w:char="0040"/>
      </w:r>
      <w:r w:rsidRPr="003678FE">
        <w:rPr>
          <w:rFonts w:ascii="Arial" w:hAnsi="Arial" w:cs="Arial"/>
          <w:sz w:val="22"/>
          <w:szCs w:val="22"/>
        </w:rPr>
        <w:t xml:space="preserve"> or IMC 2545,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Program</w:t>
      </w:r>
      <w:r w:rsidRPr="003678FE">
        <w:rPr>
          <w:rFonts w:ascii="Arial" w:hAnsi="Arial" w:cs="Arial"/>
          <w:sz w:val="22"/>
          <w:szCs w:val="22"/>
        </w:rPr>
        <w:sym w:font="WP TypographicSymbols" w:char="0040"/>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NUREG-1649, </w:t>
      </w:r>
      <w:r w:rsidRPr="003678FE">
        <w:rPr>
          <w:rFonts w:ascii="Arial" w:hAnsi="Arial" w:cs="Arial"/>
          <w:sz w:val="22"/>
          <w:szCs w:val="22"/>
        </w:rPr>
        <w:sym w:font="WP TypographicSymbols" w:char="0040"/>
      </w:r>
      <w:r w:rsidRPr="003678FE">
        <w:rPr>
          <w:rFonts w:ascii="Arial" w:hAnsi="Arial" w:cs="Arial"/>
          <w:sz w:val="22"/>
          <w:szCs w:val="22"/>
        </w:rPr>
        <w:t>Reactor Oversight Process</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UFSARs or SARs for activity to be inspected</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Inspection planning guidance (For research and test reactor inspectors see IMC 0615 and IMC 2545) </w:t>
      </w:r>
    </w:p>
    <w:p w:rsidR="00825C3C" w:rsidRPr="003678FE" w:rsidRDefault="00825C3C"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33625" w:rsidRPr="003678FE" w:rsidRDefault="00825C3C"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
          <w:bCs/>
          <w:sz w:val="22"/>
          <w:szCs w:val="22"/>
        </w:rPr>
      </w:pPr>
      <w:r w:rsidRPr="003678FE">
        <w:rPr>
          <w:rFonts w:ascii="Arial" w:hAnsi="Arial" w:cs="Arial"/>
          <w:b/>
          <w:bCs/>
          <w:sz w:val="22"/>
          <w:szCs w:val="22"/>
        </w:rPr>
        <w:t>CRITERIA:</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Upon completion of this activity, you will be asked to demonstrate your understanding of the baseline inspection process by doing the following:</w:t>
      </w:r>
    </w:p>
    <w:p w:rsidR="00825C3C" w:rsidRPr="003678FE" w:rsidRDefault="00825C3C"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contents and purpose of the site-specific inspection plan.</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purpose of the inspection planning call.</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Provide your supervisor with a specific inspection plan that you have prepared.  Describe the purpose and contents of a specific inspection plan.</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 the documents to be reviewed, including their content and purpose, before an inspection.</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Describe the contents and purpose of the part of the entrance meeting you conducted. </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lastRenderedPageBreak/>
        <w:t>Describe the activities you accomplished during the inspection(s) and their purpose.</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Describe the purpose of the management brief and the exit </w:t>
      </w:r>
      <w:proofErr w:type="spellStart"/>
      <w:r w:rsidRPr="003678FE">
        <w:rPr>
          <w:rFonts w:ascii="Arial" w:hAnsi="Arial" w:cs="Arial"/>
          <w:sz w:val="22"/>
          <w:szCs w:val="22"/>
        </w:rPr>
        <w:t>prebrief</w:t>
      </w:r>
      <w:proofErr w:type="spellEnd"/>
      <w:r w:rsidRPr="003678FE">
        <w:rPr>
          <w:rFonts w:ascii="Arial" w:hAnsi="Arial" w:cs="Arial"/>
          <w:sz w:val="22"/>
          <w:szCs w:val="22"/>
        </w:rPr>
        <w:t xml:space="preserve"> of licensee management in which you participated.</w:t>
      </w:r>
    </w:p>
    <w:p w:rsidR="00825C3C" w:rsidRPr="003678FE" w:rsidRDefault="00825C3C" w:rsidP="008753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Describe the contents and purpose of the part of the exit meeting you conducted. </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Review the annual or applicable site-specific inspection plan to understand how your inspection effort fits into the overall plan.</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Participate in an inspection planning call to the licensee.</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Participate in developing the inspection-specific plan.</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33625"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 the following documents to understand how they provide background information, current issues, and areas for emphasis and support for the inspection effort you plan to accomplish:</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3678FE">
        <w:rPr>
          <w:rFonts w:ascii="Arial" w:hAnsi="Arial" w:cs="Arial"/>
          <w:sz w:val="22"/>
          <w:szCs w:val="22"/>
        </w:rPr>
        <w:t>previous</w:t>
      </w:r>
      <w:proofErr w:type="gramEnd"/>
      <w:r w:rsidRPr="003678FE">
        <w:rPr>
          <w:rFonts w:ascii="Arial" w:hAnsi="Arial" w:cs="Arial"/>
          <w:sz w:val="22"/>
          <w:szCs w:val="22"/>
        </w:rPr>
        <w:t xml:space="preserve"> inspection reports.</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plant issues matrix (for power reactor inspectors only)</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appropriate licensee documents</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applicable inspection procedures</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other applicable documents (e.g., performance indicators, licensee event reports, information notices, and bulletins)</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Observe an entrance meeting.</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33625"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Observe the activities performed by a qualified inspector during the completion of the planned inspection by doing the following:</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observing implementation of inspection procedures</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observing interviews/discussion with facility personnel</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observing facility work activities</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reviewing documentation and records</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discussing inspection results with the lead inspector</w:t>
      </w:r>
    </w:p>
    <w:p w:rsidR="00D33625" w:rsidRPr="003678FE" w:rsidRDefault="00D33625"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D31B6"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Observe a briefing of NRC management.</w:t>
      </w:r>
    </w:p>
    <w:p w:rsidR="00DD31B6" w:rsidRPr="003678FE" w:rsidRDefault="00DD31B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25D60"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Observe an exit </w:t>
      </w:r>
      <w:proofErr w:type="spellStart"/>
      <w:r w:rsidRPr="003678FE">
        <w:rPr>
          <w:rFonts w:ascii="Arial" w:hAnsi="Arial" w:cs="Arial"/>
          <w:sz w:val="22"/>
          <w:szCs w:val="22"/>
        </w:rPr>
        <w:t>prebrief</w:t>
      </w:r>
      <w:proofErr w:type="spellEnd"/>
      <w:r w:rsidRPr="003678FE">
        <w:rPr>
          <w:rFonts w:ascii="Arial" w:hAnsi="Arial" w:cs="Arial"/>
          <w:sz w:val="22"/>
          <w:szCs w:val="22"/>
        </w:rPr>
        <w:t xml:space="preserve"> of licensee management.</w:t>
      </w:r>
    </w:p>
    <w:p w:rsidR="00DD31B6" w:rsidRPr="003678FE" w:rsidRDefault="00DD31B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Observe an exit meeting.</w:t>
      </w:r>
    </w:p>
    <w:p w:rsidR="00E25D60" w:rsidRPr="003678FE" w:rsidRDefault="00E25D60"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25D60"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Participate as an active member in an inspection by doing the following: </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drafting a portion of the inspection-specific plan</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conducting activities described in No. 6 above, as appropriate</w:t>
      </w:r>
    </w:p>
    <w:p w:rsidR="00825C3C" w:rsidRPr="003678FE" w:rsidRDefault="00825C3C" w:rsidP="007B1562">
      <w:pPr>
        <w:widowControl/>
        <w:numPr>
          <w:ilvl w:val="1"/>
          <w:numId w:val="89"/>
        </w:numPr>
        <w:tabs>
          <w:tab w:val="left" w:pos="-120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as deemed appropriate by your supervisor, conducting a portion of the following:</w:t>
      </w:r>
    </w:p>
    <w:p w:rsidR="00825C3C" w:rsidRPr="003678FE" w:rsidRDefault="00825C3C" w:rsidP="007B1562">
      <w:pPr>
        <w:widowControl/>
        <w:numPr>
          <w:ilvl w:val="2"/>
          <w:numId w:val="89"/>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the entrance meeting</w:t>
      </w:r>
    </w:p>
    <w:p w:rsidR="00E25D60" w:rsidRPr="003678FE" w:rsidRDefault="00825C3C" w:rsidP="007B1562">
      <w:pPr>
        <w:widowControl/>
        <w:numPr>
          <w:ilvl w:val="2"/>
          <w:numId w:val="89"/>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3678FE">
        <w:rPr>
          <w:rFonts w:ascii="Arial" w:hAnsi="Arial" w:cs="Arial"/>
          <w:sz w:val="22"/>
          <w:szCs w:val="22"/>
        </w:rPr>
        <w:t>the</w:t>
      </w:r>
      <w:proofErr w:type="gramEnd"/>
      <w:r w:rsidRPr="003678FE">
        <w:rPr>
          <w:rFonts w:ascii="Arial" w:hAnsi="Arial" w:cs="Arial"/>
          <w:sz w:val="22"/>
          <w:szCs w:val="22"/>
        </w:rPr>
        <w:t xml:space="preserve"> brie</w:t>
      </w:r>
      <w:r w:rsidR="00E25D60" w:rsidRPr="003678FE">
        <w:rPr>
          <w:rFonts w:ascii="Arial" w:hAnsi="Arial" w:cs="Arial"/>
          <w:sz w:val="22"/>
          <w:szCs w:val="22"/>
        </w:rPr>
        <w:t>fing of NRC management.</w:t>
      </w:r>
    </w:p>
    <w:p w:rsidR="00825C3C" w:rsidRPr="003678FE" w:rsidRDefault="00825C3C" w:rsidP="007B1562">
      <w:pPr>
        <w:widowControl/>
        <w:numPr>
          <w:ilvl w:val="2"/>
          <w:numId w:val="89"/>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the </w:t>
      </w:r>
      <w:proofErr w:type="spellStart"/>
      <w:r w:rsidRPr="003678FE">
        <w:rPr>
          <w:rFonts w:ascii="Arial" w:hAnsi="Arial" w:cs="Arial"/>
          <w:sz w:val="22"/>
          <w:szCs w:val="22"/>
        </w:rPr>
        <w:t>prebrief</w:t>
      </w:r>
      <w:proofErr w:type="spellEnd"/>
      <w:r w:rsidRPr="003678FE">
        <w:rPr>
          <w:rFonts w:ascii="Arial" w:hAnsi="Arial" w:cs="Arial"/>
          <w:sz w:val="22"/>
          <w:szCs w:val="22"/>
        </w:rPr>
        <w:t xml:space="preserve"> of licensee management</w:t>
      </w:r>
    </w:p>
    <w:p w:rsidR="00825C3C" w:rsidRPr="003678FE" w:rsidRDefault="00825C3C" w:rsidP="007B1562">
      <w:pPr>
        <w:widowControl/>
        <w:numPr>
          <w:ilvl w:val="2"/>
          <w:numId w:val="89"/>
        </w:numPr>
        <w:tabs>
          <w:tab w:val="left" w:pos="-1200"/>
          <w:tab w:val="left" w:pos="-720"/>
          <w:tab w:val="left" w:pos="274"/>
          <w:tab w:val="left" w:pos="806"/>
          <w:tab w:val="left" w:pos="1440"/>
          <w:tab w:val="left" w:pos="2074"/>
          <w:tab w:val="left" w:pos="2707"/>
          <w:tab w:val="left" w:pos="3240"/>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the exit meeting</w:t>
      </w:r>
    </w:p>
    <w:p w:rsidR="00E25D60" w:rsidRPr="003678FE" w:rsidRDefault="00E25D60"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8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lastRenderedPageBreak/>
        <w:t>Meet with your supervisor or the person designated to be your resource for this activity to discuss the items listed in the evaluation criteria section.</w:t>
      </w:r>
    </w:p>
    <w:p w:rsidR="00E25D60" w:rsidRPr="003678FE" w:rsidRDefault="00E25D60"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DD31B6" w:rsidP="0087530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DOCU</w:t>
      </w:r>
      <w:r w:rsidR="00E25D60" w:rsidRPr="003678FE">
        <w:rPr>
          <w:rFonts w:ascii="Arial" w:hAnsi="Arial" w:cs="Arial"/>
          <w:b/>
          <w:sz w:val="22"/>
          <w:szCs w:val="22"/>
        </w:rPr>
        <w:t>MENTATION:</w:t>
      </w:r>
      <w:r w:rsidR="00E25D60"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OJT-4.</w:t>
      </w:r>
    </w:p>
    <w:p w:rsidR="00825C3C" w:rsidRPr="003678FE" w:rsidRDefault="00B17364" w:rsidP="000F29F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3678FE">
        <w:rPr>
          <w:rFonts w:ascii="Arial" w:hAnsi="Arial" w:cs="Arial"/>
          <w:b/>
          <w:sz w:val="22"/>
          <w:szCs w:val="22"/>
        </w:rPr>
        <w:br w:type="page"/>
      </w:r>
      <w:r w:rsidR="00825C3C" w:rsidRPr="003678FE">
        <w:rPr>
          <w:rFonts w:ascii="Arial" w:hAnsi="Arial" w:cs="Arial"/>
          <w:b/>
          <w:bCs/>
          <w:sz w:val="22"/>
          <w:szCs w:val="22"/>
        </w:rPr>
        <w:lastRenderedPageBreak/>
        <w:t>Basic-Level On-the-Job Activity</w:t>
      </w:r>
    </w:p>
    <w:p w:rsidR="00421AD5" w:rsidRPr="003678FE" w:rsidRDefault="00421AD5"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21AD5"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b/>
          <w:sz w:val="22"/>
          <w:szCs w:val="22"/>
        </w:rPr>
        <w:t>TOPIC:</w:t>
      </w:r>
      <w:r w:rsidRPr="003678FE">
        <w:rPr>
          <w:rFonts w:ascii="Arial" w:hAnsi="Arial" w:cs="Arial"/>
          <w:sz w:val="22"/>
          <w:szCs w:val="22"/>
        </w:rPr>
        <w:tab/>
      </w:r>
      <w:r w:rsidRPr="003678FE">
        <w:rPr>
          <w:rFonts w:ascii="Arial" w:hAnsi="Arial" w:cs="Arial"/>
          <w:sz w:val="22"/>
          <w:szCs w:val="22"/>
        </w:rPr>
        <w:tab/>
      </w:r>
      <w:r w:rsidR="00A62155">
        <w:rPr>
          <w:rFonts w:ascii="Arial" w:hAnsi="Arial" w:cs="Arial"/>
          <w:sz w:val="22"/>
          <w:szCs w:val="22"/>
        </w:rPr>
        <w:tab/>
      </w:r>
      <w:r w:rsidR="00825C3C" w:rsidRPr="003678FE">
        <w:rPr>
          <w:rFonts w:ascii="Arial" w:hAnsi="Arial" w:cs="Arial"/>
          <w:sz w:val="22"/>
          <w:szCs w:val="22"/>
        </w:rPr>
        <w:t>(OJT-5) Documenting Inspection Findings</w:t>
      </w:r>
      <w:r w:rsidR="0034082B" w:rsidRPr="003678FE">
        <w:rPr>
          <w:rFonts w:ascii="Arial" w:hAnsi="Arial" w:cs="Arial"/>
          <w:sz w:val="22"/>
          <w:szCs w:val="22"/>
        </w:rPr>
        <w:fldChar w:fldCharType="begin"/>
      </w:r>
      <w:proofErr w:type="spellStart"/>
      <w:r w:rsidR="00825C3C" w:rsidRPr="003678FE">
        <w:rPr>
          <w:rFonts w:ascii="Arial" w:hAnsi="Arial" w:cs="Arial"/>
          <w:sz w:val="22"/>
          <w:szCs w:val="22"/>
        </w:rPr>
        <w:instrText>tc</w:instrText>
      </w:r>
      <w:proofErr w:type="spellEnd"/>
      <w:r w:rsidR="00825C3C" w:rsidRPr="003678FE">
        <w:rPr>
          <w:rFonts w:ascii="Arial" w:hAnsi="Arial" w:cs="Arial"/>
          <w:sz w:val="22"/>
          <w:szCs w:val="22"/>
        </w:rPr>
        <w:instrText xml:space="preserve"> \l2 "</w:instrText>
      </w:r>
      <w:bookmarkStart w:id="339" w:name="_Toc311547178"/>
      <w:r w:rsidR="00825C3C" w:rsidRPr="003678FE">
        <w:rPr>
          <w:rFonts w:ascii="Arial" w:hAnsi="Arial" w:cs="Arial"/>
          <w:sz w:val="22"/>
          <w:szCs w:val="22"/>
        </w:rPr>
        <w:instrText>(OJT-5) Documenting Inspection Findings</w:instrText>
      </w:r>
      <w:bookmarkEnd w:id="339"/>
      <w:r w:rsidR="0034082B" w:rsidRPr="003678FE">
        <w:rPr>
          <w:rFonts w:ascii="Arial" w:hAnsi="Arial" w:cs="Arial"/>
          <w:sz w:val="22"/>
          <w:szCs w:val="22"/>
        </w:rPr>
        <w:fldChar w:fldCharType="end"/>
      </w:r>
    </w:p>
    <w:p w:rsidR="00421AD5" w:rsidRPr="003678FE" w:rsidRDefault="00421AD5"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825C3C" w:rsidRPr="003678FE" w:rsidRDefault="00421AD5"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bCs/>
          <w:sz w:val="22"/>
          <w:szCs w:val="22"/>
        </w:rPr>
        <w:t>PURPOSE:</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 xml:space="preserve">The purpose of this activity is to give guidance on content, format, and style for inspection reports.  The objectives of this activity are to ensure that inspection reports (1)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w:t>
      </w:r>
      <w:proofErr w:type="spellStart"/>
      <w:r w:rsidR="00825C3C" w:rsidRPr="003678FE">
        <w:rPr>
          <w:rFonts w:ascii="Arial" w:hAnsi="Arial" w:cs="Arial"/>
          <w:sz w:val="22"/>
          <w:szCs w:val="22"/>
        </w:rPr>
        <w:t>longer</w:t>
      </w:r>
      <w:r w:rsidR="00825C3C" w:rsidRPr="003678FE">
        <w:rPr>
          <w:rFonts w:ascii="Arial" w:hAnsi="Arial" w:cs="Arial"/>
          <w:sz w:val="22"/>
          <w:szCs w:val="22"/>
        </w:rPr>
        <w:noBreakHyphen/>
        <w:t>term</w:t>
      </w:r>
      <w:proofErr w:type="spellEnd"/>
      <w:r w:rsidR="00825C3C" w:rsidRPr="003678FE">
        <w:rPr>
          <w:rFonts w:ascii="Arial" w:hAnsi="Arial" w:cs="Arial"/>
          <w:sz w:val="22"/>
          <w:szCs w:val="22"/>
        </w:rPr>
        <w:t>, broad assessments of licensee performance.</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21AD5" w:rsidRPr="003678FE" w:rsidRDefault="00825C3C"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 xml:space="preserve">COMPETENCY </w:t>
      </w:r>
    </w:p>
    <w:p w:rsidR="00825C3C" w:rsidRPr="003678FE" w:rsidRDefault="00421AD5"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AREAS:</w:t>
      </w:r>
      <w:r w:rsidRPr="003678FE">
        <w:rPr>
          <w:rFonts w:ascii="Arial" w:hAnsi="Arial" w:cs="Arial"/>
          <w:b/>
          <w:bCs/>
          <w:sz w:val="22"/>
          <w:szCs w:val="22"/>
        </w:rPr>
        <w:tab/>
      </w:r>
      <w:r w:rsidRPr="003678FE">
        <w:rPr>
          <w:rFonts w:ascii="Arial" w:hAnsi="Arial" w:cs="Arial"/>
          <w:b/>
          <w:bCs/>
          <w:sz w:val="22"/>
          <w:szCs w:val="22"/>
        </w:rPr>
        <w:tab/>
      </w:r>
      <w:r w:rsidR="00825C3C" w:rsidRPr="003678FE">
        <w:rPr>
          <w:rFonts w:ascii="Arial" w:hAnsi="Arial" w:cs="Arial"/>
          <w:sz w:val="22"/>
          <w:szCs w:val="22"/>
        </w:rPr>
        <w:t>FUNDAMENTAL PLANT DESIGN AND OPERATION</w:t>
      </w:r>
    </w:p>
    <w:p w:rsidR="00825C3C" w:rsidRPr="003678FE" w:rsidRDefault="00825C3C"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INSPECTION</w:t>
      </w:r>
    </w:p>
    <w:p w:rsidR="00825C3C" w:rsidRPr="003678FE" w:rsidRDefault="00825C3C"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COMMUNICATION</w:t>
      </w:r>
    </w:p>
    <w:p w:rsidR="00825C3C" w:rsidRPr="003678FE" w:rsidRDefault="00825C3C"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TEAMWORK</w:t>
      </w:r>
    </w:p>
    <w:p w:rsidR="00825C3C" w:rsidRPr="003678FE" w:rsidRDefault="00825C3C"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3678FE">
        <w:rPr>
          <w:rFonts w:ascii="Arial" w:hAnsi="Arial" w:cs="Arial"/>
          <w:sz w:val="22"/>
          <w:szCs w:val="22"/>
        </w:rPr>
        <w:t>ASSESSMENT AND ENFORCEMENT</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3678FE">
        <w:rPr>
          <w:rFonts w:ascii="Arial" w:hAnsi="Arial" w:cs="Arial"/>
          <w:b/>
          <w:bCs/>
          <w:sz w:val="22"/>
          <w:szCs w:val="22"/>
        </w:rPr>
        <w:t>LEVEL OF</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3678FE">
        <w:rPr>
          <w:rFonts w:ascii="Arial" w:hAnsi="Arial" w:cs="Arial"/>
          <w:b/>
          <w:bCs/>
          <w:sz w:val="22"/>
          <w:szCs w:val="22"/>
        </w:rPr>
        <w:t>EFFORT:</w:t>
      </w:r>
      <w:r w:rsidRPr="003678FE">
        <w:rPr>
          <w:rFonts w:ascii="Arial" w:hAnsi="Arial" w:cs="Arial"/>
          <w:sz w:val="22"/>
          <w:szCs w:val="22"/>
        </w:rPr>
        <w:tab/>
      </w:r>
      <w:r w:rsidRPr="003678FE">
        <w:rPr>
          <w:rFonts w:ascii="Arial" w:hAnsi="Arial" w:cs="Arial"/>
          <w:sz w:val="22"/>
          <w:szCs w:val="22"/>
        </w:rPr>
        <w:tab/>
        <w:t>45 hours</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25C3C" w:rsidRPr="003678FE" w:rsidRDefault="00421AD5" w:rsidP="00421AD5">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right="1080"/>
        <w:jc w:val="center"/>
        <w:rPr>
          <w:rFonts w:ascii="Arial" w:hAnsi="Arial" w:cs="Arial"/>
          <w:bCs/>
          <w:sz w:val="22"/>
          <w:szCs w:val="22"/>
        </w:rPr>
      </w:pPr>
      <w:r w:rsidRPr="003678FE">
        <w:rPr>
          <w:rFonts w:ascii="Arial" w:hAnsi="Arial" w:cs="Arial"/>
          <w:b/>
          <w:bCs/>
          <w:sz w:val="22"/>
          <w:szCs w:val="22"/>
        </w:rPr>
        <w:t>NOTE:</w:t>
      </w:r>
      <w:r w:rsidRPr="003678FE">
        <w:rPr>
          <w:rFonts w:ascii="Arial" w:hAnsi="Arial" w:cs="Arial"/>
          <w:bCs/>
          <w:sz w:val="22"/>
          <w:szCs w:val="22"/>
        </w:rPr>
        <w:t xml:space="preserve">  References, evaluation criteria and tasks related to the significance determination process (SDP) are for power reactor inspectors only.</w:t>
      </w:r>
    </w:p>
    <w:p w:rsidR="00825C3C" w:rsidRPr="003678FE" w:rsidRDefault="00825C3C" w:rsidP="000315A7">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21AD5" w:rsidRPr="003678FE" w:rsidRDefault="00421AD5" w:rsidP="00421AD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0F29F0" w:rsidRPr="000F29F0" w:rsidRDefault="00421AD5" w:rsidP="000F29F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ins w:id="340" w:author="Author" w:date="2011-03-10T09:54:00Z"/>
          <w:rFonts w:ascii="Arial" w:hAnsi="Arial" w:cs="Arial"/>
          <w:sz w:val="22"/>
          <w:szCs w:val="22"/>
        </w:rPr>
      </w:pPr>
      <w:r w:rsidRPr="003678FE">
        <w:rPr>
          <w:rFonts w:ascii="Arial" w:hAnsi="Arial" w:cs="Arial"/>
          <w:b/>
          <w:bCs/>
          <w:sz w:val="22"/>
          <w:szCs w:val="22"/>
        </w:rPr>
        <w:t>REFERENCES:</w:t>
      </w:r>
      <w:r w:rsidRPr="003678FE">
        <w:rPr>
          <w:rFonts w:ascii="Arial" w:hAnsi="Arial" w:cs="Arial"/>
          <w:b/>
          <w:bCs/>
          <w:sz w:val="22"/>
          <w:szCs w:val="22"/>
        </w:rPr>
        <w:tab/>
      </w:r>
      <w:r w:rsidRPr="003678FE">
        <w:rPr>
          <w:rFonts w:ascii="Arial" w:hAnsi="Arial" w:cs="Arial"/>
          <w:bCs/>
          <w:sz w:val="22"/>
          <w:szCs w:val="22"/>
        </w:rPr>
        <w:t>1.</w:t>
      </w:r>
      <w:r w:rsidRPr="003678FE">
        <w:rPr>
          <w:rFonts w:ascii="Arial" w:hAnsi="Arial" w:cs="Arial"/>
          <w:b/>
          <w:bCs/>
          <w:sz w:val="22"/>
          <w:szCs w:val="22"/>
        </w:rPr>
        <w:tab/>
      </w:r>
      <w:ins w:id="341" w:author="Author" w:date="2011-03-10T09:54:00Z">
        <w:r w:rsidR="000F29F0" w:rsidRPr="000F29F0">
          <w:rPr>
            <w:rFonts w:ascii="Arial" w:hAnsi="Arial" w:cs="Arial"/>
            <w:sz w:val="22"/>
            <w:szCs w:val="22"/>
          </w:rPr>
          <w:t>IMC 0310 “Components within the Crosscutting Areas”</w:t>
        </w:r>
      </w:ins>
    </w:p>
    <w:p w:rsidR="000F29F0" w:rsidRDefault="000F29F0"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825C3C" w:rsidRPr="003678FE" w:rsidRDefault="000F29F0"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00825C3C" w:rsidRPr="003678FE">
        <w:rPr>
          <w:rFonts w:ascii="Arial" w:hAnsi="Arial" w:cs="Arial"/>
          <w:sz w:val="22"/>
          <w:szCs w:val="22"/>
        </w:rPr>
        <w:t xml:space="preserve">IMC 0330, </w:t>
      </w:r>
      <w:r w:rsidR="00825C3C" w:rsidRPr="003678FE">
        <w:rPr>
          <w:rFonts w:ascii="Arial" w:hAnsi="Arial" w:cs="Arial"/>
          <w:sz w:val="22"/>
          <w:szCs w:val="22"/>
        </w:rPr>
        <w:sym w:font="WP TypographicSymbols" w:char="0041"/>
      </w:r>
      <w:r w:rsidR="00825C3C" w:rsidRPr="003678FE">
        <w:rPr>
          <w:rFonts w:ascii="Arial" w:hAnsi="Arial" w:cs="Arial"/>
          <w:sz w:val="22"/>
          <w:szCs w:val="22"/>
        </w:rPr>
        <w:t>Guidance for NRC Review of Licensee Draft Documents</w:t>
      </w:r>
      <w:r w:rsidR="00825C3C" w:rsidRPr="003678FE">
        <w:rPr>
          <w:rFonts w:ascii="Arial" w:hAnsi="Arial" w:cs="Arial"/>
          <w:sz w:val="22"/>
          <w:szCs w:val="22"/>
        </w:rPr>
        <w:sym w:font="WP TypographicSymbols" w:char="0040"/>
      </w:r>
    </w:p>
    <w:p w:rsidR="00421AD5" w:rsidRPr="003678FE" w:rsidRDefault="00421AD5"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825C3C" w:rsidP="007B1562">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0609, </w:t>
      </w:r>
      <w:r w:rsidRPr="003678FE">
        <w:rPr>
          <w:rFonts w:ascii="Arial" w:hAnsi="Arial" w:cs="Arial"/>
          <w:sz w:val="22"/>
          <w:szCs w:val="22"/>
        </w:rPr>
        <w:sym w:font="WP TypographicSymbols" w:char="0041"/>
      </w:r>
      <w:r w:rsidRPr="003678FE">
        <w:rPr>
          <w:rFonts w:ascii="Arial" w:hAnsi="Arial" w:cs="Arial"/>
          <w:sz w:val="22"/>
          <w:szCs w:val="22"/>
        </w:rPr>
        <w:t>Significance Determination Process (SDP)</w:t>
      </w:r>
      <w:r w:rsidRPr="003678FE">
        <w:rPr>
          <w:rFonts w:ascii="Arial" w:hAnsi="Arial" w:cs="Arial"/>
          <w:sz w:val="22"/>
          <w:szCs w:val="22"/>
        </w:rPr>
        <w:sym w:font="WP TypographicSymbols" w:char="0040"/>
      </w:r>
      <w:r w:rsidRPr="003678FE">
        <w:rPr>
          <w:rFonts w:ascii="Arial" w:hAnsi="Arial" w:cs="Arial"/>
          <w:sz w:val="22"/>
          <w:szCs w:val="22"/>
        </w:rPr>
        <w:t xml:space="preserve"> (for power reactor inspectors only)</w:t>
      </w:r>
    </w:p>
    <w:p w:rsidR="00421AD5" w:rsidRPr="003678FE" w:rsidRDefault="00421AD5"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Default="00825C3C" w:rsidP="007B1562">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0612, </w:t>
      </w:r>
      <w:r w:rsidRPr="003678FE">
        <w:rPr>
          <w:rFonts w:ascii="Arial" w:hAnsi="Arial" w:cs="Arial"/>
          <w:sz w:val="22"/>
          <w:szCs w:val="22"/>
        </w:rPr>
        <w:sym w:font="WP TypographicSymbols" w:char="0041"/>
      </w:r>
      <w:r w:rsidRPr="003678FE">
        <w:rPr>
          <w:rFonts w:ascii="Arial" w:hAnsi="Arial" w:cs="Arial"/>
          <w:sz w:val="22"/>
          <w:szCs w:val="22"/>
        </w:rPr>
        <w:t>Power Reactor Inspection Reports</w:t>
      </w:r>
      <w:r w:rsidRPr="003678FE">
        <w:rPr>
          <w:rFonts w:ascii="Arial" w:hAnsi="Arial" w:cs="Arial"/>
          <w:sz w:val="22"/>
          <w:szCs w:val="22"/>
        </w:rPr>
        <w:sym w:font="WP TypographicSymbols" w:char="0040"/>
      </w:r>
      <w:r w:rsidRPr="003678FE">
        <w:rPr>
          <w:rFonts w:ascii="Arial" w:hAnsi="Arial" w:cs="Arial"/>
          <w:sz w:val="22"/>
          <w:szCs w:val="22"/>
        </w:rPr>
        <w:t xml:space="preserve"> or IMC 0615, </w:t>
      </w:r>
      <w:r w:rsidRPr="003678FE">
        <w:rPr>
          <w:rFonts w:ascii="Arial" w:hAnsi="Arial" w:cs="Arial"/>
          <w:sz w:val="22"/>
          <w:szCs w:val="22"/>
        </w:rPr>
        <w:sym w:font="WP TypographicSymbols" w:char="0041"/>
      </w:r>
      <w:r w:rsidRPr="003678FE">
        <w:rPr>
          <w:rFonts w:ascii="Arial" w:hAnsi="Arial" w:cs="Arial"/>
          <w:sz w:val="22"/>
          <w:szCs w:val="22"/>
        </w:rPr>
        <w:t>Research and Test Reactor Inspection Reports</w:t>
      </w:r>
      <w:r w:rsidRPr="003678FE">
        <w:rPr>
          <w:rFonts w:ascii="Arial" w:hAnsi="Arial" w:cs="Arial"/>
          <w:sz w:val="22"/>
          <w:szCs w:val="22"/>
        </w:rPr>
        <w:sym w:font="WP TypographicSymbols" w:char="0040"/>
      </w:r>
      <w:r w:rsidRPr="003678FE">
        <w:rPr>
          <w:rFonts w:ascii="Arial" w:hAnsi="Arial" w:cs="Arial"/>
          <w:sz w:val="22"/>
          <w:szCs w:val="22"/>
        </w:rPr>
        <w:t xml:space="preserve"> (specifically those sections that pertain to documenting inspection findings)</w:t>
      </w:r>
    </w:p>
    <w:p w:rsidR="001D5AFE" w:rsidRDefault="001D5AFE" w:rsidP="001D5AFE">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1D5AFE" w:rsidRDefault="001D5AFE" w:rsidP="007B1562">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ins w:id="342" w:author="Author" w:date="2011-06-30T09:07:00Z">
        <w:r>
          <w:rPr>
            <w:rFonts w:ascii="Arial" w:hAnsi="Arial" w:cs="Arial"/>
            <w:sz w:val="22"/>
            <w:szCs w:val="22"/>
          </w:rPr>
          <w:t>IMC 0612, Appendix B, “Issue Screening”</w:t>
        </w:r>
      </w:ins>
    </w:p>
    <w:p w:rsidR="00F22163" w:rsidRDefault="00F22163" w:rsidP="00F22163">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F22163" w:rsidRDefault="00F22163" w:rsidP="007B1562">
      <w:pPr>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 xml:space="preserve">IMC 0620, </w:t>
      </w:r>
      <w:r w:rsidRPr="003678FE">
        <w:rPr>
          <w:rFonts w:ascii="Arial" w:hAnsi="Arial" w:cs="Arial"/>
          <w:sz w:val="22"/>
          <w:szCs w:val="22"/>
        </w:rPr>
        <w:sym w:font="WP TypographicSymbols" w:char="0041"/>
      </w:r>
      <w:r w:rsidRPr="003678FE">
        <w:rPr>
          <w:rFonts w:ascii="Arial" w:hAnsi="Arial" w:cs="Arial"/>
          <w:sz w:val="22"/>
          <w:szCs w:val="22"/>
        </w:rPr>
        <w:t>Inspection Documents and Records</w:t>
      </w:r>
      <w:r w:rsidRPr="003678FE">
        <w:rPr>
          <w:rFonts w:ascii="Arial" w:hAnsi="Arial" w:cs="Arial"/>
          <w:sz w:val="22"/>
          <w:szCs w:val="22"/>
        </w:rPr>
        <w:sym w:font="WP TypographicSymbols" w:char="0040"/>
      </w:r>
    </w:p>
    <w:p w:rsidR="00F22163" w:rsidRDefault="00F22163" w:rsidP="00F22163">
      <w:pPr>
        <w:pStyle w:val="ListParagraph"/>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F22163" w:rsidRPr="00F22163" w:rsidRDefault="00F22163" w:rsidP="00F22163">
      <w:pPr>
        <w:pStyle w:val="ListParagraph"/>
        <w:widowControl/>
        <w:numPr>
          <w:ilvl w:val="0"/>
          <w:numId w:val="10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F22163">
        <w:rPr>
          <w:rFonts w:ascii="Arial" w:hAnsi="Arial" w:cs="Arial"/>
          <w:sz w:val="22"/>
          <w:szCs w:val="22"/>
        </w:rPr>
        <w:t>Enforcement Policy (refer to the NRC Web site)</w:t>
      </w:r>
    </w:p>
    <w:p w:rsidR="00825C3C" w:rsidRPr="003678FE" w:rsidRDefault="00825C3C"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B17364" w:rsidRPr="003678FE" w:rsidRDefault="00421AD5"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r w:rsidRPr="003678FE">
        <w:rPr>
          <w:rFonts w:ascii="Arial" w:hAnsi="Arial" w:cs="Arial"/>
          <w:b/>
          <w:bCs/>
          <w:sz w:val="22"/>
          <w:szCs w:val="22"/>
        </w:rPr>
        <w:t>EVALUATION</w:t>
      </w:r>
    </w:p>
    <w:p w:rsidR="00825C3C" w:rsidRPr="003678FE" w:rsidRDefault="00421AD5"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sz w:val="22"/>
          <w:szCs w:val="22"/>
        </w:rPr>
      </w:pPr>
      <w:r w:rsidRPr="003678FE">
        <w:rPr>
          <w:rFonts w:ascii="Arial" w:hAnsi="Arial" w:cs="Arial"/>
          <w:b/>
          <w:sz w:val="22"/>
          <w:szCs w:val="22"/>
        </w:rPr>
        <w:t>CRITERIA:</w:t>
      </w:r>
      <w:r w:rsidRPr="003678FE">
        <w:rPr>
          <w:rFonts w:ascii="Arial" w:hAnsi="Arial" w:cs="Arial"/>
          <w:b/>
          <w:sz w:val="22"/>
          <w:szCs w:val="22"/>
        </w:rPr>
        <w:tab/>
      </w:r>
      <w:r w:rsidRPr="003678FE">
        <w:rPr>
          <w:rFonts w:ascii="Arial" w:hAnsi="Arial" w:cs="Arial"/>
          <w:sz w:val="22"/>
          <w:szCs w:val="22"/>
        </w:rPr>
        <w:tab/>
      </w:r>
      <w:r w:rsidR="00825C3C" w:rsidRPr="003678FE">
        <w:rPr>
          <w:rFonts w:ascii="Arial" w:hAnsi="Arial" w:cs="Arial"/>
          <w:sz w:val="22"/>
          <w:szCs w:val="22"/>
        </w:rPr>
        <w:t>Upon completion of this activity, you will be asked to demonstrate your understanding of documenting inspection findings by successfully addressing the following:</w:t>
      </w:r>
    </w:p>
    <w:p w:rsidR="00421AD5" w:rsidRPr="003678FE" w:rsidRDefault="00421AD5" w:rsidP="000F19E8">
      <w:pPr>
        <w:jc w:val="both"/>
        <w:rPr>
          <w:rFonts w:ascii="Arial" w:hAnsi="Arial" w:cs="Arial"/>
          <w:sz w:val="22"/>
          <w:szCs w:val="22"/>
        </w:rPr>
      </w:pPr>
    </w:p>
    <w:p w:rsidR="00825C3C" w:rsidRPr="003678FE" w:rsidRDefault="00825C3C" w:rsidP="007B1562">
      <w:pPr>
        <w:numPr>
          <w:ilvl w:val="0"/>
          <w:numId w:val="90"/>
        </w:numPr>
        <w:jc w:val="both"/>
        <w:rPr>
          <w:rFonts w:ascii="Arial" w:hAnsi="Arial" w:cs="Arial"/>
          <w:sz w:val="22"/>
          <w:szCs w:val="22"/>
        </w:rPr>
      </w:pPr>
      <w:r w:rsidRPr="003678FE">
        <w:rPr>
          <w:rFonts w:ascii="Arial" w:hAnsi="Arial" w:cs="Arial"/>
          <w:sz w:val="22"/>
          <w:szCs w:val="22"/>
        </w:rPr>
        <w:t xml:space="preserve">Discuss the thresholds for determining what findings should be </w:t>
      </w:r>
      <w:r w:rsidRPr="003678FE">
        <w:rPr>
          <w:rFonts w:ascii="Arial" w:hAnsi="Arial" w:cs="Arial"/>
          <w:sz w:val="22"/>
          <w:szCs w:val="22"/>
        </w:rPr>
        <w:lastRenderedPageBreak/>
        <w:t>documented in an inspection report.</w:t>
      </w:r>
    </w:p>
    <w:p w:rsidR="00825C3C" w:rsidRPr="003678FE" w:rsidRDefault="00825C3C" w:rsidP="000F19E8">
      <w:pPr>
        <w:ind w:firstLine="3630"/>
        <w:jc w:val="both"/>
        <w:rPr>
          <w:rFonts w:ascii="Arial" w:hAnsi="Arial" w:cs="Arial"/>
          <w:sz w:val="22"/>
          <w:szCs w:val="22"/>
        </w:rPr>
      </w:pPr>
    </w:p>
    <w:p w:rsidR="00950BFB" w:rsidRPr="003678FE" w:rsidRDefault="00950BFB" w:rsidP="007B1562">
      <w:pPr>
        <w:widowControl/>
        <w:numPr>
          <w:ilvl w:val="0"/>
          <w:numId w:val="9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the relationship between an issue of concern, performance deficiency, and cross-cutting aspect.</w:t>
      </w:r>
    </w:p>
    <w:p w:rsidR="00950BFB" w:rsidRPr="003678FE" w:rsidRDefault="00950BFB" w:rsidP="000F19E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50BFB" w:rsidRPr="003678FE" w:rsidRDefault="00950BFB" w:rsidP="007B1562">
      <w:pPr>
        <w:widowControl/>
        <w:numPr>
          <w:ilvl w:val="0"/>
          <w:numId w:val="9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standards which could be used to define a performance deficiency and why deviating from these standards may not be a violation of NRC requirements</w:t>
      </w:r>
      <w:r w:rsidR="00701021">
        <w:rPr>
          <w:rFonts w:ascii="Arial" w:hAnsi="Arial" w:cs="Arial"/>
          <w:sz w:val="22"/>
          <w:szCs w:val="22"/>
        </w:rPr>
        <w:t>.</w:t>
      </w:r>
    </w:p>
    <w:p w:rsidR="00950BFB" w:rsidRPr="003678FE" w:rsidRDefault="00950BFB" w:rsidP="000F19E8">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825C3C" w:rsidRPr="003678FE" w:rsidRDefault="00825C3C" w:rsidP="007B1562">
      <w:pPr>
        <w:widowControl/>
        <w:numPr>
          <w:ilvl w:val="0"/>
          <w:numId w:val="9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3678FE">
        <w:rPr>
          <w:rFonts w:ascii="Arial" w:hAnsi="Arial" w:cs="Arial"/>
          <w:sz w:val="22"/>
          <w:szCs w:val="22"/>
        </w:rPr>
        <w:t>Describe how to process a finding through Phase 1 of the SDP and the possible outcomes.  (For power reactor inspectors only)</w:t>
      </w:r>
    </w:p>
    <w:p w:rsidR="00825C3C" w:rsidRPr="003678FE" w:rsidRDefault="00825C3C"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950BFB" w:rsidP="000F19E8">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sidRPr="003678FE">
        <w:rPr>
          <w:rFonts w:ascii="Arial" w:hAnsi="Arial" w:cs="Arial"/>
          <w:sz w:val="22"/>
          <w:szCs w:val="22"/>
        </w:rPr>
        <w:t>5.</w:t>
      </w:r>
      <w:r w:rsidRPr="003678FE">
        <w:rPr>
          <w:rFonts w:ascii="Arial" w:hAnsi="Arial" w:cs="Arial"/>
          <w:sz w:val="22"/>
          <w:szCs w:val="22"/>
        </w:rPr>
        <w:tab/>
      </w:r>
      <w:r w:rsidR="00825C3C" w:rsidRPr="003678FE">
        <w:rPr>
          <w:rFonts w:ascii="Arial" w:hAnsi="Arial" w:cs="Arial"/>
          <w:sz w:val="22"/>
          <w:szCs w:val="22"/>
        </w:rPr>
        <w:t>Explain which findings are not processed through the SDP, including how and why they are documented.  (For power reactor inspectors only)</w:t>
      </w:r>
    </w:p>
    <w:p w:rsidR="00825C3C" w:rsidRPr="003678FE" w:rsidRDefault="00825C3C"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950BFB" w:rsidP="000F19E8">
      <w:pPr>
        <w:widowControl/>
        <w:tabs>
          <w:tab w:val="left" w:pos="-1200"/>
          <w:tab w:val="left" w:pos="-720"/>
          <w:tab w:val="left" w:pos="274"/>
          <w:tab w:val="left" w:pos="806"/>
          <w:tab w:val="left" w:pos="1440"/>
          <w:tab w:val="left" w:pos="2074"/>
          <w:tab w:val="left" w:pos="2700"/>
          <w:tab w:val="left" w:pos="2790"/>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r w:rsidRPr="003678FE">
        <w:rPr>
          <w:rFonts w:ascii="Arial" w:hAnsi="Arial" w:cs="Arial"/>
          <w:sz w:val="22"/>
          <w:szCs w:val="22"/>
        </w:rPr>
        <w:t>6.</w:t>
      </w:r>
      <w:r w:rsidRPr="003678FE">
        <w:rPr>
          <w:rFonts w:ascii="Arial" w:hAnsi="Arial" w:cs="Arial"/>
          <w:sz w:val="22"/>
          <w:szCs w:val="22"/>
        </w:rPr>
        <w:tab/>
      </w:r>
      <w:r w:rsidR="00825C3C" w:rsidRPr="003678FE">
        <w:rPr>
          <w:rFonts w:ascii="Arial" w:hAnsi="Arial" w:cs="Arial"/>
          <w:sz w:val="22"/>
          <w:szCs w:val="22"/>
        </w:rPr>
        <w:t>Discuss how to write an inspection report input.</w:t>
      </w:r>
    </w:p>
    <w:p w:rsidR="00825C3C" w:rsidRPr="003678FE" w:rsidRDefault="00825C3C"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21AD5" w:rsidRPr="003678FE" w:rsidRDefault="001D1045" w:rsidP="001D1045">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sidRPr="003678FE">
        <w:rPr>
          <w:rFonts w:ascii="Arial" w:hAnsi="Arial" w:cs="Arial"/>
          <w:sz w:val="22"/>
          <w:szCs w:val="22"/>
        </w:rPr>
        <w:t>7.</w:t>
      </w:r>
      <w:ins w:id="343" w:author="Author" w:date="2009-10-13T15:51:00Z">
        <w:r w:rsidRPr="003678FE">
          <w:rPr>
            <w:rFonts w:ascii="Arial" w:hAnsi="Arial" w:cs="Arial"/>
            <w:sz w:val="22"/>
            <w:szCs w:val="22"/>
          </w:rPr>
          <w:tab/>
        </w:r>
      </w:ins>
      <w:r w:rsidR="00825C3C" w:rsidRPr="003678FE">
        <w:rPr>
          <w:rFonts w:ascii="Arial" w:hAnsi="Arial" w:cs="Arial"/>
          <w:sz w:val="22"/>
          <w:szCs w:val="22"/>
        </w:rPr>
        <w:t>Discuss how to write a violation.  Contrast the differences in documenting a non-cited violation and an apparent violation; and for power reactor inspectors, a violation that is not suitable for evaluation using the SDP.</w:t>
      </w:r>
    </w:p>
    <w:p w:rsidR="00950BFB" w:rsidRPr="003678FE" w:rsidRDefault="00950BFB" w:rsidP="000F19E8">
      <w:pPr>
        <w:widowControl/>
        <w:tabs>
          <w:tab w:val="left" w:pos="-1200"/>
          <w:tab w:val="left" w:pos="-720"/>
          <w:tab w:val="left" w:pos="274"/>
          <w:tab w:val="left" w:pos="806"/>
          <w:tab w:val="left" w:pos="1440"/>
          <w:tab w:val="left" w:pos="2700"/>
          <w:tab w:val="left" w:pos="2790"/>
          <w:tab w:val="left" w:pos="3240"/>
          <w:tab w:val="left" w:pos="3874"/>
          <w:tab w:val="left" w:pos="4507"/>
          <w:tab w:val="left" w:pos="5040"/>
          <w:tab w:val="left" w:pos="5674"/>
          <w:tab w:val="left" w:pos="6307"/>
          <w:tab w:val="left" w:pos="7474"/>
          <w:tab w:val="left" w:pos="8107"/>
          <w:tab w:val="left" w:pos="8726"/>
        </w:tabs>
        <w:ind w:left="2074"/>
        <w:jc w:val="both"/>
        <w:rPr>
          <w:rFonts w:ascii="Arial" w:hAnsi="Arial" w:cs="Arial"/>
          <w:sz w:val="22"/>
          <w:szCs w:val="22"/>
        </w:rPr>
      </w:pPr>
    </w:p>
    <w:p w:rsidR="00825C3C" w:rsidRPr="003678FE" w:rsidRDefault="00950BFB" w:rsidP="000F19E8">
      <w:pPr>
        <w:widowControl/>
        <w:tabs>
          <w:tab w:val="left" w:pos="-120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r w:rsidRPr="003678FE">
        <w:rPr>
          <w:rFonts w:ascii="Arial" w:hAnsi="Arial" w:cs="Arial"/>
          <w:sz w:val="22"/>
          <w:szCs w:val="22"/>
        </w:rPr>
        <w:t>8.</w:t>
      </w:r>
      <w:r w:rsidRPr="003678FE">
        <w:rPr>
          <w:rFonts w:ascii="Arial" w:hAnsi="Arial" w:cs="Arial"/>
          <w:sz w:val="22"/>
          <w:szCs w:val="22"/>
        </w:rPr>
        <w:tab/>
        <w:t>Contrast the difference between documenting inspector-identified and licensee-identified violations (format, threshold, cross-cutting aspects, tracking, etc.)</w:t>
      </w:r>
      <w:r w:rsidR="00825C3C" w:rsidRPr="003678FE">
        <w:rPr>
          <w:rFonts w:ascii="Arial" w:hAnsi="Arial" w:cs="Arial"/>
          <w:sz w:val="22"/>
          <w:szCs w:val="22"/>
        </w:rPr>
        <w:t>.  (For power reactor inspectors only)</w:t>
      </w:r>
    </w:p>
    <w:p w:rsidR="00421AD5" w:rsidRPr="003678FE" w:rsidRDefault="00421AD5"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5C3C" w:rsidRPr="003678FE" w:rsidRDefault="00421AD5"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r w:rsidRPr="003678FE">
        <w:rPr>
          <w:rFonts w:ascii="Arial" w:hAnsi="Arial" w:cs="Arial"/>
          <w:b/>
          <w:sz w:val="22"/>
          <w:szCs w:val="22"/>
        </w:rPr>
        <w:t>TASKS:</w:t>
      </w:r>
      <w:r w:rsidRPr="003678FE">
        <w:rPr>
          <w:rFonts w:ascii="Arial" w:hAnsi="Arial" w:cs="Arial"/>
          <w:b/>
          <w:sz w:val="22"/>
          <w:szCs w:val="22"/>
        </w:rPr>
        <w:tab/>
      </w:r>
      <w:r w:rsidRPr="003678FE">
        <w:rPr>
          <w:rFonts w:ascii="Arial" w:hAnsi="Arial" w:cs="Arial"/>
          <w:sz w:val="22"/>
          <w:szCs w:val="22"/>
        </w:rPr>
        <w:tab/>
        <w:t>1.</w:t>
      </w:r>
      <w:r w:rsidRPr="003678FE">
        <w:rPr>
          <w:rFonts w:ascii="Arial" w:hAnsi="Arial" w:cs="Arial"/>
          <w:sz w:val="22"/>
          <w:szCs w:val="22"/>
        </w:rPr>
        <w:tab/>
      </w:r>
      <w:r w:rsidR="00825C3C" w:rsidRPr="003678FE">
        <w:rPr>
          <w:rFonts w:ascii="Arial" w:hAnsi="Arial" w:cs="Arial"/>
          <w:sz w:val="22"/>
          <w:szCs w:val="22"/>
        </w:rPr>
        <w:t>Use IMC 0609 and IMC 0612, or IMC 0615, to determine whether an identified issue is above the threshold for documentation.</w:t>
      </w:r>
    </w:p>
    <w:p w:rsidR="002C18D7" w:rsidRPr="003678FE" w:rsidRDefault="002C18D7" w:rsidP="000F19E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825C3C" w:rsidRPr="003678FE" w:rsidRDefault="00825C3C" w:rsidP="007B1562">
      <w:pPr>
        <w:numPr>
          <w:ilvl w:val="0"/>
          <w:numId w:val="63"/>
        </w:numPr>
        <w:tabs>
          <w:tab w:val="left" w:pos="2707"/>
        </w:tabs>
        <w:jc w:val="both"/>
        <w:rPr>
          <w:rFonts w:ascii="Arial" w:hAnsi="Arial" w:cs="Arial"/>
          <w:sz w:val="22"/>
          <w:szCs w:val="22"/>
        </w:rPr>
      </w:pPr>
      <w:r w:rsidRPr="003678FE">
        <w:rPr>
          <w:rFonts w:ascii="Arial" w:hAnsi="Arial" w:cs="Arial"/>
          <w:sz w:val="22"/>
          <w:szCs w:val="22"/>
        </w:rPr>
        <w:t>Use IMC 0612</w:t>
      </w:r>
      <w:ins w:id="344" w:author="Author" w:date="2011-03-10T10:29:00Z">
        <w:r w:rsidR="00CA3EA4">
          <w:rPr>
            <w:rFonts w:ascii="Arial" w:hAnsi="Arial" w:cs="Arial"/>
            <w:sz w:val="22"/>
            <w:szCs w:val="22"/>
          </w:rPr>
          <w:t>, Appendix B</w:t>
        </w:r>
      </w:ins>
      <w:r w:rsidRPr="003678FE">
        <w:rPr>
          <w:rFonts w:ascii="Arial" w:hAnsi="Arial" w:cs="Arial"/>
          <w:sz w:val="22"/>
          <w:szCs w:val="22"/>
        </w:rPr>
        <w:t xml:space="preserve"> </w:t>
      </w:r>
      <w:ins w:id="345" w:author="Author" w:date="2011-03-10T10:30:00Z">
        <w:r w:rsidR="00CA3EA4">
          <w:rPr>
            <w:rFonts w:ascii="Arial" w:hAnsi="Arial" w:cs="Arial"/>
            <w:sz w:val="22"/>
            <w:szCs w:val="22"/>
          </w:rPr>
          <w:t>and</w:t>
        </w:r>
      </w:ins>
      <w:ins w:id="346" w:author="Author" w:date="2011-03-10T09:56:00Z">
        <w:r w:rsidR="000F29F0">
          <w:rPr>
            <w:rFonts w:ascii="Arial" w:hAnsi="Arial" w:cs="Arial"/>
            <w:sz w:val="22"/>
            <w:szCs w:val="22"/>
          </w:rPr>
          <w:t xml:space="preserve"> IMC 0310 to identify the crosscutting aspect associated with a finding.  </w:t>
        </w:r>
      </w:ins>
      <w:r w:rsidRPr="003678FE">
        <w:rPr>
          <w:rFonts w:ascii="Arial" w:hAnsi="Arial" w:cs="Arial"/>
          <w:sz w:val="22"/>
          <w:szCs w:val="22"/>
        </w:rPr>
        <w:t>(For power reactor inspectors only)</w:t>
      </w:r>
    </w:p>
    <w:p w:rsidR="00825C3C" w:rsidRPr="003678FE" w:rsidRDefault="00825C3C" w:rsidP="000F19E8">
      <w:pPr>
        <w:tabs>
          <w:tab w:val="left" w:pos="2707"/>
        </w:tabs>
        <w:jc w:val="both"/>
        <w:rPr>
          <w:rFonts w:ascii="Arial" w:hAnsi="Arial" w:cs="Arial"/>
          <w:sz w:val="22"/>
          <w:szCs w:val="22"/>
        </w:rPr>
      </w:pPr>
    </w:p>
    <w:p w:rsidR="00825C3C" w:rsidRPr="003678FE" w:rsidRDefault="002C18D7" w:rsidP="000F19E8">
      <w:pPr>
        <w:tabs>
          <w:tab w:val="left" w:pos="2707"/>
          <w:tab w:val="left" w:pos="2790"/>
        </w:tabs>
        <w:ind w:left="2700" w:hanging="630"/>
        <w:jc w:val="both"/>
        <w:rPr>
          <w:rFonts w:ascii="Arial" w:hAnsi="Arial" w:cs="Arial"/>
          <w:sz w:val="22"/>
          <w:szCs w:val="22"/>
        </w:rPr>
      </w:pPr>
      <w:r w:rsidRPr="003678FE">
        <w:rPr>
          <w:rFonts w:ascii="Arial" w:hAnsi="Arial" w:cs="Arial"/>
          <w:sz w:val="22"/>
          <w:szCs w:val="22"/>
        </w:rPr>
        <w:t>3.</w:t>
      </w:r>
      <w:r w:rsidRPr="003678FE">
        <w:rPr>
          <w:rFonts w:ascii="Arial" w:hAnsi="Arial" w:cs="Arial"/>
          <w:sz w:val="22"/>
          <w:szCs w:val="22"/>
        </w:rPr>
        <w:tab/>
      </w:r>
      <w:r w:rsidR="00825C3C" w:rsidRPr="003678FE">
        <w:rPr>
          <w:rFonts w:ascii="Arial" w:hAnsi="Arial" w:cs="Arial"/>
          <w:sz w:val="22"/>
          <w:szCs w:val="22"/>
        </w:rPr>
        <w:t>Use IMC 0609 to process a finding through Phase 1 of the SDP.  (For power reactor inspectors only)</w:t>
      </w:r>
    </w:p>
    <w:p w:rsidR="00825C3C" w:rsidRPr="003678FE" w:rsidRDefault="00825C3C" w:rsidP="000F19E8">
      <w:pPr>
        <w:tabs>
          <w:tab w:val="left" w:pos="2707"/>
        </w:tabs>
        <w:jc w:val="both"/>
        <w:rPr>
          <w:rFonts w:ascii="Arial" w:hAnsi="Arial" w:cs="Arial"/>
          <w:sz w:val="22"/>
          <w:szCs w:val="22"/>
        </w:rPr>
      </w:pPr>
    </w:p>
    <w:p w:rsidR="00825C3C" w:rsidRPr="003678FE" w:rsidRDefault="002C18D7" w:rsidP="000F19E8">
      <w:pPr>
        <w:tabs>
          <w:tab w:val="left" w:pos="2707"/>
        </w:tabs>
        <w:ind w:left="2790" w:hanging="720"/>
        <w:jc w:val="both"/>
        <w:rPr>
          <w:rFonts w:ascii="Arial" w:hAnsi="Arial" w:cs="Arial"/>
          <w:sz w:val="22"/>
          <w:szCs w:val="22"/>
        </w:rPr>
      </w:pPr>
      <w:r w:rsidRPr="003678FE">
        <w:rPr>
          <w:rFonts w:ascii="Arial" w:hAnsi="Arial" w:cs="Arial"/>
          <w:sz w:val="22"/>
          <w:szCs w:val="22"/>
        </w:rPr>
        <w:t>4.</w:t>
      </w:r>
      <w:r w:rsidRPr="003678FE">
        <w:rPr>
          <w:rFonts w:ascii="Arial" w:hAnsi="Arial" w:cs="Arial"/>
          <w:sz w:val="22"/>
          <w:szCs w:val="22"/>
        </w:rPr>
        <w:tab/>
      </w:r>
      <w:r w:rsidR="0005181E" w:rsidRPr="003678FE">
        <w:rPr>
          <w:rFonts w:ascii="Arial" w:hAnsi="Arial" w:cs="Arial"/>
          <w:sz w:val="22"/>
          <w:szCs w:val="22"/>
        </w:rPr>
        <w:t xml:space="preserve"> </w:t>
      </w:r>
      <w:r w:rsidR="00825C3C" w:rsidRPr="003678FE">
        <w:rPr>
          <w:rFonts w:ascii="Arial" w:hAnsi="Arial" w:cs="Arial"/>
          <w:sz w:val="22"/>
          <w:szCs w:val="22"/>
        </w:rPr>
        <w:t>Use IMC 0612 or IMC 0615, and other available guidance, to draft an inspection report input.</w:t>
      </w:r>
    </w:p>
    <w:p w:rsidR="00825C3C" w:rsidRPr="003678FE" w:rsidRDefault="00825C3C" w:rsidP="000F19E8">
      <w:pPr>
        <w:tabs>
          <w:tab w:val="left" w:pos="2707"/>
        </w:tabs>
        <w:jc w:val="both"/>
        <w:rPr>
          <w:rFonts w:ascii="Arial" w:hAnsi="Arial" w:cs="Arial"/>
          <w:sz w:val="22"/>
          <w:szCs w:val="22"/>
        </w:rPr>
      </w:pPr>
    </w:p>
    <w:p w:rsidR="00825C3C" w:rsidRPr="003678FE" w:rsidRDefault="002C18D7" w:rsidP="000F19E8">
      <w:pPr>
        <w:tabs>
          <w:tab w:val="left" w:pos="2707"/>
        </w:tabs>
        <w:ind w:left="2700" w:hanging="630"/>
        <w:jc w:val="both"/>
        <w:rPr>
          <w:rFonts w:ascii="Arial" w:hAnsi="Arial" w:cs="Arial"/>
          <w:sz w:val="22"/>
          <w:szCs w:val="22"/>
        </w:rPr>
      </w:pPr>
      <w:r w:rsidRPr="003678FE">
        <w:rPr>
          <w:rFonts w:ascii="Arial" w:hAnsi="Arial" w:cs="Arial"/>
          <w:sz w:val="22"/>
          <w:szCs w:val="22"/>
        </w:rPr>
        <w:t>5.</w:t>
      </w:r>
      <w:r w:rsidRPr="003678FE">
        <w:rPr>
          <w:rFonts w:ascii="Arial" w:hAnsi="Arial" w:cs="Arial"/>
          <w:sz w:val="22"/>
          <w:szCs w:val="22"/>
        </w:rPr>
        <w:tab/>
      </w:r>
      <w:r w:rsidR="00825C3C" w:rsidRPr="003678FE">
        <w:rPr>
          <w:rFonts w:ascii="Arial" w:hAnsi="Arial" w:cs="Arial"/>
          <w:sz w:val="22"/>
          <w:szCs w:val="22"/>
        </w:rPr>
        <w:t>Given a violation of regulatory requirements and the enforcement policy and guidance, write the analysis and enforcement sections for a finding, a violation, and a non-cited violation; and for power reactor inspectors, a finding with a safety culture cross-cutting aspect.</w:t>
      </w:r>
    </w:p>
    <w:p w:rsidR="00825C3C" w:rsidRPr="003678FE" w:rsidRDefault="00825C3C" w:rsidP="000F19E8">
      <w:pPr>
        <w:tabs>
          <w:tab w:val="left" w:pos="2707"/>
        </w:tabs>
        <w:jc w:val="both"/>
        <w:rPr>
          <w:rFonts w:ascii="Arial" w:hAnsi="Arial" w:cs="Arial"/>
          <w:sz w:val="22"/>
          <w:szCs w:val="22"/>
        </w:rPr>
      </w:pPr>
    </w:p>
    <w:p w:rsidR="00825C3C" w:rsidRPr="003678FE" w:rsidRDefault="002C18D7" w:rsidP="000F19E8">
      <w:pPr>
        <w:tabs>
          <w:tab w:val="left" w:pos="2707"/>
        </w:tabs>
        <w:ind w:left="2700" w:hanging="630"/>
        <w:jc w:val="both"/>
        <w:rPr>
          <w:rFonts w:ascii="Arial" w:hAnsi="Arial" w:cs="Arial"/>
          <w:sz w:val="22"/>
          <w:szCs w:val="22"/>
        </w:rPr>
      </w:pPr>
      <w:r w:rsidRPr="003678FE">
        <w:rPr>
          <w:rFonts w:ascii="Arial" w:hAnsi="Arial" w:cs="Arial"/>
          <w:sz w:val="22"/>
          <w:szCs w:val="22"/>
        </w:rPr>
        <w:t>6.</w:t>
      </w:r>
      <w:r w:rsidRPr="003678FE">
        <w:rPr>
          <w:rFonts w:ascii="Arial" w:hAnsi="Arial" w:cs="Arial"/>
          <w:sz w:val="22"/>
          <w:szCs w:val="22"/>
        </w:rPr>
        <w:tab/>
      </w:r>
      <w:r w:rsidR="00825C3C" w:rsidRPr="003678FE">
        <w:rPr>
          <w:rFonts w:ascii="Arial" w:hAnsi="Arial" w:cs="Arial"/>
          <w:sz w:val="22"/>
          <w:szCs w:val="22"/>
        </w:rPr>
        <w:t>Use IMC 0330 and IMC 0620 to describe how to determine the documents that must be included as attachments to an inspection report for the agency record.</w:t>
      </w:r>
    </w:p>
    <w:p w:rsidR="0064706D" w:rsidRPr="003678FE" w:rsidRDefault="0064706D" w:rsidP="000F19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5B6F87" w:rsidRDefault="0064706D" w:rsidP="00AE141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rPr>
      </w:pPr>
      <w:r w:rsidRPr="003678FE">
        <w:rPr>
          <w:rFonts w:ascii="Arial" w:hAnsi="Arial" w:cs="Arial"/>
          <w:b/>
          <w:sz w:val="22"/>
          <w:szCs w:val="22"/>
        </w:rPr>
        <w:t>DOCUMENTATION:</w:t>
      </w:r>
      <w:r w:rsidRPr="003678FE">
        <w:rPr>
          <w:rFonts w:ascii="Arial" w:hAnsi="Arial" w:cs="Arial"/>
          <w:sz w:val="22"/>
          <w:szCs w:val="22"/>
        </w:rPr>
        <w:tab/>
      </w:r>
      <w:r w:rsidR="00825C3C" w:rsidRPr="003678FE">
        <w:rPr>
          <w:rFonts w:ascii="Arial" w:hAnsi="Arial" w:cs="Arial"/>
          <w:sz w:val="22"/>
          <w:szCs w:val="22"/>
        </w:rPr>
        <w:t>Obtain your supervisor</w:t>
      </w:r>
      <w:r w:rsidR="00825C3C" w:rsidRPr="003678FE">
        <w:rPr>
          <w:rFonts w:ascii="Arial" w:hAnsi="Arial" w:cs="Arial"/>
          <w:sz w:val="22"/>
          <w:szCs w:val="22"/>
        </w:rPr>
        <w:sym w:font="WP TypographicSymbols" w:char="003D"/>
      </w:r>
      <w:r w:rsidR="00825C3C" w:rsidRPr="003678FE">
        <w:rPr>
          <w:rFonts w:ascii="Arial" w:hAnsi="Arial" w:cs="Arial"/>
          <w:sz w:val="22"/>
          <w:szCs w:val="22"/>
        </w:rPr>
        <w:t>s signature in the line item for Basic-Level Certification Signature Card Item OJT-5.</w:t>
      </w:r>
    </w:p>
    <w:p w:rsidR="00825C3C" w:rsidRPr="00290470" w:rsidRDefault="00825C3C">
      <w:pPr>
        <w:widowControl/>
        <w:tabs>
          <w:tab w:val="left" w:pos="-1200"/>
          <w:tab w:val="left" w:pos="-720"/>
          <w:tab w:val="left" w:pos="0"/>
          <w:tab w:val="left" w:pos="720"/>
          <w:tab w:val="left" w:pos="1440"/>
          <w:tab w:val="left" w:pos="2160"/>
          <w:tab w:val="left" w:pos="2610"/>
        </w:tabs>
        <w:ind w:left="2610" w:hanging="2610"/>
        <w:jc w:val="both"/>
        <w:rPr>
          <w:rFonts w:ascii="Arial" w:hAnsi="Arial" w:cs="Arial"/>
        </w:rPr>
        <w:sectPr w:rsidR="00825C3C" w:rsidRPr="00290470" w:rsidSect="000B0F1F">
          <w:pgSz w:w="12240" w:h="15840"/>
          <w:pgMar w:top="900" w:right="1350" w:bottom="450" w:left="1440" w:header="900" w:footer="450" w:gutter="0"/>
          <w:cols w:space="720"/>
          <w:noEndnote/>
        </w:sectPr>
      </w:pPr>
    </w:p>
    <w:p w:rsidR="00825C3C" w:rsidRPr="00290470" w:rsidRDefault="00825C3C">
      <w:pPr>
        <w:widowControl/>
        <w:tabs>
          <w:tab w:val="left" w:pos="-1200"/>
          <w:tab w:val="left" w:pos="-720"/>
          <w:tab w:val="left" w:pos="0"/>
          <w:tab w:val="left" w:pos="720"/>
          <w:tab w:val="left" w:pos="1440"/>
          <w:tab w:val="left" w:pos="2160"/>
          <w:tab w:val="left" w:pos="2610"/>
        </w:tabs>
        <w:jc w:val="center"/>
        <w:rPr>
          <w:rFonts w:ascii="Arial" w:hAnsi="Arial" w:cs="Arial"/>
          <w:sz w:val="22"/>
          <w:szCs w:val="22"/>
        </w:rPr>
      </w:pPr>
      <w:r w:rsidRPr="00290470">
        <w:rPr>
          <w:rFonts w:ascii="Arial" w:hAnsi="Arial" w:cs="Arial"/>
          <w:b/>
          <w:bCs/>
          <w:sz w:val="28"/>
          <w:szCs w:val="28"/>
        </w:rPr>
        <w:lastRenderedPageBreak/>
        <w:t>Basic-Level Signature Cards and Certification</w:t>
      </w:r>
      <w:r w:rsidR="0034082B" w:rsidRPr="00290470">
        <w:rPr>
          <w:rFonts w:ascii="Arial" w:hAnsi="Arial" w:cs="Arial"/>
          <w:b/>
          <w:bCs/>
          <w:sz w:val="28"/>
          <w:szCs w:val="28"/>
        </w:rPr>
        <w:fldChar w:fldCharType="begin"/>
      </w:r>
      <w:proofErr w:type="spellStart"/>
      <w:r w:rsidRPr="00290470">
        <w:rPr>
          <w:rFonts w:ascii="Arial" w:hAnsi="Arial" w:cs="Arial"/>
          <w:b/>
          <w:bCs/>
          <w:sz w:val="28"/>
          <w:szCs w:val="28"/>
        </w:rPr>
        <w:instrText>tc</w:instrText>
      </w:r>
      <w:proofErr w:type="spellEnd"/>
      <w:r w:rsidRPr="00290470">
        <w:rPr>
          <w:rFonts w:ascii="Arial" w:hAnsi="Arial" w:cs="Arial"/>
          <w:b/>
          <w:bCs/>
          <w:sz w:val="28"/>
          <w:szCs w:val="28"/>
        </w:rPr>
        <w:instrText xml:space="preserve"> \l1 "</w:instrText>
      </w:r>
      <w:bookmarkStart w:id="347" w:name="_Toc311547179"/>
      <w:r w:rsidRPr="00290470">
        <w:rPr>
          <w:rFonts w:ascii="Arial" w:hAnsi="Arial" w:cs="Arial"/>
          <w:b/>
          <w:bCs/>
          <w:sz w:val="28"/>
          <w:szCs w:val="28"/>
        </w:rPr>
        <w:instrText>Basic-Level Signature Cards and Certification</w:instrText>
      </w:r>
      <w:bookmarkEnd w:id="347"/>
      <w:r w:rsidR="0034082B" w:rsidRPr="00290470">
        <w:rPr>
          <w:rFonts w:ascii="Arial" w:hAnsi="Arial" w:cs="Arial"/>
          <w:b/>
          <w:bCs/>
          <w:sz w:val="28"/>
          <w:szCs w:val="28"/>
        </w:rPr>
        <w:fldChar w:fldCharType="end"/>
      </w:r>
    </w:p>
    <w:p w:rsidR="00825C3C" w:rsidRPr="00290470" w:rsidRDefault="00825C3C">
      <w:pPr>
        <w:widowControl/>
        <w:tabs>
          <w:tab w:val="left" w:pos="-1200"/>
          <w:tab w:val="left" w:pos="-720"/>
          <w:tab w:val="left" w:pos="0"/>
          <w:tab w:val="left" w:pos="720"/>
          <w:tab w:val="left" w:pos="1440"/>
          <w:tab w:val="left" w:pos="2160"/>
          <w:tab w:val="left" w:pos="2610"/>
        </w:tabs>
        <w:rPr>
          <w:rFonts w:ascii="Arial" w:hAnsi="Arial" w:cs="Arial"/>
          <w:sz w:val="22"/>
          <w:szCs w:val="22"/>
        </w:rPr>
      </w:pPr>
    </w:p>
    <w:tbl>
      <w:tblPr>
        <w:tblW w:w="0" w:type="auto"/>
        <w:tblInd w:w="75" w:type="dxa"/>
        <w:tblLayout w:type="fixed"/>
        <w:tblCellMar>
          <w:left w:w="120" w:type="dxa"/>
          <w:right w:w="120" w:type="dxa"/>
        </w:tblCellMar>
        <w:tblLook w:val="0000"/>
      </w:tblPr>
      <w:tblGrid>
        <w:gridCol w:w="5994"/>
        <w:gridCol w:w="1628"/>
        <w:gridCol w:w="1827"/>
      </w:tblGrid>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22"/>
                <w:szCs w:val="22"/>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i/>
                <w:iCs/>
                <w:sz w:val="18"/>
                <w:szCs w:val="18"/>
              </w:rPr>
            </w:pPr>
            <w:r w:rsidRPr="00290470">
              <w:rPr>
                <w:rFonts w:ascii="Arial" w:hAnsi="Arial" w:cs="Arial"/>
                <w:i/>
                <w:iCs/>
                <w:sz w:val="22"/>
                <w:szCs w:val="22"/>
              </w:rPr>
              <w:t xml:space="preserve">Inspector Name: </w:t>
            </w:r>
            <w:r w:rsidRPr="00290470">
              <w:rPr>
                <w:rFonts w:ascii="Arial" w:hAnsi="Arial" w:cs="Arial"/>
                <w:i/>
                <w:iCs/>
                <w:sz w:val="18"/>
                <w:szCs w:val="18"/>
              </w:rPr>
              <w:t>___________________________________</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i/>
                <w:iCs/>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i/>
                <w:iCs/>
                <w:sz w:val="18"/>
                <w:szCs w:val="18"/>
              </w:rPr>
            </w:pPr>
            <w:r w:rsidRPr="00290470">
              <w:rPr>
                <w:rFonts w:ascii="Arial" w:hAnsi="Arial" w:cs="Arial"/>
                <w:i/>
                <w:iCs/>
                <w:sz w:val="18"/>
                <w:szCs w:val="18"/>
              </w:rPr>
              <w:t>Employee Initials/Date</w:t>
            </w: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i/>
                <w:iCs/>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i/>
                <w:iCs/>
                <w:sz w:val="18"/>
                <w:szCs w:val="18"/>
              </w:rPr>
            </w:pPr>
            <w:r w:rsidRPr="00290470">
              <w:rPr>
                <w:rFonts w:ascii="Arial" w:hAnsi="Arial" w:cs="Arial"/>
                <w:i/>
                <w:iCs/>
                <w:sz w:val="18"/>
                <w:szCs w:val="18"/>
              </w:rPr>
              <w:t>Supervisor</w:t>
            </w:r>
            <w:r w:rsidRPr="00290470">
              <w:rPr>
                <w:rFonts w:ascii="Arial" w:hAnsi="Arial" w:cs="Arial"/>
                <w:i/>
                <w:iCs/>
                <w:sz w:val="18"/>
                <w:szCs w:val="18"/>
              </w:rPr>
              <w:sym w:font="WP TypographicSymbols" w:char="003D"/>
            </w:r>
            <w:r w:rsidRPr="00290470">
              <w:rPr>
                <w:rFonts w:ascii="Arial" w:hAnsi="Arial" w:cs="Arial"/>
                <w:i/>
                <w:iCs/>
                <w:sz w:val="18"/>
                <w:szCs w:val="18"/>
              </w:rPr>
              <w:t>s Signature/Date</w:t>
            </w:r>
          </w:p>
        </w:tc>
      </w:tr>
      <w:tr w:rsidR="00290470" w:rsidRPr="00290470">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i/>
                <w:iCs/>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rPr>
                <w:rFonts w:ascii="Arial" w:hAnsi="Arial" w:cs="Arial"/>
                <w:b/>
                <w:bCs/>
                <w:i/>
                <w:iCs/>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i/>
                <w:iCs/>
                <w:sz w:val="18"/>
                <w:szCs w:val="18"/>
              </w:rPr>
            </w:pPr>
            <w:r w:rsidRPr="00290470">
              <w:rPr>
                <w:rFonts w:ascii="Arial" w:hAnsi="Arial" w:cs="Arial"/>
                <w:b/>
                <w:bCs/>
                <w:i/>
                <w:iCs/>
                <w:sz w:val="18"/>
                <w:szCs w:val="18"/>
              </w:rPr>
              <w:t>A.  Training Courses</w:t>
            </w: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i/>
                <w:iCs/>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sz w:val="18"/>
                <w:szCs w:val="18"/>
              </w:rPr>
              <w:t>H-100, Site Access Training (or licensee site access)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sz w:val="18"/>
                <w:szCs w:val="18"/>
              </w:rPr>
              <w:t>R-100, Reactor Concepts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sz w:val="18"/>
                <w:szCs w:val="18"/>
              </w:rPr>
              <w:t>P-105, PRA Basics for Regulatory Applications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sz w:val="18"/>
                <w:szCs w:val="18"/>
              </w:rPr>
              <w:t>G-104, Expectations for Inspectors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p>
        </w:tc>
      </w:tr>
      <w:tr w:rsidR="00290470" w:rsidRPr="00290470">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rPr>
                <w:rFonts w:ascii="Arial" w:hAnsi="Arial" w:cs="Arial"/>
                <w:b/>
                <w:bCs/>
                <w:i/>
                <w:iCs/>
                <w:sz w:val="18"/>
                <w:szCs w:val="18"/>
              </w:rPr>
            </w:pPr>
          </w:p>
          <w:p w:rsidR="00825C3C" w:rsidRPr="00290470" w:rsidRDefault="00825C3C">
            <w:pPr>
              <w:widowControl/>
              <w:tabs>
                <w:tab w:val="left" w:pos="-1200"/>
                <w:tab w:val="left" w:pos="-720"/>
                <w:tab w:val="left" w:pos="0"/>
                <w:tab w:val="left" w:pos="720"/>
                <w:tab w:val="left" w:pos="1440"/>
                <w:tab w:val="left" w:pos="2160"/>
                <w:tab w:val="left" w:pos="2610"/>
              </w:tabs>
              <w:spacing w:after="58"/>
              <w:rPr>
                <w:rFonts w:ascii="Arial" w:hAnsi="Arial" w:cs="Arial"/>
                <w:sz w:val="18"/>
                <w:szCs w:val="18"/>
              </w:rPr>
            </w:pPr>
            <w:r w:rsidRPr="00290470">
              <w:rPr>
                <w:rFonts w:ascii="Arial" w:hAnsi="Arial" w:cs="Arial"/>
                <w:b/>
                <w:bCs/>
                <w:i/>
                <w:iCs/>
                <w:sz w:val="18"/>
                <w:szCs w:val="18"/>
              </w:rPr>
              <w:t>B.  Individual Study Activities</w:t>
            </w: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w:t>
            </w:r>
            <w:r w:rsidRPr="00290470">
              <w:rPr>
                <w:rFonts w:ascii="Arial" w:hAnsi="Arial" w:cs="Arial"/>
                <w:sz w:val="18"/>
                <w:szCs w:val="18"/>
              </w:rPr>
              <w:tab/>
              <w:t>History and Organization of the U.S. Nuclear Regulatory Commission</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ISA-2  </w:t>
            </w:r>
            <w:r w:rsidRPr="00290470">
              <w:rPr>
                <w:rFonts w:ascii="Arial" w:hAnsi="Arial" w:cs="Arial"/>
                <w:sz w:val="18"/>
                <w:szCs w:val="18"/>
              </w:rPr>
              <w:tab/>
              <w:t>Navigating the NRC</w:t>
            </w:r>
            <w:r w:rsidRPr="00290470">
              <w:rPr>
                <w:rFonts w:ascii="Arial" w:hAnsi="Arial" w:cs="Arial"/>
                <w:sz w:val="18"/>
                <w:szCs w:val="18"/>
              </w:rPr>
              <w:sym w:font="WP TypographicSymbols" w:char="003D"/>
            </w:r>
            <w:r w:rsidRPr="00290470">
              <w:rPr>
                <w:rFonts w:ascii="Arial" w:hAnsi="Arial" w:cs="Arial"/>
                <w:sz w:val="18"/>
                <w:szCs w:val="18"/>
              </w:rPr>
              <w:t>s Internal and External Web Sites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ISA-3  </w:t>
            </w:r>
            <w:r w:rsidRPr="00290470">
              <w:rPr>
                <w:rFonts w:ascii="Arial" w:hAnsi="Arial" w:cs="Arial"/>
                <w:sz w:val="18"/>
                <w:szCs w:val="18"/>
              </w:rPr>
              <w:tab/>
              <w:t>Inspector Objectivity, Protocol, and Professional Conduct</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ISA-4  </w:t>
            </w:r>
            <w:r w:rsidRPr="00290470">
              <w:rPr>
                <w:rFonts w:ascii="Arial" w:hAnsi="Arial" w:cs="Arial"/>
                <w:sz w:val="18"/>
                <w:szCs w:val="18"/>
              </w:rPr>
              <w:tab/>
              <w:t xml:space="preserve">Fitness-for-Duty Rule </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ISA-5  </w:t>
            </w:r>
            <w:r w:rsidRPr="00290470">
              <w:rPr>
                <w:rFonts w:ascii="Arial" w:hAnsi="Arial" w:cs="Arial"/>
                <w:sz w:val="18"/>
                <w:szCs w:val="18"/>
              </w:rPr>
              <w:tab/>
              <w:t>Allegations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ISA-6  </w:t>
            </w:r>
            <w:r w:rsidRPr="00290470">
              <w:rPr>
                <w:rFonts w:ascii="Arial" w:hAnsi="Arial" w:cs="Arial"/>
                <w:sz w:val="18"/>
                <w:szCs w:val="18"/>
              </w:rPr>
              <w:tab/>
              <w:t>NRC</w:t>
            </w:r>
            <w:r w:rsidRPr="00290470">
              <w:rPr>
                <w:rFonts w:ascii="Arial" w:hAnsi="Arial" w:cs="Arial"/>
                <w:sz w:val="18"/>
                <w:szCs w:val="18"/>
              </w:rPr>
              <w:sym w:font="WP TypographicSymbols" w:char="003D"/>
            </w:r>
            <w:r w:rsidRPr="00290470">
              <w:rPr>
                <w:rFonts w:ascii="Arial" w:hAnsi="Arial" w:cs="Arial"/>
                <w:sz w:val="18"/>
                <w:szCs w:val="18"/>
              </w:rPr>
              <w:t>s Response to an Emergency at a Nuclear Facility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ISA-7  </w:t>
            </w:r>
            <w:r w:rsidRPr="00290470">
              <w:rPr>
                <w:rFonts w:ascii="Arial" w:hAnsi="Arial" w:cs="Arial"/>
                <w:sz w:val="18"/>
                <w:szCs w:val="18"/>
              </w:rPr>
              <w:tab/>
              <w:t>The Enforcement Process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ISA-8  </w:t>
            </w:r>
            <w:r w:rsidRPr="00290470">
              <w:rPr>
                <w:rFonts w:ascii="Arial" w:hAnsi="Arial" w:cs="Arial"/>
                <w:sz w:val="18"/>
                <w:szCs w:val="18"/>
              </w:rPr>
              <w:tab/>
              <w:t>The Office of Investigations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ISA-9  </w:t>
            </w:r>
            <w:r w:rsidRPr="00290470">
              <w:rPr>
                <w:rFonts w:ascii="Arial" w:hAnsi="Arial" w:cs="Arial"/>
                <w:sz w:val="18"/>
                <w:szCs w:val="18"/>
              </w:rPr>
              <w:tab/>
              <w:t>Exploring the Operating Reactor Inspection Program and the Reactor Oversight Program</w:t>
            </w:r>
            <w:r w:rsidRPr="00290470">
              <w:rPr>
                <w:rFonts w:ascii="Arial" w:hAnsi="Arial" w:cs="Arial"/>
                <w:sz w:val="18"/>
                <w:szCs w:val="18"/>
              </w:rPr>
              <w:sym w:font="WP TypographicSymbols" w:char="003D"/>
            </w:r>
            <w:r w:rsidRPr="00290470">
              <w:rPr>
                <w:rFonts w:ascii="Arial" w:hAnsi="Arial" w:cs="Arial"/>
                <w:sz w:val="18"/>
                <w:szCs w:val="18"/>
              </w:rPr>
              <w:t>s Internal Web Page</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ISA-10</w:t>
            </w:r>
            <w:r w:rsidRPr="00290470">
              <w:rPr>
                <w:rFonts w:ascii="Arial" w:hAnsi="Arial" w:cs="Arial"/>
                <w:sz w:val="18"/>
                <w:szCs w:val="18"/>
              </w:rPr>
              <w:tab/>
              <w:t>Performance Indicator Program</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ISA-11</w:t>
            </w:r>
            <w:r w:rsidRPr="00290470">
              <w:rPr>
                <w:rFonts w:ascii="Arial" w:hAnsi="Arial" w:cs="Arial"/>
                <w:sz w:val="18"/>
                <w:szCs w:val="18"/>
              </w:rPr>
              <w:tab/>
              <w:t>Augmented Inspection Team, Special Inspection Team, and Incident Inspection Team Activities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ISA-12</w:t>
            </w:r>
            <w:r w:rsidRPr="00290470">
              <w:rPr>
                <w:rFonts w:ascii="Arial" w:hAnsi="Arial" w:cs="Arial"/>
                <w:sz w:val="18"/>
                <w:szCs w:val="18"/>
              </w:rPr>
              <w:tab/>
              <w:t>Understanding How the Commission Operates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ISA-13</w:t>
            </w:r>
            <w:r w:rsidRPr="00290470">
              <w:rPr>
                <w:rFonts w:ascii="Arial" w:hAnsi="Arial" w:cs="Arial"/>
                <w:sz w:val="18"/>
                <w:szCs w:val="18"/>
              </w:rPr>
              <w:tab/>
              <w:t>Organization and Content of the NRC Inspection Manual</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ISA-14</w:t>
            </w:r>
            <w:r w:rsidRPr="00290470">
              <w:rPr>
                <w:rFonts w:ascii="Arial" w:hAnsi="Arial" w:cs="Arial"/>
                <w:sz w:val="18"/>
                <w:szCs w:val="18"/>
              </w:rPr>
              <w:tab/>
              <w:t>NRC Interagency Agreements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ISA-15</w:t>
            </w:r>
            <w:r w:rsidRPr="00290470">
              <w:rPr>
                <w:rFonts w:ascii="Arial" w:hAnsi="Arial" w:cs="Arial"/>
                <w:sz w:val="18"/>
                <w:szCs w:val="18"/>
              </w:rPr>
              <w:tab/>
              <w:t xml:space="preserve">Interactions with the Public </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ISA-16</w:t>
            </w:r>
            <w:r w:rsidRPr="00290470">
              <w:rPr>
                <w:rFonts w:ascii="Arial" w:hAnsi="Arial" w:cs="Arial"/>
                <w:sz w:val="18"/>
                <w:szCs w:val="18"/>
              </w:rPr>
              <w:tab/>
              <w:t>Contacts with the Media</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ISA-17</w:t>
            </w:r>
            <w:r w:rsidRPr="00290470">
              <w:rPr>
                <w:rFonts w:ascii="Arial" w:hAnsi="Arial" w:cs="Arial"/>
                <w:sz w:val="18"/>
                <w:szCs w:val="18"/>
              </w:rPr>
              <w:tab/>
              <w:t>Institute of Nuclear Power Operations, Nuclear Energy Institute, and National Organization of Test, Research and Training Reactors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ISA-18</w:t>
            </w:r>
            <w:r w:rsidRPr="00290470">
              <w:rPr>
                <w:rFonts w:ascii="Arial" w:hAnsi="Arial" w:cs="Arial"/>
                <w:sz w:val="18"/>
                <w:szCs w:val="18"/>
              </w:rPr>
              <w:tab/>
              <w:t>The Freedom of Information Act and the Privacy Act</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ISA-19</w:t>
            </w:r>
            <w:r w:rsidRPr="00290470">
              <w:rPr>
                <w:rFonts w:ascii="Arial" w:hAnsi="Arial" w:cs="Arial"/>
                <w:sz w:val="18"/>
                <w:szCs w:val="18"/>
              </w:rPr>
              <w:tab/>
              <w:t>Entrance and Exit Meetings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bl>
    <w:p w:rsidR="000F247F" w:rsidRDefault="000F247F">
      <w:pPr>
        <w:spacing w:line="120" w:lineRule="exact"/>
        <w:rPr>
          <w:rFonts w:ascii="Arial" w:hAnsi="Arial" w:cs="Arial"/>
          <w:sz w:val="18"/>
          <w:szCs w:val="18"/>
        </w:rPr>
        <w:sectPr w:rsidR="000F247F" w:rsidSect="008F44EF">
          <w:pgSz w:w="12240" w:h="15840"/>
          <w:pgMar w:top="907" w:right="1354" w:bottom="446" w:left="1440" w:header="907" w:footer="720" w:gutter="0"/>
          <w:cols w:space="720"/>
          <w:noEndnote/>
        </w:sectPr>
      </w:pPr>
    </w:p>
    <w:tbl>
      <w:tblPr>
        <w:tblW w:w="0" w:type="auto"/>
        <w:tblInd w:w="75" w:type="dxa"/>
        <w:tblLayout w:type="fixed"/>
        <w:tblCellMar>
          <w:left w:w="120" w:type="dxa"/>
          <w:right w:w="120" w:type="dxa"/>
        </w:tblCellMar>
        <w:tblLook w:val="0000"/>
      </w:tblPr>
      <w:tblGrid>
        <w:gridCol w:w="5994"/>
        <w:gridCol w:w="1628"/>
        <w:gridCol w:w="1827"/>
      </w:tblGrid>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i/>
                <w:iCs/>
                <w:sz w:val="18"/>
                <w:szCs w:val="18"/>
              </w:rPr>
              <w:t>Employee Initials/Date</w:t>
            </w: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i/>
                <w:iCs/>
                <w:sz w:val="18"/>
                <w:szCs w:val="18"/>
              </w:rPr>
            </w:pPr>
            <w:r w:rsidRPr="00290470">
              <w:rPr>
                <w:rFonts w:ascii="Arial" w:hAnsi="Arial" w:cs="Arial"/>
                <w:i/>
                <w:iCs/>
                <w:sz w:val="18"/>
                <w:szCs w:val="18"/>
              </w:rPr>
              <w:t>Supervisor</w:t>
            </w:r>
            <w:r w:rsidRPr="00290470">
              <w:rPr>
                <w:rFonts w:ascii="Arial" w:hAnsi="Arial" w:cs="Arial"/>
                <w:i/>
                <w:iCs/>
                <w:sz w:val="18"/>
                <w:szCs w:val="18"/>
              </w:rPr>
              <w:sym w:font="WP TypographicSymbols" w:char="003D"/>
            </w:r>
            <w:r w:rsidRPr="00290470">
              <w:rPr>
                <w:rFonts w:ascii="Arial" w:hAnsi="Arial" w:cs="Arial"/>
                <w:i/>
                <w:iCs/>
                <w:sz w:val="18"/>
                <w:szCs w:val="18"/>
              </w:rPr>
              <w:t>s</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i/>
                <w:iCs/>
                <w:sz w:val="18"/>
                <w:szCs w:val="18"/>
              </w:rPr>
              <w:t>Signature/Date</w:t>
            </w: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ISA-20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9B3D83" w:rsidRDefault="00825C3C">
            <w:pPr>
              <w:spacing w:line="120" w:lineRule="exact"/>
              <w:rPr>
                <w:rFonts w:ascii="Arial" w:hAnsi="Arial" w:cs="Arial"/>
                <w:sz w:val="18"/>
                <w:szCs w:val="18"/>
              </w:rPr>
            </w:pPr>
          </w:p>
          <w:p w:rsidR="00825C3C" w:rsidRPr="009B3D83"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9B3D83">
              <w:rPr>
                <w:rFonts w:ascii="Arial" w:hAnsi="Arial" w:cs="Arial"/>
                <w:sz w:val="18"/>
                <w:szCs w:val="18"/>
              </w:rPr>
              <w:t xml:space="preserve">ISA-21 </w:t>
            </w:r>
            <w:r w:rsidR="009B3D83" w:rsidRPr="009B3D83">
              <w:rPr>
                <w:rFonts w:ascii="Arial" w:hAnsi="Arial" w:cs="Arial"/>
                <w:sz w:val="18"/>
                <w:szCs w:val="18"/>
              </w:rPr>
              <w:t>Open, Collaborative Working Environment &amp; Ways to Raise Differing Views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ISA-22  Overview of 10 CFR Part 50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ISA-23  Overview of 10 CFR Part 19 and 10 CFR Part 20</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ISA-24  Licensee-Specific Regulatory Documents and Procedures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ISA-25  Security Requirements for Nuclear Power Plants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ISA-26  Exploring the Operating Reactor Assessment Program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607F5D" w:rsidRPr="00290470">
        <w:trPr>
          <w:cantSplit/>
          <w:ins w:id="348" w:author="Author" w:date="2010-12-22T09:25:00Z"/>
        </w:trPr>
        <w:tc>
          <w:tcPr>
            <w:tcW w:w="5994" w:type="dxa"/>
            <w:tcBorders>
              <w:top w:val="single" w:sz="7" w:space="0" w:color="000000"/>
              <w:left w:val="single" w:sz="7" w:space="0" w:color="000000"/>
              <w:bottom w:val="single" w:sz="7" w:space="0" w:color="000000"/>
              <w:right w:val="single" w:sz="7" w:space="0" w:color="000000"/>
            </w:tcBorders>
          </w:tcPr>
          <w:p w:rsidR="00607F5D" w:rsidRDefault="00607F5D">
            <w:pPr>
              <w:spacing w:line="120" w:lineRule="exact"/>
              <w:rPr>
                <w:ins w:id="349" w:author="Author" w:date="2010-12-22T09:25:00Z"/>
                <w:rFonts w:ascii="Arial" w:hAnsi="Arial" w:cs="Arial"/>
                <w:sz w:val="18"/>
                <w:szCs w:val="18"/>
              </w:rPr>
            </w:pPr>
          </w:p>
          <w:p w:rsidR="00607F5D" w:rsidRPr="00607F5D" w:rsidRDefault="00607F5D" w:rsidP="00607F5D">
            <w:pPr>
              <w:widowControl/>
              <w:tabs>
                <w:tab w:val="left" w:pos="-1080"/>
                <w:tab w:val="left" w:pos="-720"/>
                <w:tab w:val="left" w:pos="0"/>
                <w:tab w:val="left" w:pos="420"/>
                <w:tab w:val="left" w:pos="600"/>
                <w:tab w:val="left" w:pos="1440"/>
                <w:tab w:val="left" w:pos="2160"/>
                <w:tab w:val="left" w:pos="2880"/>
                <w:tab w:val="left" w:pos="3420"/>
                <w:tab w:val="left" w:pos="4320"/>
              </w:tabs>
              <w:rPr>
                <w:ins w:id="350" w:author="Author" w:date="2010-12-22T09:26:00Z"/>
                <w:rFonts w:ascii="Arial" w:hAnsi="Arial" w:cs="Arial"/>
                <w:sz w:val="18"/>
                <w:szCs w:val="18"/>
              </w:rPr>
            </w:pPr>
            <w:ins w:id="351" w:author="Author" w:date="2010-12-22T09:26:00Z">
              <w:r w:rsidRPr="00607F5D">
                <w:rPr>
                  <w:rFonts w:ascii="Arial" w:hAnsi="Arial" w:cs="Arial"/>
                  <w:sz w:val="18"/>
                  <w:szCs w:val="18"/>
                </w:rPr>
                <w:t xml:space="preserve">ISA-27 </w:t>
              </w:r>
              <w:r w:rsidRPr="00607F5D">
                <w:rPr>
                  <w:rFonts w:ascii="Arial" w:hAnsi="Arial" w:cs="Arial"/>
                  <w:color w:val="000000"/>
                  <w:sz w:val="18"/>
                  <w:szCs w:val="18"/>
                </w:rPr>
                <w:t>Generic Communications</w:t>
              </w:r>
            </w:ins>
          </w:p>
          <w:p w:rsidR="00607F5D" w:rsidRPr="00290470" w:rsidRDefault="00607F5D">
            <w:pPr>
              <w:spacing w:line="120" w:lineRule="exact"/>
              <w:rPr>
                <w:ins w:id="352" w:author="Author" w:date="2010-12-22T09:25:00Z"/>
                <w:rFonts w:ascii="Arial" w:hAnsi="Arial" w:cs="Arial"/>
                <w:sz w:val="18"/>
                <w:szCs w:val="18"/>
              </w:rPr>
            </w:pPr>
          </w:p>
        </w:tc>
        <w:tc>
          <w:tcPr>
            <w:tcW w:w="1628" w:type="dxa"/>
            <w:tcBorders>
              <w:top w:val="single" w:sz="7" w:space="0" w:color="000000"/>
              <w:left w:val="single" w:sz="7" w:space="0" w:color="000000"/>
              <w:bottom w:val="single" w:sz="7" w:space="0" w:color="000000"/>
              <w:right w:val="single" w:sz="7" w:space="0" w:color="000000"/>
            </w:tcBorders>
          </w:tcPr>
          <w:p w:rsidR="00607F5D" w:rsidRPr="00290470" w:rsidRDefault="00607F5D">
            <w:pPr>
              <w:spacing w:line="120" w:lineRule="exact"/>
              <w:rPr>
                <w:ins w:id="353" w:author="Author" w:date="2010-12-22T09:25:00Z"/>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607F5D" w:rsidRPr="00290470" w:rsidRDefault="00607F5D">
            <w:pPr>
              <w:spacing w:line="120" w:lineRule="exact"/>
              <w:rPr>
                <w:ins w:id="354" w:author="Author" w:date="2010-12-22T09:25:00Z"/>
                <w:rFonts w:ascii="Arial" w:hAnsi="Arial" w:cs="Arial"/>
                <w:sz w:val="18"/>
                <w:szCs w:val="18"/>
              </w:rPr>
            </w:pPr>
          </w:p>
        </w:tc>
      </w:tr>
      <w:tr w:rsidR="00290470" w:rsidRPr="00290470">
        <w:trPr>
          <w:cantSplit/>
        </w:trPr>
        <w:tc>
          <w:tcPr>
            <w:tcW w:w="9449" w:type="dxa"/>
            <w:gridSpan w:val="3"/>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b/>
                <w:bCs/>
                <w:i/>
                <w:iCs/>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b/>
                <w:bCs/>
                <w:i/>
                <w:iCs/>
                <w:sz w:val="18"/>
                <w:szCs w:val="18"/>
              </w:rPr>
              <w:t>C.  On-the-Job Training Activities</w:t>
            </w: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 xml:space="preserve">OJT-1 </w:t>
            </w:r>
            <w:r w:rsidRPr="00290470">
              <w:rPr>
                <w:rFonts w:ascii="Arial" w:hAnsi="Arial" w:cs="Arial"/>
                <w:sz w:val="18"/>
                <w:szCs w:val="18"/>
              </w:rPr>
              <w:tab/>
              <w:t>Facility Familiarization Tour with a Qualified Inspector</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OJT-2</w:t>
            </w:r>
            <w:r w:rsidRPr="00290470">
              <w:rPr>
                <w:rFonts w:ascii="Arial" w:hAnsi="Arial" w:cs="Arial"/>
                <w:sz w:val="18"/>
                <w:szCs w:val="18"/>
              </w:rPr>
              <w:tab/>
              <w:t>Control Room Tour with Resident or Other Qualified Inspector</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OJT-3  Licensee Plan-of-the-Day Meeting (for power reactor inspectors only)</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OJT-4  Inspection Activities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trPr>
        <w:tc>
          <w:tcPr>
            <w:tcW w:w="5994"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OJT-5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18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bl>
    <w:p w:rsidR="00C054D1" w:rsidRDefault="00C054D1" w:rsidP="00C054D1">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C054D1" w:rsidRDefault="00C054D1" w:rsidP="00C054D1">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290470">
        <w:rPr>
          <w:rFonts w:ascii="Arial" w:hAnsi="Arial" w:cs="Arial"/>
          <w:sz w:val="18"/>
          <w:szCs w:val="18"/>
        </w:rPr>
        <w:t>This signature card and certification must be accompanied by the appropriate Form 1, Basic Level Equivalency Justification, if applicable.</w:t>
      </w:r>
    </w:p>
    <w:p w:rsidR="00825C3C" w:rsidRPr="00290470" w:rsidRDefault="00607F5D">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sectPr w:rsidR="00825C3C" w:rsidRPr="00290470" w:rsidSect="008F44EF">
          <w:pgSz w:w="12240" w:h="15840"/>
          <w:pgMar w:top="900" w:right="1350" w:bottom="450" w:left="1440" w:header="900" w:footer="706" w:gutter="0"/>
          <w:cols w:space="720"/>
          <w:noEndnote/>
        </w:sectPr>
      </w:pPr>
      <w:ins w:id="355" w:author="Author" w:date="2010-12-22T09:25:00Z">
        <w:r w:rsidRPr="00607F5D">
          <w:rPr>
            <w:rFonts w:ascii="Arial" w:hAnsi="Arial" w:cs="Arial"/>
            <w:sz w:val="18"/>
            <w:szCs w:val="18"/>
          </w:rPr>
          <w:t>(</w:t>
        </w:r>
      </w:ins>
      <w:r w:rsidR="0034082B">
        <w:rPr>
          <w:rFonts w:ascii="Arial" w:hAnsi="Arial" w:cs="Arial"/>
          <w:sz w:val="18"/>
          <w:szCs w:val="18"/>
        </w:rPr>
      </w:r>
      <w:r w:rsidR="0034082B">
        <w:rPr>
          <w:rFonts w:ascii="Arial" w:hAnsi="Arial" w:cs="Arial"/>
          <w:sz w:val="18"/>
          <w:szCs w:val="18"/>
        </w:rPr>
        <w:pict>
          <v:shapetype id="_x0000_t202" coordsize="21600,21600" o:spt="202" path="m,l,21600r21600,l21600,xe">
            <v:stroke joinstyle="miter"/>
            <v:path gradientshapeok="t" o:connecttype="rect"/>
          </v:shapetype>
          <v:shape id="_x0000_s1026" type="#_x0000_t202" style="width:438.55pt;height:270.15pt;mso-position-horizontal-relative:char;mso-position-vertical-relative:line">
            <v:shadow on="t" color="black" offset="6pt,5pt" offset2=",-2pt"/>
            <v:textbox style="mso-next-textbox:#_x0000_s1026">
              <w:txbxContent>
                <w:p w:rsidR="00282CEE" w:rsidRPr="005B6F87" w:rsidRDefault="00282CEE" w:rsidP="00C054D1">
                  <w:pPr>
                    <w:jc w:val="center"/>
                    <w:rPr>
                      <w:rFonts w:ascii="Arial" w:hAnsi="Arial" w:cs="Arial"/>
                      <w:sz w:val="32"/>
                      <w:szCs w:val="32"/>
                    </w:rPr>
                  </w:pPr>
                  <w:r w:rsidRPr="005B6F87">
                    <w:rPr>
                      <w:sz w:val="32"/>
                      <w:szCs w:val="32"/>
                      <w:lang w:val="en-CA"/>
                    </w:rPr>
                    <w:fldChar w:fldCharType="begin"/>
                  </w:r>
                  <w:r w:rsidRPr="005B6F87">
                    <w:rPr>
                      <w:sz w:val="32"/>
                      <w:szCs w:val="32"/>
                      <w:lang w:val="en-CA"/>
                    </w:rPr>
                    <w:instrText xml:space="preserve"> SEQ CHAPTER \h \r 1</w:instrText>
                  </w:r>
                  <w:r w:rsidRPr="005B6F87">
                    <w:rPr>
                      <w:sz w:val="32"/>
                      <w:szCs w:val="32"/>
                      <w:lang w:val="en-CA"/>
                    </w:rPr>
                    <w:fldChar w:fldCharType="end"/>
                  </w:r>
                  <w:r w:rsidRPr="005B6F87">
                    <w:rPr>
                      <w:rFonts w:ascii="Arial" w:hAnsi="Arial" w:cs="Arial"/>
                      <w:b/>
                      <w:bCs/>
                      <w:sz w:val="32"/>
                      <w:szCs w:val="32"/>
                    </w:rPr>
                    <w:t>Basic Inspector Certification</w:t>
                  </w:r>
                </w:p>
                <w:p w:rsidR="00282CEE" w:rsidRPr="005B6F87" w:rsidRDefault="00282CEE" w:rsidP="00C054D1">
                  <w:pPr>
                    <w:jc w:val="center"/>
                    <w:rPr>
                      <w:rFonts w:ascii="Arial" w:hAnsi="Arial" w:cs="Arial"/>
                    </w:rPr>
                  </w:pPr>
                </w:p>
                <w:p w:rsidR="00282CEE" w:rsidRDefault="00282CEE" w:rsidP="00C054D1">
                  <w:pPr>
                    <w:jc w:val="center"/>
                    <w:rPr>
                      <w:rFonts w:ascii="Arial" w:hAnsi="Arial" w:cs="Arial"/>
                    </w:rPr>
                  </w:pPr>
                </w:p>
                <w:p w:rsidR="00282CEE" w:rsidRDefault="00282CEE" w:rsidP="00C054D1">
                  <w:pPr>
                    <w:jc w:val="center"/>
                    <w:rPr>
                      <w:rFonts w:ascii="Arial" w:hAnsi="Arial" w:cs="Arial"/>
                    </w:rPr>
                  </w:pPr>
                </w:p>
                <w:p w:rsidR="00282CEE" w:rsidRPr="005B6F87" w:rsidRDefault="00282CEE" w:rsidP="00C054D1">
                  <w:pPr>
                    <w:jc w:val="center"/>
                    <w:rPr>
                      <w:rFonts w:ascii="Arial" w:hAnsi="Arial" w:cs="Arial"/>
                    </w:rPr>
                  </w:pPr>
                </w:p>
                <w:p w:rsidR="00282CEE" w:rsidRPr="008339D6" w:rsidRDefault="00282CEE" w:rsidP="00C054D1">
                  <w:pPr>
                    <w:jc w:val="center"/>
                    <w:rPr>
                      <w:rFonts w:ascii="Arial" w:hAnsi="Arial" w:cs="Arial"/>
                      <w:sz w:val="22"/>
                      <w:szCs w:val="22"/>
                    </w:rPr>
                  </w:pPr>
                  <w:r w:rsidRPr="008339D6">
                    <w:rPr>
                      <w:rFonts w:ascii="Arial" w:hAnsi="Arial" w:cs="Arial"/>
                      <w:sz w:val="22"/>
                      <w:szCs w:val="22"/>
                    </w:rPr>
                    <w:t>______________________________________</w:t>
                  </w:r>
                </w:p>
                <w:p w:rsidR="00282CEE" w:rsidRPr="008339D6" w:rsidRDefault="00282CEE" w:rsidP="00C054D1">
                  <w:pPr>
                    <w:jc w:val="center"/>
                    <w:rPr>
                      <w:rFonts w:ascii="Arial" w:hAnsi="Arial" w:cs="Arial"/>
                      <w:sz w:val="22"/>
                      <w:szCs w:val="22"/>
                    </w:rPr>
                  </w:pPr>
                  <w:r w:rsidRPr="008339D6">
                    <w:rPr>
                      <w:rFonts w:ascii="Arial" w:hAnsi="Arial" w:cs="Arial"/>
                      <w:sz w:val="22"/>
                      <w:szCs w:val="22"/>
                    </w:rPr>
                    <w:t>(</w:t>
                  </w:r>
                  <w:proofErr w:type="gramStart"/>
                  <w:r w:rsidRPr="008339D6">
                    <w:rPr>
                      <w:rFonts w:ascii="Arial" w:hAnsi="Arial" w:cs="Arial"/>
                      <w:sz w:val="22"/>
                      <w:szCs w:val="22"/>
                    </w:rPr>
                    <w:t>name</w:t>
                  </w:r>
                  <w:proofErr w:type="gramEnd"/>
                  <w:r w:rsidRPr="008339D6">
                    <w:rPr>
                      <w:rFonts w:ascii="Arial" w:hAnsi="Arial" w:cs="Arial"/>
                      <w:sz w:val="22"/>
                      <w:szCs w:val="22"/>
                    </w:rPr>
                    <w:t>)</w:t>
                  </w:r>
                </w:p>
                <w:p w:rsidR="00282CEE" w:rsidRPr="008339D6" w:rsidRDefault="00282CEE" w:rsidP="00C054D1">
                  <w:pPr>
                    <w:jc w:val="center"/>
                    <w:rPr>
                      <w:rFonts w:ascii="Arial" w:hAnsi="Arial" w:cs="Arial"/>
                      <w:sz w:val="22"/>
                      <w:szCs w:val="22"/>
                    </w:rPr>
                  </w:pPr>
                </w:p>
                <w:p w:rsidR="00282CEE" w:rsidRPr="008339D6" w:rsidRDefault="00282CEE" w:rsidP="00C054D1">
                  <w:pPr>
                    <w:jc w:val="center"/>
                    <w:rPr>
                      <w:rFonts w:ascii="Arial" w:hAnsi="Arial" w:cs="Arial"/>
                      <w:sz w:val="22"/>
                      <w:szCs w:val="22"/>
                    </w:rPr>
                  </w:pPr>
                  <w:r w:rsidRPr="008339D6">
                    <w:rPr>
                      <w:rFonts w:ascii="Arial" w:hAnsi="Arial" w:cs="Arial"/>
                      <w:sz w:val="22"/>
                      <w:szCs w:val="22"/>
                    </w:rPr>
                    <w:t>Has successfully completed all of the requirements</w:t>
                  </w:r>
                </w:p>
                <w:p w:rsidR="00282CEE" w:rsidRPr="008339D6" w:rsidRDefault="00282CEE" w:rsidP="00C054D1">
                  <w:pPr>
                    <w:jc w:val="center"/>
                    <w:rPr>
                      <w:rFonts w:ascii="Arial" w:hAnsi="Arial" w:cs="Arial"/>
                      <w:sz w:val="22"/>
                      <w:szCs w:val="22"/>
                    </w:rPr>
                  </w:pPr>
                  <w:proofErr w:type="gramStart"/>
                  <w:r w:rsidRPr="008339D6">
                    <w:rPr>
                      <w:rFonts w:ascii="Arial" w:hAnsi="Arial" w:cs="Arial"/>
                      <w:sz w:val="22"/>
                      <w:szCs w:val="22"/>
                    </w:rPr>
                    <w:t>to</w:t>
                  </w:r>
                  <w:proofErr w:type="gramEnd"/>
                  <w:r w:rsidRPr="008339D6">
                    <w:rPr>
                      <w:rFonts w:ascii="Arial" w:hAnsi="Arial" w:cs="Arial"/>
                      <w:sz w:val="22"/>
                      <w:szCs w:val="22"/>
                    </w:rPr>
                    <w:t xml:space="preserve"> be certified as a</w:t>
                  </w:r>
                </w:p>
                <w:p w:rsidR="00282CEE" w:rsidRPr="008339D6" w:rsidRDefault="00282CEE" w:rsidP="00C054D1">
                  <w:pPr>
                    <w:jc w:val="center"/>
                    <w:rPr>
                      <w:rFonts w:ascii="Arial" w:hAnsi="Arial" w:cs="Arial"/>
                      <w:sz w:val="22"/>
                      <w:szCs w:val="22"/>
                    </w:rPr>
                  </w:pPr>
                </w:p>
                <w:p w:rsidR="00282CEE" w:rsidRPr="005B6F87" w:rsidRDefault="00282CEE" w:rsidP="00C054D1">
                  <w:pPr>
                    <w:jc w:val="center"/>
                    <w:rPr>
                      <w:rFonts w:ascii="Arial" w:hAnsi="Arial" w:cs="Arial"/>
                      <w:sz w:val="40"/>
                      <w:szCs w:val="40"/>
                    </w:rPr>
                  </w:pPr>
                  <w:r w:rsidRPr="005B6F87">
                    <w:rPr>
                      <w:rFonts w:ascii="Arial" w:hAnsi="Arial" w:cs="Arial"/>
                      <w:b/>
                      <w:bCs/>
                      <w:sz w:val="40"/>
                      <w:szCs w:val="40"/>
                    </w:rPr>
                    <w:t>BASIC INSPECTOR</w:t>
                  </w:r>
                </w:p>
                <w:p w:rsidR="00282CEE" w:rsidRDefault="00282CEE" w:rsidP="00C054D1">
                  <w:pPr>
                    <w:jc w:val="center"/>
                    <w:rPr>
                      <w:rFonts w:ascii="Arial" w:hAnsi="Arial" w:cs="Arial"/>
                    </w:rPr>
                  </w:pPr>
                </w:p>
                <w:p w:rsidR="00282CEE" w:rsidRDefault="00282CEE" w:rsidP="00C054D1">
                  <w:pPr>
                    <w:jc w:val="center"/>
                    <w:rPr>
                      <w:rFonts w:ascii="Arial" w:hAnsi="Arial" w:cs="Arial"/>
                    </w:rPr>
                  </w:pPr>
                </w:p>
                <w:p w:rsidR="00282CEE" w:rsidRDefault="00282CEE" w:rsidP="00C054D1">
                  <w:pPr>
                    <w:jc w:val="center"/>
                    <w:rPr>
                      <w:rFonts w:ascii="Arial" w:hAnsi="Arial" w:cs="Arial"/>
                    </w:rPr>
                  </w:pPr>
                </w:p>
                <w:p w:rsidR="00282CEE" w:rsidRPr="005B6F87" w:rsidRDefault="00282CEE" w:rsidP="00C054D1">
                  <w:pPr>
                    <w:jc w:val="center"/>
                    <w:rPr>
                      <w:rFonts w:ascii="Arial" w:hAnsi="Arial" w:cs="Arial"/>
                    </w:rPr>
                  </w:pPr>
                </w:p>
                <w:p w:rsidR="00282CEE" w:rsidRDefault="00282CEE" w:rsidP="00C054D1">
                  <w:pPr>
                    <w:jc w:val="center"/>
                    <w:rPr>
                      <w:rFonts w:ascii="Arial" w:hAnsi="Arial" w:cs="Arial"/>
                      <w:sz w:val="22"/>
                      <w:szCs w:val="22"/>
                    </w:rPr>
                  </w:pPr>
                  <w:r w:rsidRPr="008339D6">
                    <w:rPr>
                      <w:rFonts w:ascii="Arial" w:hAnsi="Arial" w:cs="Arial"/>
                      <w:sz w:val="22"/>
                      <w:szCs w:val="22"/>
                    </w:rPr>
                    <w:t xml:space="preserve">Supervisor Signature________________________   </w:t>
                  </w:r>
                </w:p>
                <w:p w:rsidR="00282CEE" w:rsidRPr="008339D6" w:rsidRDefault="00282CEE" w:rsidP="00C054D1">
                  <w:pPr>
                    <w:jc w:val="center"/>
                    <w:rPr>
                      <w:rFonts w:ascii="Arial" w:hAnsi="Arial" w:cs="Arial"/>
                      <w:sz w:val="22"/>
                      <w:szCs w:val="22"/>
                    </w:rPr>
                  </w:pPr>
                  <w:r w:rsidRPr="008339D6">
                    <w:rPr>
                      <w:rFonts w:ascii="Arial" w:hAnsi="Arial" w:cs="Arial"/>
                      <w:sz w:val="22"/>
                      <w:szCs w:val="22"/>
                    </w:rPr>
                    <w:t xml:space="preserve">  Date</w:t>
                  </w:r>
                  <w:proofErr w:type="gramStart"/>
                  <w:r w:rsidRPr="008339D6">
                    <w:rPr>
                      <w:rFonts w:ascii="Arial" w:hAnsi="Arial" w:cs="Arial"/>
                      <w:sz w:val="22"/>
                      <w:szCs w:val="22"/>
                    </w:rPr>
                    <w:t>:_</w:t>
                  </w:r>
                  <w:proofErr w:type="gramEnd"/>
                  <w:r w:rsidRPr="008339D6">
                    <w:rPr>
                      <w:rFonts w:ascii="Arial" w:hAnsi="Arial" w:cs="Arial"/>
                      <w:sz w:val="22"/>
                      <w:szCs w:val="22"/>
                    </w:rPr>
                    <w:t>___________</w:t>
                  </w:r>
                </w:p>
                <w:p w:rsidR="00282CEE" w:rsidRDefault="00282CEE" w:rsidP="00C054D1"/>
              </w:txbxContent>
            </v:textbox>
            <w10:wrap type="none"/>
            <w10:anchorlock/>
          </v:shape>
        </w:pict>
      </w:r>
    </w:p>
    <w:tbl>
      <w:tblPr>
        <w:tblW w:w="0" w:type="auto"/>
        <w:jc w:val="center"/>
        <w:tblLayout w:type="fixed"/>
        <w:tblCellMar>
          <w:left w:w="120" w:type="dxa"/>
          <w:right w:w="120" w:type="dxa"/>
        </w:tblCellMar>
        <w:tblLook w:val="0000"/>
      </w:tblPr>
      <w:tblGrid>
        <w:gridCol w:w="5722"/>
        <w:gridCol w:w="3727"/>
      </w:tblGrid>
      <w:tr w:rsidR="00290470" w:rsidRPr="00290470">
        <w:trPr>
          <w:cantSplit/>
          <w:tblHeader/>
          <w:jc w:val="center"/>
        </w:trPr>
        <w:tc>
          <w:tcPr>
            <w:tcW w:w="5722" w:type="dxa"/>
            <w:gridSpan w:val="2"/>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jc w:val="center"/>
              <w:rPr>
                <w:rFonts w:ascii="Arial" w:hAnsi="Arial" w:cs="Arial"/>
                <w:i/>
                <w:iCs/>
                <w:sz w:val="18"/>
                <w:szCs w:val="18"/>
              </w:rPr>
            </w:pPr>
            <w:r w:rsidRPr="00290470">
              <w:rPr>
                <w:rFonts w:ascii="Arial" w:hAnsi="Arial" w:cs="Arial"/>
                <w:i/>
                <w:iCs/>
                <w:sz w:val="34"/>
                <w:szCs w:val="34"/>
              </w:rPr>
              <w:t>Form 1:  Basic-Level Equivalency Justification</w:t>
            </w:r>
            <w:r w:rsidR="0034082B" w:rsidRPr="00290470">
              <w:rPr>
                <w:rFonts w:ascii="Arial" w:hAnsi="Arial" w:cs="Arial"/>
                <w:i/>
                <w:iCs/>
                <w:sz w:val="34"/>
                <w:szCs w:val="34"/>
              </w:rPr>
              <w:fldChar w:fldCharType="begin"/>
            </w:r>
            <w:proofErr w:type="spellStart"/>
            <w:r w:rsidRPr="00290470">
              <w:rPr>
                <w:rFonts w:ascii="Arial" w:hAnsi="Arial" w:cs="Arial"/>
                <w:i/>
                <w:iCs/>
                <w:sz w:val="34"/>
                <w:szCs w:val="34"/>
              </w:rPr>
              <w:instrText>tc</w:instrText>
            </w:r>
            <w:proofErr w:type="spellEnd"/>
            <w:r w:rsidRPr="00290470">
              <w:rPr>
                <w:rFonts w:ascii="Arial" w:hAnsi="Arial" w:cs="Arial"/>
                <w:i/>
                <w:iCs/>
                <w:sz w:val="34"/>
                <w:szCs w:val="34"/>
              </w:rPr>
              <w:instrText xml:space="preserve"> \l1 "</w:instrText>
            </w:r>
            <w:bookmarkStart w:id="356" w:name="_Toc311547180"/>
            <w:r w:rsidRPr="00290470">
              <w:rPr>
                <w:rFonts w:ascii="Arial" w:hAnsi="Arial" w:cs="Arial"/>
                <w:i/>
                <w:iCs/>
                <w:sz w:val="34"/>
                <w:szCs w:val="34"/>
              </w:rPr>
              <w:instrText>Form 1:  Basic-Level Equivalency Justification</w:instrText>
            </w:r>
            <w:bookmarkEnd w:id="356"/>
            <w:r w:rsidR="0034082B" w:rsidRPr="00290470">
              <w:rPr>
                <w:rFonts w:ascii="Arial" w:hAnsi="Arial" w:cs="Arial"/>
                <w:i/>
                <w:iCs/>
                <w:sz w:val="34"/>
                <w:szCs w:val="34"/>
              </w:rPr>
              <w:fldChar w:fldCharType="end"/>
            </w:r>
          </w:p>
        </w:tc>
      </w:tr>
      <w:tr w:rsidR="00825C3C" w:rsidRPr="00290470">
        <w:trPr>
          <w:cantSplit/>
          <w:tblHeader/>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i/>
                <w:iCs/>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i/>
                <w:iCs/>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18"/>
                <w:szCs w:val="18"/>
              </w:rPr>
            </w:pPr>
            <w:r w:rsidRPr="00290470">
              <w:rPr>
                <w:rFonts w:ascii="Arial" w:hAnsi="Arial" w:cs="Arial"/>
                <w:i/>
                <w:iCs/>
              </w:rPr>
              <w:t>Inspector Name:</w:t>
            </w:r>
            <w:r w:rsidRPr="00290470">
              <w:rPr>
                <w:rFonts w:ascii="Arial" w:hAnsi="Arial" w:cs="Arial"/>
                <w:i/>
                <w:iCs/>
                <w:sz w:val="18"/>
                <w:szCs w:val="18"/>
              </w:rPr>
              <w:t xml:space="preserve"> ________________________________</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i/>
                <w:iCs/>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18"/>
                <w:szCs w:val="18"/>
              </w:rPr>
            </w:pPr>
            <w:r w:rsidRPr="00290470">
              <w:rPr>
                <w:rFonts w:ascii="Arial" w:hAnsi="Arial" w:cs="Arial"/>
                <w:b/>
                <w:bCs/>
                <w:i/>
                <w:iCs/>
                <w:sz w:val="18"/>
                <w:szCs w:val="18"/>
              </w:rPr>
              <w:t>Identify equivalent training and experience for which the inspector is to be given credit.</w:t>
            </w:r>
          </w:p>
        </w:tc>
      </w:tr>
      <w:tr w:rsidR="00290470" w:rsidRPr="00290470">
        <w:trPr>
          <w:cantSplit/>
          <w:jc w:val="center"/>
        </w:trPr>
        <w:tc>
          <w:tcPr>
            <w:tcW w:w="5722" w:type="dxa"/>
            <w:gridSpan w:val="2"/>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i/>
                <w:iCs/>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b/>
                <w:bCs/>
                <w:i/>
                <w:iCs/>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i/>
                <w:iCs/>
                <w:sz w:val="18"/>
                <w:szCs w:val="18"/>
              </w:rPr>
            </w:pPr>
            <w:r w:rsidRPr="00290470">
              <w:rPr>
                <w:rFonts w:ascii="Arial" w:hAnsi="Arial" w:cs="Arial"/>
                <w:b/>
                <w:bCs/>
                <w:i/>
                <w:iCs/>
                <w:sz w:val="18"/>
                <w:szCs w:val="18"/>
              </w:rPr>
              <w:t>A.  Training Courses</w:t>
            </w: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i/>
                <w:iCs/>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H-100, Site Access Training (or licensee site access)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290470">
              <w:rPr>
                <w:rFonts w:ascii="Arial" w:hAnsi="Arial" w:cs="Arial"/>
                <w:sz w:val="18"/>
                <w:szCs w:val="18"/>
              </w:rPr>
              <w:t>R-100, Reactor Concepts (for power reactor inspectors only)</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r w:rsidRPr="00290470">
              <w:rPr>
                <w:rFonts w:ascii="Arial" w:hAnsi="Arial" w:cs="Arial"/>
                <w:sz w:val="18"/>
                <w:szCs w:val="18"/>
              </w:rPr>
              <w:t>P-105, PRA Basics for Regulatory Applications (for power reactor inspectors only)</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firstLine="1440"/>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G-104, Expectations for Inspectors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290470" w:rsidRPr="00290470">
        <w:trPr>
          <w:cantSplit/>
          <w:jc w:val="center"/>
        </w:trPr>
        <w:tc>
          <w:tcPr>
            <w:tcW w:w="5722" w:type="dxa"/>
            <w:gridSpan w:val="2"/>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b/>
                <w:bCs/>
                <w:i/>
                <w:iCs/>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b/>
                <w:bCs/>
                <w:i/>
                <w:iCs/>
                <w:sz w:val="18"/>
                <w:szCs w:val="18"/>
              </w:rPr>
              <w:t>B.  Individual Study Activities</w:t>
            </w: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ISA-1</w:t>
            </w:r>
            <w:r w:rsidRPr="00290470">
              <w:rPr>
                <w:rFonts w:ascii="Arial" w:hAnsi="Arial" w:cs="Arial"/>
                <w:sz w:val="18"/>
                <w:szCs w:val="18"/>
              </w:rPr>
              <w:tab/>
              <w:t>History and Organization of the U.S. Nuclear Regulatory</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rPr>
                <w:rFonts w:ascii="Arial" w:hAnsi="Arial" w:cs="Arial"/>
                <w:sz w:val="18"/>
                <w:szCs w:val="18"/>
              </w:rPr>
            </w:pPr>
            <w:r w:rsidRPr="00290470">
              <w:rPr>
                <w:rFonts w:ascii="Arial" w:hAnsi="Arial" w:cs="Arial"/>
                <w:sz w:val="18"/>
                <w:szCs w:val="18"/>
              </w:rPr>
              <w:t>Commission</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ISA-2</w:t>
            </w:r>
            <w:r w:rsidRPr="00290470">
              <w:rPr>
                <w:rFonts w:ascii="Arial" w:hAnsi="Arial" w:cs="Arial"/>
                <w:sz w:val="18"/>
                <w:szCs w:val="18"/>
              </w:rPr>
              <w:tab/>
              <w:t>Navigating the NRC</w:t>
            </w:r>
            <w:r w:rsidRPr="00290470">
              <w:rPr>
                <w:rFonts w:ascii="Arial" w:hAnsi="Arial" w:cs="Arial"/>
                <w:sz w:val="18"/>
                <w:szCs w:val="18"/>
              </w:rPr>
              <w:sym w:font="WP TypographicSymbols" w:char="003D"/>
            </w:r>
            <w:r w:rsidRPr="00290470">
              <w:rPr>
                <w:rFonts w:ascii="Arial" w:hAnsi="Arial" w:cs="Arial"/>
                <w:sz w:val="18"/>
                <w:szCs w:val="18"/>
              </w:rPr>
              <w:t>s Internal and External Web Sites</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ISA-3</w:t>
            </w:r>
            <w:r w:rsidRPr="00290470">
              <w:rPr>
                <w:rFonts w:ascii="Arial" w:hAnsi="Arial" w:cs="Arial"/>
                <w:sz w:val="18"/>
                <w:szCs w:val="18"/>
              </w:rPr>
              <w:tab/>
              <w:t>Inspector Objectivity, Protocol, and Professional Conduct</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ISA-4</w:t>
            </w:r>
            <w:r w:rsidRPr="00290470">
              <w:rPr>
                <w:rFonts w:ascii="Arial" w:hAnsi="Arial" w:cs="Arial"/>
                <w:sz w:val="18"/>
                <w:szCs w:val="18"/>
              </w:rPr>
              <w:tab/>
              <w:t>Fitness-for-Duty Rule</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ISA-5</w:t>
            </w:r>
            <w:r w:rsidRPr="00290470">
              <w:rPr>
                <w:rFonts w:ascii="Arial" w:hAnsi="Arial" w:cs="Arial"/>
                <w:sz w:val="18"/>
                <w:szCs w:val="18"/>
              </w:rPr>
              <w:tab/>
              <w:t>Allegations</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ISA-6</w:t>
            </w:r>
            <w:r w:rsidRPr="00290470">
              <w:rPr>
                <w:rFonts w:ascii="Arial" w:hAnsi="Arial" w:cs="Arial"/>
                <w:sz w:val="18"/>
                <w:szCs w:val="18"/>
              </w:rPr>
              <w:tab/>
              <w:t>The NRC</w:t>
            </w:r>
            <w:r w:rsidRPr="00290470">
              <w:rPr>
                <w:rFonts w:ascii="Arial" w:hAnsi="Arial" w:cs="Arial"/>
                <w:sz w:val="18"/>
                <w:szCs w:val="18"/>
              </w:rPr>
              <w:sym w:font="WP TypographicSymbols" w:char="003D"/>
            </w:r>
            <w:r w:rsidRPr="00290470">
              <w:rPr>
                <w:rFonts w:ascii="Arial" w:hAnsi="Arial" w:cs="Arial"/>
                <w:sz w:val="18"/>
                <w:szCs w:val="18"/>
              </w:rPr>
              <w:t>s Response to an Emergency at a Nuclear Facility</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ISA-7</w:t>
            </w:r>
            <w:r w:rsidRPr="00290470">
              <w:rPr>
                <w:rFonts w:ascii="Arial" w:hAnsi="Arial" w:cs="Arial"/>
                <w:sz w:val="18"/>
                <w:szCs w:val="18"/>
              </w:rPr>
              <w:tab/>
              <w:t>The Enforcement Process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ISA-8</w:t>
            </w:r>
            <w:r w:rsidRPr="00290470">
              <w:rPr>
                <w:rFonts w:ascii="Arial" w:hAnsi="Arial" w:cs="Arial"/>
                <w:sz w:val="18"/>
                <w:szCs w:val="18"/>
              </w:rPr>
              <w:tab/>
              <w:t>The Office of Investigations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ISA-9</w:t>
            </w:r>
            <w:r w:rsidRPr="00290470">
              <w:rPr>
                <w:rFonts w:ascii="Arial" w:hAnsi="Arial" w:cs="Arial"/>
                <w:sz w:val="18"/>
                <w:szCs w:val="18"/>
              </w:rPr>
              <w:tab/>
              <w:t>Exploring the Operating Reactor Inspection Program and the Reactor Oversight Program</w:t>
            </w:r>
            <w:r w:rsidRPr="00290470">
              <w:rPr>
                <w:rFonts w:ascii="Arial" w:hAnsi="Arial" w:cs="Arial"/>
                <w:sz w:val="18"/>
                <w:szCs w:val="18"/>
              </w:rPr>
              <w:sym w:font="WP TypographicSymbols" w:char="003D"/>
            </w:r>
            <w:r w:rsidRPr="00290470">
              <w:rPr>
                <w:rFonts w:ascii="Arial" w:hAnsi="Arial" w:cs="Arial"/>
                <w:sz w:val="18"/>
                <w:szCs w:val="18"/>
              </w:rPr>
              <w:t>s Internal Web Page</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ISA-10</w:t>
            </w:r>
            <w:r w:rsidRPr="00290470">
              <w:rPr>
                <w:rFonts w:ascii="Arial" w:hAnsi="Arial" w:cs="Arial"/>
                <w:sz w:val="18"/>
                <w:szCs w:val="18"/>
              </w:rPr>
              <w:tab/>
              <w:t xml:space="preserve">Performance Indicator Program </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ISA-11</w:t>
            </w:r>
            <w:r w:rsidRPr="00290470">
              <w:rPr>
                <w:rFonts w:ascii="Arial" w:hAnsi="Arial" w:cs="Arial"/>
                <w:sz w:val="18"/>
                <w:szCs w:val="18"/>
              </w:rPr>
              <w:tab/>
              <w:t>Augmented Inspection Team, Special Inspection</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rPr>
                <w:rFonts w:ascii="Arial" w:hAnsi="Arial" w:cs="Arial"/>
                <w:sz w:val="18"/>
                <w:szCs w:val="18"/>
              </w:rPr>
            </w:pPr>
            <w:r w:rsidRPr="00290470">
              <w:rPr>
                <w:rFonts w:ascii="Arial" w:hAnsi="Arial" w:cs="Arial"/>
                <w:sz w:val="18"/>
                <w:szCs w:val="18"/>
              </w:rPr>
              <w:t>Team  and Incident Inspection Team Activities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ISA-12</w:t>
            </w:r>
            <w:r w:rsidRPr="00290470">
              <w:rPr>
                <w:rFonts w:ascii="Arial" w:hAnsi="Arial" w:cs="Arial"/>
                <w:sz w:val="18"/>
                <w:szCs w:val="18"/>
              </w:rPr>
              <w:tab/>
              <w:t>Understanding How the Commission Operates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ISA-13</w:t>
            </w:r>
            <w:r w:rsidRPr="00290470">
              <w:rPr>
                <w:rFonts w:ascii="Arial" w:hAnsi="Arial" w:cs="Arial"/>
                <w:sz w:val="18"/>
                <w:szCs w:val="18"/>
              </w:rPr>
              <w:tab/>
              <w:t>Organization and Content of the NRC Inspection Manual</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ISA-14</w:t>
            </w:r>
            <w:r w:rsidRPr="00290470">
              <w:rPr>
                <w:rFonts w:ascii="Arial" w:hAnsi="Arial" w:cs="Arial"/>
                <w:sz w:val="18"/>
                <w:szCs w:val="18"/>
              </w:rPr>
              <w:tab/>
              <w:t>NRC Interagency Agreements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ISA-15</w:t>
            </w:r>
            <w:r w:rsidRPr="00290470">
              <w:rPr>
                <w:rFonts w:ascii="Arial" w:hAnsi="Arial" w:cs="Arial"/>
                <w:sz w:val="18"/>
                <w:szCs w:val="18"/>
              </w:rPr>
              <w:tab/>
              <w:t>Interaction with the Public</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sz w:val="18"/>
                <w:szCs w:val="18"/>
              </w:rPr>
              <w:t>ISA-16Contacts with the Media</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ISA-17</w:t>
            </w:r>
            <w:r w:rsidRPr="00290470">
              <w:rPr>
                <w:rFonts w:ascii="Arial" w:hAnsi="Arial" w:cs="Arial"/>
                <w:sz w:val="18"/>
                <w:szCs w:val="18"/>
              </w:rPr>
              <w:tab/>
              <w:t>Institute of Nuclear Power Operations, Nuclear Energy Institute, and National Organization of Test, Research and Training Reactors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ISA-18</w:t>
            </w:r>
            <w:r w:rsidRPr="00290470">
              <w:rPr>
                <w:rFonts w:ascii="Arial" w:hAnsi="Arial" w:cs="Arial"/>
                <w:sz w:val="18"/>
                <w:szCs w:val="18"/>
              </w:rPr>
              <w:tab/>
              <w:t>The Freedom of Information Act and the Privacy Act</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ISA-19</w:t>
            </w:r>
            <w:r w:rsidRPr="00290470">
              <w:rPr>
                <w:rFonts w:ascii="Arial" w:hAnsi="Arial" w:cs="Arial"/>
                <w:sz w:val="18"/>
                <w:szCs w:val="18"/>
              </w:rPr>
              <w:tab/>
              <w:t>Entrance and Exit Meetings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ISA-20</w:t>
            </w:r>
            <w:r w:rsidRPr="00290470">
              <w:rPr>
                <w:rFonts w:ascii="Arial" w:hAnsi="Arial" w:cs="Arial"/>
                <w:sz w:val="18"/>
                <w:szCs w:val="18"/>
              </w:rPr>
              <w:tab/>
              <w:t>Documenting Inspection Findings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ISA-21</w:t>
            </w:r>
            <w:r w:rsidRPr="009B3D83">
              <w:rPr>
                <w:rFonts w:ascii="Arial" w:hAnsi="Arial" w:cs="Arial"/>
                <w:sz w:val="18"/>
                <w:szCs w:val="18"/>
              </w:rPr>
              <w:tab/>
            </w:r>
            <w:r w:rsidR="009B3D83" w:rsidRPr="009B3D83">
              <w:rPr>
                <w:rFonts w:ascii="Arial" w:hAnsi="Arial" w:cs="Arial"/>
                <w:sz w:val="18"/>
                <w:szCs w:val="18"/>
              </w:rPr>
              <w:t>Open, Collaborative Working Environment &amp; Ways to Raise Differing Views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ISA-22</w:t>
            </w:r>
            <w:r w:rsidRPr="00290470">
              <w:rPr>
                <w:rFonts w:ascii="Arial" w:hAnsi="Arial" w:cs="Arial"/>
                <w:sz w:val="18"/>
                <w:szCs w:val="18"/>
              </w:rPr>
              <w:tab/>
              <w:t>Overview of 10 CFR Part 50 (for power reactor inspectors only)</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ISA-23</w:t>
            </w:r>
            <w:r w:rsidRPr="00290470">
              <w:rPr>
                <w:rFonts w:ascii="Arial" w:hAnsi="Arial" w:cs="Arial"/>
                <w:sz w:val="18"/>
                <w:szCs w:val="18"/>
              </w:rPr>
              <w:tab/>
              <w:t>Overview of 10 CFR Part 19 and10 CFR Part 20</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ISA-24</w:t>
            </w:r>
            <w:r w:rsidRPr="00290470">
              <w:rPr>
                <w:rFonts w:ascii="Arial" w:hAnsi="Arial" w:cs="Arial"/>
                <w:sz w:val="18"/>
                <w:szCs w:val="18"/>
              </w:rPr>
              <w:tab/>
              <w:t>Licensee-Specific Regulatory Documents and Procedures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ISA-25</w:t>
            </w:r>
            <w:r w:rsidRPr="00290470">
              <w:rPr>
                <w:rFonts w:ascii="Arial" w:hAnsi="Arial" w:cs="Arial"/>
                <w:sz w:val="18"/>
                <w:szCs w:val="18"/>
              </w:rPr>
              <w:tab/>
              <w:t>Security Requirements for Nuclear Power Plants  (for power reactor inspectors only)</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18"/>
                <w:szCs w:val="18"/>
              </w:rPr>
            </w:pPr>
            <w:r w:rsidRPr="00290470">
              <w:rPr>
                <w:rFonts w:ascii="Arial" w:hAnsi="Arial" w:cs="Arial"/>
                <w:sz w:val="18"/>
                <w:szCs w:val="18"/>
              </w:rPr>
              <w:t>ISA-26</w:t>
            </w:r>
            <w:r w:rsidRPr="00290470">
              <w:rPr>
                <w:rFonts w:ascii="Arial" w:hAnsi="Arial" w:cs="Arial"/>
                <w:sz w:val="18"/>
                <w:szCs w:val="18"/>
              </w:rPr>
              <w:tab/>
              <w:t>Exploring the Operating Reactor Assessment Program (for power reactor inspectors only)</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331A08" w:rsidRPr="00290470">
        <w:trPr>
          <w:cantSplit/>
          <w:jc w:val="center"/>
          <w:ins w:id="357" w:author="Author" w:date="2010-12-22T09:19:00Z"/>
        </w:trPr>
        <w:tc>
          <w:tcPr>
            <w:tcW w:w="5722" w:type="dxa"/>
            <w:tcBorders>
              <w:top w:val="single" w:sz="7" w:space="0" w:color="000000"/>
              <w:left w:val="single" w:sz="7" w:space="0" w:color="000000"/>
              <w:bottom w:val="single" w:sz="7" w:space="0" w:color="000000"/>
              <w:right w:val="single" w:sz="7" w:space="0" w:color="000000"/>
            </w:tcBorders>
          </w:tcPr>
          <w:p w:rsidR="00331A08" w:rsidRPr="00607F5D" w:rsidRDefault="00331A08">
            <w:pPr>
              <w:spacing w:line="120" w:lineRule="exact"/>
              <w:rPr>
                <w:ins w:id="358" w:author="Author" w:date="2010-12-22T09:22:00Z"/>
                <w:rFonts w:ascii="Arial" w:hAnsi="Arial" w:cs="Arial"/>
                <w:sz w:val="18"/>
                <w:szCs w:val="18"/>
              </w:rPr>
            </w:pPr>
          </w:p>
          <w:p w:rsidR="00607F5D" w:rsidRPr="00607F5D" w:rsidRDefault="00607F5D" w:rsidP="00607F5D">
            <w:pPr>
              <w:widowControl/>
              <w:tabs>
                <w:tab w:val="left" w:pos="-1080"/>
                <w:tab w:val="left" w:pos="-720"/>
                <w:tab w:val="left" w:pos="0"/>
                <w:tab w:val="left" w:pos="420"/>
                <w:tab w:val="left" w:pos="600"/>
                <w:tab w:val="left" w:pos="1440"/>
                <w:tab w:val="left" w:pos="2160"/>
                <w:tab w:val="left" w:pos="2880"/>
                <w:tab w:val="left" w:pos="3420"/>
                <w:tab w:val="left" w:pos="4320"/>
              </w:tabs>
              <w:rPr>
                <w:ins w:id="359" w:author="Author" w:date="2010-12-22T09:26:00Z"/>
                <w:rFonts w:ascii="Arial" w:hAnsi="Arial" w:cs="Arial"/>
                <w:sz w:val="18"/>
                <w:szCs w:val="18"/>
              </w:rPr>
            </w:pPr>
            <w:ins w:id="360" w:author="Author" w:date="2010-12-22T09:26:00Z">
              <w:r w:rsidRPr="00607F5D">
                <w:rPr>
                  <w:rFonts w:ascii="Arial" w:hAnsi="Arial" w:cs="Arial"/>
                  <w:sz w:val="18"/>
                  <w:szCs w:val="18"/>
                </w:rPr>
                <w:t xml:space="preserve">ISA-27 </w:t>
              </w:r>
              <w:r w:rsidRPr="00607F5D">
                <w:rPr>
                  <w:rFonts w:ascii="Arial" w:hAnsi="Arial" w:cs="Arial"/>
                  <w:color w:val="000000"/>
                  <w:sz w:val="18"/>
                  <w:szCs w:val="18"/>
                </w:rPr>
                <w:t>Generic Communications</w:t>
              </w:r>
            </w:ins>
          </w:p>
          <w:p w:rsidR="00607F5D" w:rsidRPr="00607F5D" w:rsidRDefault="00607F5D">
            <w:pPr>
              <w:spacing w:line="120" w:lineRule="exact"/>
              <w:rPr>
                <w:ins w:id="361" w:author="Author" w:date="2010-12-22T09:22:00Z"/>
                <w:rFonts w:ascii="Arial" w:hAnsi="Arial" w:cs="Arial"/>
                <w:sz w:val="18"/>
                <w:szCs w:val="18"/>
              </w:rPr>
            </w:pPr>
          </w:p>
          <w:p w:rsidR="00607F5D" w:rsidRPr="00607F5D" w:rsidRDefault="00607F5D">
            <w:pPr>
              <w:spacing w:line="120" w:lineRule="exact"/>
              <w:rPr>
                <w:ins w:id="362" w:author="Author" w:date="2010-12-22T09:22:00Z"/>
                <w:rFonts w:ascii="Arial" w:hAnsi="Arial" w:cs="Arial"/>
                <w:sz w:val="18"/>
                <w:szCs w:val="18"/>
              </w:rPr>
            </w:pPr>
          </w:p>
          <w:p w:rsidR="00607F5D" w:rsidRPr="00290470" w:rsidRDefault="00607F5D">
            <w:pPr>
              <w:spacing w:line="120" w:lineRule="exact"/>
              <w:rPr>
                <w:ins w:id="363" w:author="Author" w:date="2010-12-22T09:19:00Z"/>
                <w:rFonts w:ascii="Arial" w:hAnsi="Arial" w:cs="Arial"/>
                <w:sz w:val="18"/>
                <w:szCs w:val="18"/>
              </w:rPr>
            </w:pPr>
          </w:p>
        </w:tc>
        <w:tc>
          <w:tcPr>
            <w:tcW w:w="3727" w:type="dxa"/>
            <w:tcBorders>
              <w:top w:val="single" w:sz="7" w:space="0" w:color="000000"/>
              <w:left w:val="single" w:sz="7" w:space="0" w:color="000000"/>
              <w:bottom w:val="single" w:sz="7" w:space="0" w:color="000000"/>
              <w:right w:val="single" w:sz="7" w:space="0" w:color="000000"/>
            </w:tcBorders>
          </w:tcPr>
          <w:p w:rsidR="00331A08" w:rsidRPr="00290470" w:rsidRDefault="00331A08">
            <w:pPr>
              <w:spacing w:line="120" w:lineRule="exact"/>
              <w:rPr>
                <w:ins w:id="364" w:author="Author" w:date="2010-12-22T09:19:00Z"/>
                <w:rFonts w:ascii="Arial" w:hAnsi="Arial" w:cs="Arial"/>
                <w:sz w:val="18"/>
                <w:szCs w:val="18"/>
              </w:rPr>
            </w:pPr>
          </w:p>
        </w:tc>
      </w:tr>
      <w:tr w:rsidR="00290470" w:rsidRPr="00290470">
        <w:trPr>
          <w:cantSplit/>
          <w:jc w:val="center"/>
        </w:trPr>
        <w:tc>
          <w:tcPr>
            <w:tcW w:w="5722" w:type="dxa"/>
            <w:gridSpan w:val="2"/>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b/>
                <w:bCs/>
                <w:i/>
                <w:iCs/>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r w:rsidRPr="00290470">
              <w:rPr>
                <w:rFonts w:ascii="Arial" w:hAnsi="Arial" w:cs="Arial"/>
                <w:b/>
                <w:bCs/>
                <w:i/>
                <w:iCs/>
                <w:sz w:val="18"/>
                <w:szCs w:val="18"/>
              </w:rPr>
              <w:t>C.  On-the-Job Training Activities</w:t>
            </w: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OJT-1</w:t>
            </w:r>
            <w:r w:rsidRPr="00290470">
              <w:rPr>
                <w:rFonts w:ascii="Arial" w:hAnsi="Arial" w:cs="Arial"/>
                <w:sz w:val="18"/>
                <w:szCs w:val="18"/>
              </w:rPr>
              <w:tab/>
              <w:t>Facility Familiarization Tour with a Qualified Inspector</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OJT-2</w:t>
            </w:r>
            <w:r w:rsidRPr="00290470">
              <w:rPr>
                <w:rFonts w:ascii="Arial" w:hAnsi="Arial" w:cs="Arial"/>
                <w:sz w:val="18"/>
                <w:szCs w:val="18"/>
              </w:rPr>
              <w:tab/>
              <w:t>Control Room Tour with Resident or Other Qualified Inspector</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OJT-3</w:t>
            </w:r>
            <w:r w:rsidRPr="00290470">
              <w:rPr>
                <w:rFonts w:ascii="Arial" w:hAnsi="Arial" w:cs="Arial"/>
                <w:sz w:val="18"/>
                <w:szCs w:val="18"/>
              </w:rPr>
              <w:tab/>
              <w:t>Licensee Plan-of-the-Day Meeting (for power reactor inspectors only)</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OJT-4</w:t>
            </w:r>
            <w:r w:rsidRPr="00290470">
              <w:rPr>
                <w:rFonts w:ascii="Arial" w:hAnsi="Arial" w:cs="Arial"/>
                <w:sz w:val="18"/>
                <w:szCs w:val="18"/>
              </w:rPr>
              <w:tab/>
              <w:t>Inspection Activities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r w:rsidR="00825C3C" w:rsidRPr="00290470">
        <w:trPr>
          <w:cantSplit/>
          <w:jc w:val="center"/>
        </w:trPr>
        <w:tc>
          <w:tcPr>
            <w:tcW w:w="5722"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ind w:left="600" w:hanging="600"/>
              <w:rPr>
                <w:rFonts w:ascii="Arial" w:hAnsi="Arial" w:cs="Arial"/>
                <w:sz w:val="18"/>
                <w:szCs w:val="18"/>
              </w:rPr>
            </w:pPr>
            <w:r w:rsidRPr="00290470">
              <w:rPr>
                <w:rFonts w:ascii="Arial" w:hAnsi="Arial" w:cs="Arial"/>
                <w:sz w:val="18"/>
                <w:szCs w:val="18"/>
              </w:rPr>
              <w:t>OJT-5</w:t>
            </w:r>
            <w:r w:rsidRPr="00290470">
              <w:rPr>
                <w:rFonts w:ascii="Arial" w:hAnsi="Arial" w:cs="Arial"/>
                <w:sz w:val="18"/>
                <w:szCs w:val="18"/>
              </w:rPr>
              <w:tab/>
              <w:t>Documenting Inspection Findings</w:t>
            </w:r>
          </w:p>
        </w:tc>
        <w:tc>
          <w:tcPr>
            <w:tcW w:w="3727" w:type="dxa"/>
            <w:tcBorders>
              <w:top w:val="single" w:sz="7" w:space="0" w:color="000000"/>
              <w:left w:val="single" w:sz="7" w:space="0" w:color="000000"/>
              <w:bottom w:val="single" w:sz="7" w:space="0" w:color="000000"/>
              <w:right w:val="single" w:sz="7" w:space="0" w:color="000000"/>
            </w:tcBorders>
          </w:tcPr>
          <w:p w:rsidR="00825C3C" w:rsidRPr="00290470" w:rsidRDefault="00825C3C">
            <w:pPr>
              <w:spacing w:line="120" w:lineRule="exact"/>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spacing w:after="58"/>
              <w:rPr>
                <w:rFonts w:ascii="Arial" w:hAnsi="Arial" w:cs="Arial"/>
                <w:sz w:val="18"/>
                <w:szCs w:val="18"/>
              </w:rPr>
            </w:pPr>
          </w:p>
        </w:tc>
      </w:tr>
    </w:tbl>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18"/>
          <w:szCs w:val="18"/>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290470">
        <w:rPr>
          <w:rFonts w:ascii="Arial" w:hAnsi="Arial" w:cs="Arial"/>
          <w:sz w:val="22"/>
          <w:szCs w:val="22"/>
        </w:rPr>
        <w:t>Supervisor</w:t>
      </w:r>
      <w:r w:rsidRPr="00290470">
        <w:rPr>
          <w:rFonts w:ascii="Arial" w:hAnsi="Arial" w:cs="Arial"/>
          <w:sz w:val="22"/>
          <w:szCs w:val="22"/>
        </w:rPr>
        <w:sym w:font="WP TypographicSymbols" w:char="003D"/>
      </w:r>
      <w:r w:rsidRPr="00290470">
        <w:rPr>
          <w:rFonts w:ascii="Arial" w:hAnsi="Arial" w:cs="Arial"/>
          <w:sz w:val="22"/>
          <w:szCs w:val="22"/>
        </w:rPr>
        <w:t xml:space="preserve">s Recommendation </w:t>
      </w:r>
      <w:r w:rsidRPr="00290470">
        <w:rPr>
          <w:rFonts w:ascii="Arial" w:hAnsi="Arial" w:cs="Arial"/>
          <w:sz w:val="22"/>
          <w:szCs w:val="22"/>
        </w:rPr>
        <w:tab/>
        <w:t>Signature/Date</w:t>
      </w:r>
      <w:r w:rsidRPr="00290470">
        <w:rPr>
          <w:rFonts w:ascii="Arial" w:hAnsi="Arial" w:cs="Arial"/>
          <w:sz w:val="22"/>
          <w:szCs w:val="22"/>
          <w:u w:val="single"/>
        </w:rPr>
        <w:t>____________________________</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290470">
        <w:rPr>
          <w:rFonts w:ascii="Arial" w:hAnsi="Arial" w:cs="Arial"/>
          <w:sz w:val="22"/>
          <w:szCs w:val="22"/>
        </w:rPr>
        <w:t>Division Director</w:t>
      </w:r>
      <w:r w:rsidRPr="00290470">
        <w:rPr>
          <w:rFonts w:ascii="Arial" w:hAnsi="Arial" w:cs="Arial"/>
          <w:sz w:val="22"/>
          <w:szCs w:val="22"/>
        </w:rPr>
        <w:sym w:font="WP TypographicSymbols" w:char="003D"/>
      </w:r>
      <w:proofErr w:type="gramStart"/>
      <w:r w:rsidRPr="00290470">
        <w:rPr>
          <w:rFonts w:ascii="Arial" w:hAnsi="Arial" w:cs="Arial"/>
          <w:sz w:val="22"/>
          <w:szCs w:val="22"/>
        </w:rPr>
        <w:t>s</w:t>
      </w:r>
      <w:proofErr w:type="gramEnd"/>
      <w:r w:rsidRPr="00290470">
        <w:rPr>
          <w:rFonts w:ascii="Arial" w:hAnsi="Arial" w:cs="Arial"/>
          <w:sz w:val="22"/>
          <w:szCs w:val="22"/>
        </w:rPr>
        <w:t xml:space="preserve"> Approval</w:t>
      </w:r>
      <w:r w:rsidRPr="00290470">
        <w:rPr>
          <w:rFonts w:ascii="Arial" w:hAnsi="Arial" w:cs="Arial"/>
          <w:sz w:val="22"/>
          <w:szCs w:val="22"/>
        </w:rPr>
        <w:tab/>
      </w:r>
      <w:r w:rsidRPr="00290470">
        <w:rPr>
          <w:rFonts w:ascii="Arial" w:hAnsi="Arial" w:cs="Arial"/>
          <w:sz w:val="22"/>
          <w:szCs w:val="22"/>
        </w:rPr>
        <w:tab/>
        <w:t>Signature/Date</w:t>
      </w:r>
      <w:r w:rsidRPr="00290470">
        <w:rPr>
          <w:rFonts w:ascii="Arial" w:hAnsi="Arial" w:cs="Arial"/>
          <w:sz w:val="22"/>
          <w:szCs w:val="22"/>
          <w:u w:val="single"/>
        </w:rPr>
        <w:t>____________________________</w:t>
      </w: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825C3C" w:rsidRPr="00290470" w:rsidRDefault="00825C3C">
      <w:pPr>
        <w:widowControl/>
        <w:tabs>
          <w:tab w:val="left" w:pos="-1080"/>
          <w:tab w:val="left" w:pos="-720"/>
          <w:tab w:val="left" w:pos="0"/>
          <w:tab w:val="left" w:pos="420"/>
          <w:tab w:val="left" w:pos="600"/>
          <w:tab w:val="left" w:pos="1440"/>
          <w:tab w:val="left" w:pos="1800"/>
          <w:tab w:val="left" w:pos="2160"/>
          <w:tab w:val="left" w:pos="2880"/>
          <w:tab w:val="left" w:pos="3420"/>
          <w:tab w:val="left" w:pos="4320"/>
        </w:tabs>
        <w:ind w:left="1440" w:hanging="1440"/>
        <w:rPr>
          <w:rFonts w:ascii="Arial" w:hAnsi="Arial" w:cs="Arial"/>
          <w:sz w:val="22"/>
          <w:szCs w:val="22"/>
        </w:rPr>
      </w:pPr>
      <w:r w:rsidRPr="00290470">
        <w:rPr>
          <w:rFonts w:ascii="Arial" w:hAnsi="Arial" w:cs="Arial"/>
          <w:sz w:val="22"/>
          <w:szCs w:val="22"/>
        </w:rPr>
        <w:t>Copies to:</w:t>
      </w:r>
      <w:r w:rsidRPr="00290470">
        <w:rPr>
          <w:rFonts w:ascii="Arial" w:hAnsi="Arial" w:cs="Arial"/>
          <w:sz w:val="22"/>
          <w:szCs w:val="22"/>
        </w:rPr>
        <w:tab/>
        <w:t>Inspector</w:t>
      </w:r>
    </w:p>
    <w:p w:rsidR="00825C3C" w:rsidRPr="00290470" w:rsidRDefault="00825C3C">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rPr>
      </w:pPr>
      <w:r w:rsidRPr="00290470">
        <w:rPr>
          <w:rFonts w:ascii="Arial" w:hAnsi="Arial" w:cs="Arial"/>
          <w:sz w:val="22"/>
          <w:szCs w:val="22"/>
        </w:rPr>
        <w:t>HR Office</w:t>
      </w:r>
    </w:p>
    <w:p w:rsidR="00825C3C" w:rsidRPr="00290470" w:rsidRDefault="00825C3C">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ind w:firstLine="1440"/>
        <w:rPr>
          <w:rFonts w:ascii="Arial" w:hAnsi="Arial" w:cs="Arial"/>
        </w:rPr>
        <w:sectPr w:rsidR="00825C3C" w:rsidRPr="00290470" w:rsidSect="008F44EF">
          <w:type w:val="continuous"/>
          <w:pgSz w:w="12240" w:h="15840"/>
          <w:pgMar w:top="900" w:right="1440" w:bottom="450" w:left="1440" w:header="900" w:footer="706" w:gutter="0"/>
          <w:cols w:space="720"/>
          <w:noEndnote/>
        </w:sectPr>
      </w:pPr>
    </w:p>
    <w:p w:rsidR="00825C3C" w:rsidRPr="001319BB" w:rsidRDefault="00825C3C" w:rsidP="000F19E8">
      <w:pPr>
        <w:widowControl/>
        <w:tabs>
          <w:tab w:val="center" w:pos="6525"/>
        </w:tabs>
        <w:rPr>
          <w:rFonts w:ascii="Arial" w:hAnsi="Arial" w:cs="Arial"/>
          <w:sz w:val="22"/>
          <w:szCs w:val="22"/>
        </w:rPr>
      </w:pPr>
      <w:r w:rsidRPr="00290470">
        <w:rPr>
          <w:rFonts w:ascii="Arial" w:hAnsi="Arial" w:cs="Arial"/>
        </w:rPr>
        <w:lastRenderedPageBreak/>
        <w:tab/>
      </w:r>
      <w:r w:rsidRPr="001319BB">
        <w:rPr>
          <w:rFonts w:ascii="Arial" w:hAnsi="Arial" w:cs="Arial"/>
          <w:sz w:val="22"/>
          <w:szCs w:val="22"/>
        </w:rPr>
        <w:t>Revision History Sheet</w:t>
      </w:r>
      <w:r w:rsidR="0034082B" w:rsidRPr="001319BB">
        <w:rPr>
          <w:rFonts w:ascii="Arial" w:hAnsi="Arial" w:cs="Arial"/>
          <w:sz w:val="22"/>
          <w:szCs w:val="22"/>
        </w:rPr>
        <w:fldChar w:fldCharType="begin"/>
      </w:r>
      <w:r w:rsidR="000F19E8" w:rsidRPr="001319BB">
        <w:rPr>
          <w:rFonts w:ascii="Arial" w:hAnsi="Arial" w:cs="Arial"/>
          <w:sz w:val="22"/>
          <w:szCs w:val="22"/>
        </w:rPr>
        <w:instrText xml:space="preserve"> TC "</w:instrText>
      </w:r>
      <w:bookmarkStart w:id="365" w:name="_Toc311547181"/>
      <w:r w:rsidR="000F19E8" w:rsidRPr="001319BB">
        <w:rPr>
          <w:rFonts w:ascii="Arial" w:hAnsi="Arial" w:cs="Arial"/>
          <w:sz w:val="22"/>
          <w:szCs w:val="22"/>
        </w:rPr>
        <w:instrText>Revision History Sheet</w:instrText>
      </w:r>
      <w:bookmarkEnd w:id="365"/>
      <w:r w:rsidR="000F19E8" w:rsidRPr="001319BB">
        <w:rPr>
          <w:rFonts w:ascii="Arial" w:hAnsi="Arial" w:cs="Arial"/>
          <w:sz w:val="22"/>
          <w:szCs w:val="22"/>
        </w:rPr>
        <w:instrText xml:space="preserve">" \f C \l "1" </w:instrText>
      </w:r>
      <w:r w:rsidR="0034082B" w:rsidRPr="001319BB">
        <w:rPr>
          <w:rFonts w:ascii="Arial" w:hAnsi="Arial" w:cs="Arial"/>
          <w:sz w:val="22"/>
          <w:szCs w:val="22"/>
        </w:rPr>
        <w:fldChar w:fldCharType="end"/>
      </w:r>
      <w:r w:rsidR="000F19E8" w:rsidRPr="001319BB">
        <w:rPr>
          <w:rFonts w:ascii="Arial" w:hAnsi="Arial" w:cs="Arial"/>
          <w:sz w:val="22"/>
          <w:szCs w:val="22"/>
        </w:rPr>
        <w:t xml:space="preserve"> for IMC 1245, Appendix A</w:t>
      </w:r>
    </w:p>
    <w:p w:rsidR="00825C3C" w:rsidRPr="001319BB" w:rsidRDefault="00825C3C">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tbl>
      <w:tblPr>
        <w:tblW w:w="0" w:type="auto"/>
        <w:tblInd w:w="120" w:type="dxa"/>
        <w:tblLayout w:type="fixed"/>
        <w:tblCellMar>
          <w:left w:w="120" w:type="dxa"/>
          <w:right w:w="120" w:type="dxa"/>
        </w:tblCellMar>
        <w:tblLook w:val="0000"/>
      </w:tblPr>
      <w:tblGrid>
        <w:gridCol w:w="1620"/>
        <w:gridCol w:w="1710"/>
        <w:gridCol w:w="4140"/>
        <w:gridCol w:w="1170"/>
        <w:gridCol w:w="1980"/>
        <w:gridCol w:w="2340"/>
      </w:tblGrid>
      <w:tr w:rsidR="00825C3C" w:rsidRPr="001319BB" w:rsidTr="000F19E8">
        <w:tc>
          <w:tcPr>
            <w:tcW w:w="162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jc w:val="center"/>
              <w:rPr>
                <w:rFonts w:ascii="Arial" w:hAnsi="Arial" w:cs="Arial"/>
                <w:sz w:val="22"/>
                <w:szCs w:val="22"/>
              </w:rPr>
            </w:pPr>
            <w:r w:rsidRPr="001319BB">
              <w:rPr>
                <w:rFonts w:ascii="Arial" w:hAnsi="Arial" w:cs="Arial"/>
                <w:sz w:val="22"/>
                <w:szCs w:val="22"/>
              </w:rPr>
              <w:t>Issue Date</w:t>
            </w:r>
          </w:p>
        </w:tc>
        <w:tc>
          <w:tcPr>
            <w:tcW w:w="414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jc w:val="center"/>
              <w:rPr>
                <w:rFonts w:ascii="Arial" w:hAnsi="Arial" w:cs="Arial"/>
                <w:sz w:val="22"/>
                <w:szCs w:val="22"/>
              </w:rPr>
            </w:pPr>
            <w:r w:rsidRPr="001319BB">
              <w:rPr>
                <w:rFonts w:ascii="Arial" w:hAnsi="Arial" w:cs="Arial"/>
                <w:sz w:val="22"/>
                <w:szCs w:val="22"/>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Training Needed</w:t>
            </w:r>
          </w:p>
        </w:tc>
        <w:tc>
          <w:tcPr>
            <w:tcW w:w="198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Training Completion Date</w:t>
            </w:r>
          </w:p>
        </w:tc>
        <w:tc>
          <w:tcPr>
            <w:tcW w:w="234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Comment Resolution  Accession Number</w:t>
            </w:r>
          </w:p>
        </w:tc>
      </w:tr>
      <w:tr w:rsidR="00825C3C" w:rsidRPr="001319BB" w:rsidTr="000F19E8">
        <w:trPr>
          <w:trHeight w:hRule="exact" w:val="1720"/>
        </w:trPr>
        <w:tc>
          <w:tcPr>
            <w:tcW w:w="162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center" w:pos="69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N/A</w:t>
            </w:r>
            <w:r w:rsidRPr="001319BB">
              <w:rPr>
                <w:rFonts w:ascii="Arial" w:hAnsi="Arial" w:cs="Arial"/>
                <w:sz w:val="22"/>
                <w:szCs w:val="22"/>
              </w:rPr>
              <w:tab/>
            </w:r>
          </w:p>
        </w:tc>
        <w:tc>
          <w:tcPr>
            <w:tcW w:w="171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1319BB">
              <w:rPr>
                <w:rFonts w:ascii="Arial" w:hAnsi="Arial" w:cs="Arial"/>
                <w:sz w:val="22"/>
                <w:szCs w:val="22"/>
              </w:rPr>
              <w:t>10/31/06</w:t>
            </w:r>
          </w:p>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CN 06-032</w:t>
            </w:r>
          </w:p>
        </w:tc>
        <w:tc>
          <w:tcPr>
            <w:tcW w:w="414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To increase training associated with documenting finding and violations in inspection reports (ISA-20 and OJT-5), to update references, and to incorporate minor editorial changes. Completed 4 year historical CN search</w:t>
            </w:r>
          </w:p>
        </w:tc>
        <w:tc>
          <w:tcPr>
            <w:tcW w:w="117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None</w:t>
            </w:r>
          </w:p>
        </w:tc>
        <w:tc>
          <w:tcPr>
            <w:tcW w:w="198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ML 062890456</w:t>
            </w:r>
          </w:p>
        </w:tc>
      </w:tr>
      <w:tr w:rsidR="00825C3C" w:rsidRPr="001319BB" w:rsidTr="000F19E8">
        <w:tc>
          <w:tcPr>
            <w:tcW w:w="162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1319BB">
              <w:rPr>
                <w:rFonts w:ascii="Arial" w:hAnsi="Arial" w:cs="Arial"/>
                <w:sz w:val="22"/>
                <w:szCs w:val="22"/>
              </w:rPr>
              <w:t>01/10/08</w:t>
            </w:r>
          </w:p>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CN 08-001</w:t>
            </w:r>
          </w:p>
        </w:tc>
        <w:tc>
          <w:tcPr>
            <w:tcW w:w="414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Add training on performance indicators and updated various references and training activities.</w:t>
            </w:r>
            <w:r w:rsidRPr="001319BB">
              <w:rPr>
                <w:rFonts w:ascii="Arial" w:hAnsi="Arial" w:cs="Arial"/>
                <w:sz w:val="22"/>
                <w:szCs w:val="22"/>
              </w:rPr>
              <w:tab/>
            </w:r>
          </w:p>
        </w:tc>
        <w:tc>
          <w:tcPr>
            <w:tcW w:w="117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None</w:t>
            </w:r>
          </w:p>
        </w:tc>
        <w:tc>
          <w:tcPr>
            <w:tcW w:w="198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1319BB">
              <w:rPr>
                <w:rFonts w:ascii="Arial" w:hAnsi="Arial" w:cs="Arial"/>
                <w:sz w:val="22"/>
                <w:szCs w:val="22"/>
              </w:rPr>
              <w:t>ML073510727</w:t>
            </w:r>
          </w:p>
          <w:p w:rsidR="00825C3C" w:rsidRPr="001319BB" w:rsidRDefault="00825C3C"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r>
      <w:tr w:rsidR="00F76C4A" w:rsidRPr="001319BB" w:rsidTr="000F19E8">
        <w:tc>
          <w:tcPr>
            <w:tcW w:w="1620" w:type="dxa"/>
            <w:tcBorders>
              <w:top w:val="single" w:sz="7" w:space="0" w:color="000000"/>
              <w:left w:val="single" w:sz="7" w:space="0" w:color="000000"/>
              <w:bottom w:val="single" w:sz="7" w:space="0" w:color="000000"/>
              <w:right w:val="single" w:sz="7" w:space="0" w:color="000000"/>
            </w:tcBorders>
          </w:tcPr>
          <w:p w:rsidR="00F76C4A" w:rsidRPr="001319BB" w:rsidRDefault="00F76C4A"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F76C4A" w:rsidRPr="001319BB" w:rsidRDefault="001455FA"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1319BB">
              <w:rPr>
                <w:rFonts w:ascii="Arial" w:hAnsi="Arial" w:cs="Arial"/>
                <w:sz w:val="22"/>
                <w:szCs w:val="22"/>
              </w:rPr>
              <w:t>07/08/09</w:t>
            </w:r>
          </w:p>
          <w:p w:rsidR="00F76C4A" w:rsidRPr="001319BB" w:rsidRDefault="00F76C4A"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CN 09-</w:t>
            </w:r>
            <w:r w:rsidR="001455FA" w:rsidRPr="001319BB">
              <w:rPr>
                <w:rFonts w:ascii="Arial" w:hAnsi="Arial" w:cs="Arial"/>
                <w:sz w:val="22"/>
                <w:szCs w:val="22"/>
              </w:rPr>
              <w:t>017</w:t>
            </w:r>
          </w:p>
        </w:tc>
        <w:tc>
          <w:tcPr>
            <w:tcW w:w="4140" w:type="dxa"/>
            <w:tcBorders>
              <w:top w:val="single" w:sz="7" w:space="0" w:color="000000"/>
              <w:left w:val="single" w:sz="7" w:space="0" w:color="000000"/>
              <w:bottom w:val="single" w:sz="7" w:space="0" w:color="000000"/>
              <w:right w:val="single" w:sz="7" w:space="0" w:color="000000"/>
            </w:tcBorders>
          </w:tcPr>
          <w:p w:rsidR="00F76C4A" w:rsidRPr="001319BB" w:rsidRDefault="00F76C4A"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Adds a minor training task to ISA-26 (scanning IMC 0320, “Operating Reactor Security Oversight Process”), updates various Web addresses, and expands the scope of training on the differing professional opinion process to include open, collaborative working environment and ways to raise differing views.</w:t>
            </w:r>
          </w:p>
        </w:tc>
        <w:tc>
          <w:tcPr>
            <w:tcW w:w="1170" w:type="dxa"/>
            <w:tcBorders>
              <w:top w:val="single" w:sz="7" w:space="0" w:color="000000"/>
              <w:left w:val="single" w:sz="7" w:space="0" w:color="000000"/>
              <w:bottom w:val="single" w:sz="7" w:space="0" w:color="000000"/>
              <w:right w:val="single" w:sz="7" w:space="0" w:color="000000"/>
            </w:tcBorders>
          </w:tcPr>
          <w:p w:rsidR="00F76C4A" w:rsidRPr="001319BB" w:rsidRDefault="00F76C4A"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None</w:t>
            </w:r>
          </w:p>
        </w:tc>
        <w:tc>
          <w:tcPr>
            <w:tcW w:w="1980" w:type="dxa"/>
            <w:tcBorders>
              <w:top w:val="single" w:sz="7" w:space="0" w:color="000000"/>
              <w:left w:val="single" w:sz="7" w:space="0" w:color="000000"/>
              <w:bottom w:val="single" w:sz="7" w:space="0" w:color="000000"/>
              <w:right w:val="single" w:sz="7" w:space="0" w:color="000000"/>
            </w:tcBorders>
          </w:tcPr>
          <w:p w:rsidR="00F76C4A" w:rsidRPr="001319BB" w:rsidRDefault="00F76C4A"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F76C4A" w:rsidRPr="001319BB" w:rsidRDefault="00F76C4A"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r w:rsidRPr="001319BB">
              <w:rPr>
                <w:rFonts w:ascii="Arial" w:hAnsi="Arial" w:cs="Arial"/>
                <w:sz w:val="22"/>
                <w:szCs w:val="22"/>
              </w:rPr>
              <w:t>ML</w:t>
            </w:r>
            <w:r w:rsidR="00DE2C7E" w:rsidRPr="001319BB">
              <w:rPr>
                <w:rFonts w:ascii="Arial" w:hAnsi="Arial" w:cs="Arial"/>
                <w:sz w:val="22"/>
                <w:szCs w:val="22"/>
              </w:rPr>
              <w:t>091590710</w:t>
            </w:r>
          </w:p>
          <w:p w:rsidR="00F76C4A" w:rsidRPr="001319BB" w:rsidRDefault="00F76C4A"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r>
      <w:tr w:rsidR="00825C3C" w:rsidRPr="001319BB" w:rsidTr="000F19E8">
        <w:tc>
          <w:tcPr>
            <w:tcW w:w="1620" w:type="dxa"/>
            <w:tcBorders>
              <w:top w:val="single" w:sz="7" w:space="0" w:color="000000"/>
              <w:left w:val="single" w:sz="7" w:space="0" w:color="000000"/>
              <w:bottom w:val="single" w:sz="7" w:space="0" w:color="000000"/>
              <w:right w:val="single" w:sz="7" w:space="0" w:color="000000"/>
            </w:tcBorders>
          </w:tcPr>
          <w:p w:rsidR="00825C3C" w:rsidRPr="001319BB" w:rsidRDefault="00F22163"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N/A</w:t>
            </w:r>
          </w:p>
          <w:p w:rsidR="00F22163" w:rsidRPr="001319BB" w:rsidRDefault="00F22163"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p w:rsidR="00F22163" w:rsidRPr="001319BB" w:rsidRDefault="00F22163"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825C3C" w:rsidRPr="001319BB" w:rsidRDefault="00282CEE"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Pr>
                <w:rFonts w:ascii="Arial" w:hAnsi="Arial" w:cs="Arial"/>
                <w:sz w:val="22"/>
                <w:szCs w:val="22"/>
              </w:rPr>
              <w:t>12/29/11</w:t>
            </w:r>
          </w:p>
          <w:p w:rsidR="00F22163" w:rsidRDefault="00F22163"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CN 11-</w:t>
            </w:r>
            <w:r w:rsidR="00282CEE">
              <w:rPr>
                <w:rFonts w:ascii="Arial" w:hAnsi="Arial" w:cs="Arial"/>
                <w:sz w:val="22"/>
                <w:szCs w:val="22"/>
              </w:rPr>
              <w:t>044</w:t>
            </w:r>
          </w:p>
          <w:p w:rsidR="00282CEE" w:rsidRPr="001319BB" w:rsidRDefault="00282CEE"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Pr>
                <w:rFonts w:ascii="Arial" w:hAnsi="Arial" w:cs="Arial"/>
                <w:sz w:val="22"/>
                <w:szCs w:val="22"/>
              </w:rPr>
              <w:t>ML11175A312</w:t>
            </w:r>
          </w:p>
        </w:tc>
        <w:tc>
          <w:tcPr>
            <w:tcW w:w="4140" w:type="dxa"/>
            <w:tcBorders>
              <w:top w:val="single" w:sz="7" w:space="0" w:color="000000"/>
              <w:left w:val="single" w:sz="7" w:space="0" w:color="000000"/>
              <w:bottom w:val="single" w:sz="7" w:space="0" w:color="000000"/>
              <w:right w:val="single" w:sz="7" w:space="0" w:color="000000"/>
            </w:tcBorders>
          </w:tcPr>
          <w:p w:rsidR="00825C3C" w:rsidRPr="001319BB" w:rsidRDefault="001319BB" w:rsidP="00282CEE">
            <w:pPr>
              <w:rPr>
                <w:rFonts w:ascii="Arial" w:hAnsi="Arial" w:cs="Arial"/>
                <w:sz w:val="22"/>
                <w:szCs w:val="22"/>
              </w:rPr>
            </w:pPr>
            <w:r w:rsidRPr="001319BB">
              <w:rPr>
                <w:rFonts w:ascii="Arial" w:hAnsi="Arial" w:cs="Arial"/>
                <w:sz w:val="22"/>
                <w:szCs w:val="22"/>
              </w:rPr>
              <w:t xml:space="preserve">This revision adds industrial safety courses as required training, adds a task to familiarize staff with the NRC Knowledge Center to ISA-2, adds guidance on ethics from OGC’s Website to ISA-3, </w:t>
            </w:r>
            <w:r w:rsidR="00A17DDD">
              <w:rPr>
                <w:rFonts w:ascii="Arial" w:hAnsi="Arial" w:cs="Arial"/>
                <w:sz w:val="22"/>
                <w:szCs w:val="22"/>
              </w:rPr>
              <w:t xml:space="preserve">adds evaluation criteria and </w:t>
            </w:r>
            <w:r w:rsidR="0030702C">
              <w:rPr>
                <w:rFonts w:ascii="Arial" w:hAnsi="Arial" w:cs="Arial"/>
                <w:sz w:val="22"/>
                <w:szCs w:val="22"/>
              </w:rPr>
              <w:t>updates references and terminology regarding</w:t>
            </w:r>
            <w:r w:rsidRPr="001319BB">
              <w:rPr>
                <w:rFonts w:ascii="Arial" w:hAnsi="Arial" w:cs="Arial"/>
                <w:sz w:val="22"/>
                <w:szCs w:val="22"/>
              </w:rPr>
              <w:t xml:space="preserve"> allegations to ISA-5, adds training on documenting violations to ISA-7, adds guidance on </w:t>
            </w:r>
            <w:r w:rsidR="0030702C">
              <w:rPr>
                <w:rFonts w:ascii="Arial" w:hAnsi="Arial" w:cs="Arial"/>
                <w:sz w:val="22"/>
                <w:szCs w:val="22"/>
              </w:rPr>
              <w:t>p</w:t>
            </w:r>
            <w:r w:rsidRPr="001319BB">
              <w:rPr>
                <w:rFonts w:ascii="Arial" w:hAnsi="Arial" w:cs="Arial"/>
                <w:sz w:val="22"/>
                <w:szCs w:val="22"/>
              </w:rPr>
              <w:t xml:space="preserve">erformance </w:t>
            </w:r>
            <w:r w:rsidR="0030702C">
              <w:rPr>
                <w:rFonts w:ascii="Arial" w:hAnsi="Arial" w:cs="Arial"/>
                <w:sz w:val="22"/>
                <w:szCs w:val="22"/>
              </w:rPr>
              <w:t>i</w:t>
            </w:r>
            <w:r w:rsidRPr="001319BB">
              <w:rPr>
                <w:rFonts w:ascii="Arial" w:hAnsi="Arial" w:cs="Arial"/>
                <w:sz w:val="22"/>
                <w:szCs w:val="22"/>
              </w:rPr>
              <w:t>ndicators to ISA-10, adds a new independent study activity (ISA-27) on Generic Communication, and updates references and guidance.</w:t>
            </w:r>
          </w:p>
        </w:tc>
        <w:tc>
          <w:tcPr>
            <w:tcW w:w="1170" w:type="dxa"/>
            <w:tcBorders>
              <w:top w:val="single" w:sz="7" w:space="0" w:color="000000"/>
              <w:left w:val="single" w:sz="7" w:space="0" w:color="000000"/>
              <w:bottom w:val="single" w:sz="7" w:space="0" w:color="000000"/>
              <w:right w:val="single" w:sz="7" w:space="0" w:color="000000"/>
            </w:tcBorders>
          </w:tcPr>
          <w:p w:rsidR="00825C3C" w:rsidRPr="001319BB" w:rsidRDefault="00F22163"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None</w:t>
            </w:r>
          </w:p>
        </w:tc>
        <w:tc>
          <w:tcPr>
            <w:tcW w:w="1980" w:type="dxa"/>
            <w:tcBorders>
              <w:top w:val="single" w:sz="7" w:space="0" w:color="000000"/>
              <w:left w:val="single" w:sz="7" w:space="0" w:color="000000"/>
              <w:bottom w:val="single" w:sz="7" w:space="0" w:color="000000"/>
              <w:right w:val="single" w:sz="7" w:space="0" w:color="000000"/>
            </w:tcBorders>
          </w:tcPr>
          <w:p w:rsidR="00825C3C" w:rsidRPr="001319BB" w:rsidRDefault="00F22163"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825C3C" w:rsidRPr="001319BB" w:rsidRDefault="00F22163" w:rsidP="00282CE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spacing w:after="58"/>
              <w:rPr>
                <w:rFonts w:ascii="Arial" w:hAnsi="Arial" w:cs="Arial"/>
                <w:sz w:val="22"/>
                <w:szCs w:val="22"/>
              </w:rPr>
            </w:pPr>
            <w:r w:rsidRPr="001319BB">
              <w:rPr>
                <w:rFonts w:ascii="Arial" w:hAnsi="Arial" w:cs="Arial"/>
                <w:sz w:val="22"/>
                <w:szCs w:val="22"/>
              </w:rPr>
              <w:t>ML</w:t>
            </w:r>
            <w:r w:rsidR="00C958F3">
              <w:rPr>
                <w:rFonts w:ascii="Arial" w:hAnsi="Arial" w:cs="Arial"/>
                <w:sz w:val="22"/>
                <w:szCs w:val="22"/>
              </w:rPr>
              <w:t>11308A645</w:t>
            </w:r>
          </w:p>
        </w:tc>
      </w:tr>
    </w:tbl>
    <w:p w:rsidR="00825C3C" w:rsidRPr="001319BB" w:rsidRDefault="00825C3C" w:rsidP="00C45AD9">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sectPr w:rsidR="00825C3C" w:rsidRPr="001319BB" w:rsidSect="00282CEE">
      <w:footerReference w:type="default" r:id="rId11"/>
      <w:pgSz w:w="15840" w:h="12240" w:orient="landscape"/>
      <w:pgMar w:top="1080" w:right="1440" w:bottom="720" w:left="1440" w:header="108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D8D" w:rsidRDefault="003B3D8D">
      <w:r>
        <w:separator/>
      </w:r>
    </w:p>
  </w:endnote>
  <w:endnote w:type="continuationSeparator" w:id="0">
    <w:p w:rsidR="003B3D8D" w:rsidRDefault="003B3D8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panose1 w:val="05010101010101010101"/>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CEE" w:rsidRPr="005F3F8B" w:rsidRDefault="00282CEE" w:rsidP="005F3F8B">
    <w:pPr>
      <w:tabs>
        <w:tab w:val="center" w:pos="5040"/>
        <w:tab w:val="right" w:pos="9360"/>
      </w:tabs>
      <w:ind w:left="3600" w:hanging="3600"/>
      <w:rPr>
        <w:rFonts w:ascii="Arial" w:hAnsi="Arial" w:cs="Arial"/>
      </w:rPr>
    </w:pPr>
    <w:r w:rsidRPr="005F3F8B">
      <w:rPr>
        <w:rFonts w:ascii="Arial" w:hAnsi="Arial" w:cs="Arial"/>
      </w:rPr>
      <w:t xml:space="preserve">Issue Date: </w:t>
    </w:r>
    <w:r>
      <w:rPr>
        <w:rFonts w:ascii="Arial" w:hAnsi="Arial" w:cs="Arial"/>
      </w:rPr>
      <w:t xml:space="preserve"> 12/29/11</w:t>
    </w:r>
    <w:r>
      <w:rPr>
        <w:rFonts w:ascii="Arial" w:hAnsi="Arial" w:cs="Arial"/>
      </w:rPr>
      <w:tab/>
    </w:r>
    <w:r w:rsidRPr="005F3F8B">
      <w:rPr>
        <w:rFonts w:ascii="Arial" w:hAnsi="Arial" w:cs="Arial"/>
      </w:rPr>
      <w:tab/>
      <w:t>A-</w:t>
    </w:r>
    <w:r w:rsidRPr="005F3F8B">
      <w:rPr>
        <w:rStyle w:val="PageNumber"/>
        <w:rFonts w:ascii="Arial" w:hAnsi="Arial" w:cs="Arial"/>
      </w:rPr>
      <w:fldChar w:fldCharType="begin"/>
    </w:r>
    <w:r w:rsidRPr="005F3F8B">
      <w:rPr>
        <w:rStyle w:val="PageNumber"/>
        <w:rFonts w:ascii="Arial" w:hAnsi="Arial" w:cs="Arial"/>
      </w:rPr>
      <w:instrText xml:space="preserve"> PAGE </w:instrText>
    </w:r>
    <w:r w:rsidRPr="005F3F8B">
      <w:rPr>
        <w:rStyle w:val="PageNumber"/>
        <w:rFonts w:ascii="Arial" w:hAnsi="Arial" w:cs="Arial"/>
      </w:rPr>
      <w:fldChar w:fldCharType="separate"/>
    </w:r>
    <w:r w:rsidR="00C45AD9">
      <w:rPr>
        <w:rStyle w:val="PageNumber"/>
        <w:rFonts w:ascii="Arial" w:hAnsi="Arial" w:cs="Arial"/>
        <w:noProof/>
      </w:rPr>
      <w:t>1</w:t>
    </w:r>
    <w:r w:rsidRPr="005F3F8B">
      <w:rPr>
        <w:rStyle w:val="PageNumber"/>
        <w:rFonts w:ascii="Arial" w:hAnsi="Arial" w:cs="Arial"/>
      </w:rPr>
      <w:fldChar w:fldCharType="end"/>
    </w:r>
    <w:r w:rsidRPr="005F3F8B">
      <w:rPr>
        <w:rFonts w:ascii="Arial" w:hAnsi="Arial" w:cs="Arial"/>
        <w:sz w:val="22"/>
        <w:szCs w:val="22"/>
      </w:rPr>
      <w:tab/>
    </w:r>
    <w:r w:rsidRPr="005F3F8B">
      <w:rPr>
        <w:rFonts w:ascii="Arial" w:hAnsi="Arial" w:cs="Arial"/>
      </w:rPr>
      <w:t>1245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CEE" w:rsidRPr="009F1E3B" w:rsidRDefault="00282CEE" w:rsidP="009F1E3B">
    <w:pPr>
      <w:tabs>
        <w:tab w:val="center" w:pos="6480"/>
        <w:tab w:val="right" w:pos="12960"/>
      </w:tabs>
      <w:rPr>
        <w:rFonts w:ascii="Arial" w:hAnsi="Arial" w:cs="Arial"/>
        <w:sz w:val="22"/>
        <w:szCs w:val="22"/>
      </w:rPr>
    </w:pPr>
    <w:r w:rsidRPr="009F1E3B">
      <w:rPr>
        <w:rFonts w:ascii="Arial" w:hAnsi="Arial" w:cs="Arial"/>
      </w:rPr>
      <w:t xml:space="preserve">Issue Date: </w:t>
    </w:r>
    <w:r>
      <w:rPr>
        <w:rFonts w:ascii="Arial" w:hAnsi="Arial" w:cs="Arial"/>
      </w:rPr>
      <w:t xml:space="preserve"> 12/29/11</w:t>
    </w:r>
    <w:r w:rsidRPr="009F1E3B">
      <w:rPr>
        <w:rFonts w:ascii="Arial" w:hAnsi="Arial" w:cs="Arial"/>
      </w:rPr>
      <w:tab/>
      <w:t>A-</w:t>
    </w:r>
    <w:r w:rsidRPr="009F1E3B">
      <w:rPr>
        <w:rStyle w:val="PageNumber"/>
        <w:rFonts w:ascii="Arial" w:hAnsi="Arial" w:cs="Arial"/>
      </w:rPr>
      <w:fldChar w:fldCharType="begin"/>
    </w:r>
    <w:r w:rsidRPr="009F1E3B">
      <w:rPr>
        <w:rStyle w:val="PageNumber"/>
        <w:rFonts w:ascii="Arial" w:hAnsi="Arial" w:cs="Arial"/>
      </w:rPr>
      <w:instrText xml:space="preserve"> PAGE </w:instrText>
    </w:r>
    <w:r w:rsidRPr="009F1E3B">
      <w:rPr>
        <w:rStyle w:val="PageNumber"/>
        <w:rFonts w:ascii="Arial" w:hAnsi="Arial" w:cs="Arial"/>
      </w:rPr>
      <w:fldChar w:fldCharType="separate"/>
    </w:r>
    <w:r w:rsidR="00C45AD9">
      <w:rPr>
        <w:rStyle w:val="PageNumber"/>
        <w:rFonts w:ascii="Arial" w:hAnsi="Arial" w:cs="Arial"/>
        <w:noProof/>
      </w:rPr>
      <w:t>85</w:t>
    </w:r>
    <w:r w:rsidRPr="009F1E3B">
      <w:rPr>
        <w:rStyle w:val="PageNumber"/>
        <w:rFonts w:ascii="Arial" w:hAnsi="Arial" w:cs="Arial"/>
      </w:rPr>
      <w:fldChar w:fldCharType="end"/>
    </w:r>
    <w:r w:rsidRPr="009F1E3B">
      <w:rPr>
        <w:rFonts w:ascii="Arial" w:hAnsi="Arial" w:cs="Arial"/>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D8D" w:rsidRDefault="003B3D8D">
      <w:r>
        <w:separator/>
      </w:r>
    </w:p>
  </w:footnote>
  <w:footnote w:type="continuationSeparator" w:id="0">
    <w:p w:rsidR="003B3D8D" w:rsidRDefault="003B3D8D">
      <w:r>
        <w:continuationSeparator/>
      </w:r>
    </w:p>
  </w:footnote>
  <w:footnote w:id="1">
    <w:p w:rsidR="00282CEE" w:rsidRDefault="00282CEE" w:rsidP="00485B75">
      <w:pPr>
        <w:spacing w:before="160" w:after="600"/>
        <w:ind w:firstLine="720"/>
        <w:rPr>
          <w:rFonts w:ascii="Arial" w:hAnsi="Arial" w:cs="Arial"/>
          <w:sz w:val="22"/>
          <w:szCs w:val="22"/>
        </w:rPr>
      </w:pPr>
      <w:r>
        <w:rPr>
          <w:rStyle w:val="FootnoteReference"/>
          <w:rFonts w:ascii="Arial" w:hAnsi="Arial" w:cs="Arial"/>
          <w:sz w:val="22"/>
          <w:szCs w:val="22"/>
          <w:vertAlign w:val="superscript"/>
        </w:rPr>
        <w:footnoteRef/>
      </w:r>
      <w:r>
        <w:rPr>
          <w:rFonts w:ascii="Arial" w:hAnsi="Arial" w:cs="Arial"/>
          <w:sz w:val="22"/>
          <w:szCs w:val="22"/>
        </w:rPr>
        <w:t>Competency areas are listed in parenthesis following each item.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366A234"/>
    <w:lvl w:ilvl="0">
      <w:numFmt w:val="bullet"/>
      <w:lvlText w:val="*"/>
      <w:lvlJc w:val="left"/>
    </w:lvl>
  </w:abstractNum>
  <w:abstractNum w:abstractNumId="1">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
    <w:nsid w:val="00000002"/>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4">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AutoList2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7">
    <w:nsid w:val="00000007"/>
    <w:multiLevelType w:val="multilevel"/>
    <w:tmpl w:val="00000000"/>
    <w:name w:val="AutoList60"/>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8">
    <w:nsid w:val="00000008"/>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D"/>
    <w:multiLevelType w:val="multilevel"/>
    <w:tmpl w:val="00000000"/>
    <w:name w:val="AutoList1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nsid w:val="0000000E"/>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nsid w:val="0000000F"/>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nsid w:val="00000010"/>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00000011"/>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00000012"/>
    <w:multiLevelType w:val="multilevel"/>
    <w:tmpl w:val="00000000"/>
    <w:name w:val="AutoList7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nsid w:val="0000001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0000014"/>
    <w:multiLevelType w:val="multilevel"/>
    <w:tmpl w:val="00000000"/>
    <w:name w:val="AutoList1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nsid w:val="00000015"/>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nsid w:val="00000016"/>
    <w:multiLevelType w:val="multilevel"/>
    <w:tmpl w:val="00000000"/>
    <w:name w:val="AutoList1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nsid w:val="00000017"/>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nsid w:val="00000018"/>
    <w:multiLevelType w:val="multilevel"/>
    <w:tmpl w:val="00000000"/>
    <w:name w:val="AutoList1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nsid w:val="00000019"/>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nsid w:val="0000001A"/>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0000001B"/>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nsid w:val="0000001C"/>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29">
    <w:nsid w:val="0000001D"/>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nsid w:val="0000001E"/>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nsid w:val="0000001F"/>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32">
    <w:nsid w:val="00000020"/>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nsid w:val="00000021"/>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nsid w:val="00000022"/>
    <w:multiLevelType w:val="multilevel"/>
    <w:tmpl w:val="00000000"/>
    <w:name w:val="AutoList1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nsid w:val="00000023"/>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nsid w:val="00000024"/>
    <w:multiLevelType w:val="multilevel"/>
    <w:tmpl w:val="00000000"/>
    <w:name w:val="AutoList1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00000025"/>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nsid w:val="00000026"/>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0000002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nsid w:val="00000028"/>
    <w:multiLevelType w:val="multilevel"/>
    <w:tmpl w:val="00000000"/>
    <w:name w:val="AutoList1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nsid w:val="00000029"/>
    <w:multiLevelType w:val="multilevel"/>
    <w:tmpl w:val="00000000"/>
    <w:name w:val="AutoList1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nsid w:val="0000002A"/>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0000002B"/>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nsid w:val="0000002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nsid w:val="0000002D"/>
    <w:multiLevelType w:val="multilevel"/>
    <w:tmpl w:val="00000000"/>
    <w:name w:val="AutoList10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nsid w:val="0000002E"/>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nsid w:val="0000002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nsid w:val="00000030"/>
    <w:multiLevelType w:val="multilevel"/>
    <w:tmpl w:val="00000000"/>
    <w:name w:val="AutoList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nsid w:val="0000003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nsid w:val="0000003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nsid w:val="00000033"/>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nsid w:val="00000034"/>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nsid w:val="0000003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nsid w:val="00000036"/>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nsid w:val="00000037"/>
    <w:multiLevelType w:val="multilevel"/>
    <w:tmpl w:val="00000000"/>
    <w:name w:val="AutoList1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nsid w:val="0000003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nsid w:val="00000039"/>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8">
    <w:nsid w:val="0000003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9">
    <w:nsid w:val="0000003B"/>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nsid w:val="0000003C"/>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nsid w:val="0000003D"/>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nsid w:val="0000003E"/>
    <w:multiLevelType w:val="multilevel"/>
    <w:tmpl w:val="00000000"/>
    <w:name w:val="AutoList1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nsid w:val="0000003F"/>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nsid w:val="00000040"/>
    <w:multiLevelType w:val="multilevel"/>
    <w:tmpl w:val="00000000"/>
    <w:name w:val="AutoList124"/>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nsid w:val="0000004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nsid w:val="00000042"/>
    <w:multiLevelType w:val="multilevel"/>
    <w:tmpl w:val="00000000"/>
    <w:name w:val="AutoList44"/>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67">
    <w:nsid w:val="00000043"/>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68">
    <w:nsid w:val="00000044"/>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9">
    <w:nsid w:val="0000004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nsid w:val="00000046"/>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nsid w:val="00000047"/>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nsid w:val="0000004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3">
    <w:nsid w:val="00000049"/>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nsid w:val="0000004A"/>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nsid w:val="0000004B"/>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nsid w:val="0000004C"/>
    <w:multiLevelType w:val="multilevel"/>
    <w:tmpl w:val="00000000"/>
    <w:name w:val="AutoList108"/>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7">
    <w:nsid w:val="0000004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8">
    <w:nsid w:val="0000004E"/>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9">
    <w:nsid w:val="0000004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0">
    <w:nsid w:val="00000050"/>
    <w:multiLevelType w:val="multilevel"/>
    <w:tmpl w:val="00000000"/>
    <w:name w:val="AutoList1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1">
    <w:nsid w:val="0000005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2">
    <w:nsid w:val="0000005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3">
    <w:nsid w:val="00000053"/>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4">
    <w:nsid w:val="0000005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5">
    <w:nsid w:val="00000055"/>
    <w:multiLevelType w:val="multilevel"/>
    <w:tmpl w:val="00000000"/>
    <w:name w:val="AutoList10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6">
    <w:nsid w:val="00000056"/>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87">
    <w:nsid w:val="00000057"/>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8">
    <w:nsid w:val="00000058"/>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9">
    <w:nsid w:val="00F31BAE"/>
    <w:multiLevelType w:val="multilevel"/>
    <w:tmpl w:val="F7A4F19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0">
    <w:nsid w:val="012F1DF4"/>
    <w:multiLevelType w:val="multilevel"/>
    <w:tmpl w:val="1FAEBA9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1">
    <w:nsid w:val="016400E8"/>
    <w:multiLevelType w:val="hybridMultilevel"/>
    <w:tmpl w:val="DDD4908C"/>
    <w:name w:val="AutoList83232222222222222222222222222222222222222224"/>
    <w:lvl w:ilvl="0" w:tplc="DDD83C72">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041F4D3F"/>
    <w:multiLevelType w:val="hybridMultilevel"/>
    <w:tmpl w:val="13421BBC"/>
    <w:name w:val="AutoList832322222222222"/>
    <w:lvl w:ilvl="0" w:tplc="4AC030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05455696"/>
    <w:multiLevelType w:val="hybridMultilevel"/>
    <w:tmpl w:val="094AE0DE"/>
    <w:name w:val="AutoList83232222222"/>
    <w:lvl w:ilvl="0" w:tplc="4964DDB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083B788E"/>
    <w:multiLevelType w:val="multilevel"/>
    <w:tmpl w:val="6D747000"/>
    <w:lvl w:ilvl="0">
      <w:start w:val="1"/>
      <w:numFmt w:val="decimal"/>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634"/>
      </w:pPr>
      <w:rPr>
        <w:rFonts w:ascii="Arial" w:hAnsi="Arial" w:hint="default"/>
        <w:b w:val="0"/>
        <w:i w:val="0"/>
        <w:sz w:val="24"/>
        <w:szCs w:val="24"/>
      </w:rPr>
    </w:lvl>
    <w:lvl w:ilvl="2">
      <w:start w:val="1"/>
      <w:numFmt w:val="decimal"/>
      <w:lvlText w:val="%3."/>
      <w:lvlJc w:val="left"/>
      <w:pPr>
        <w:tabs>
          <w:tab w:val="num" w:pos="1440"/>
        </w:tabs>
        <w:ind w:left="1440" w:hanging="360"/>
      </w:pPr>
      <w:rPr>
        <w:rFonts w:ascii="Arial" w:hAnsi="Arial" w:hint="default"/>
        <w:b w:val="0"/>
        <w:i w:val="0"/>
        <w:sz w:val="22"/>
        <w:szCs w:val="22"/>
      </w:rPr>
    </w:lvl>
    <w:lvl w:ilvl="3">
      <w:start w:val="1"/>
      <w:numFmt w:val="lowerLetter"/>
      <w:lvlText w:val="%4)"/>
      <w:lvlJc w:val="left"/>
      <w:pPr>
        <w:tabs>
          <w:tab w:val="num" w:pos="1800"/>
        </w:tabs>
        <w:ind w:left="1800" w:hanging="360"/>
      </w:pPr>
      <w:rPr>
        <w:rFonts w:ascii="Arial" w:hAnsi="Arial" w:hint="default"/>
        <w:b w:val="0"/>
        <w:i w:val="0"/>
        <w:sz w:val="22"/>
        <w:szCs w:val="22"/>
      </w:rPr>
    </w:lvl>
    <w:lvl w:ilvl="4">
      <w:start w:val="1"/>
      <w:numFmt w:val="bullet"/>
      <w:lvlText w:val=""/>
      <w:lvlJc w:val="left"/>
      <w:pPr>
        <w:tabs>
          <w:tab w:val="num" w:pos="2160"/>
        </w:tabs>
        <w:ind w:left="2160" w:hanging="360"/>
      </w:pPr>
      <w:rPr>
        <w:rFonts w:ascii="Symbol" w:hAnsi="Symbol" w:hint="default"/>
        <w:color w:val="auto"/>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95">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08C806FA"/>
    <w:multiLevelType w:val="hybridMultilevel"/>
    <w:tmpl w:val="DEAC1D16"/>
    <w:name w:val="AutoList83232222222222222222"/>
    <w:lvl w:ilvl="0" w:tplc="2C204B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092C0972"/>
    <w:multiLevelType w:val="multilevel"/>
    <w:tmpl w:val="DA241E6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8">
    <w:nsid w:val="0BC8354E"/>
    <w:multiLevelType w:val="hybridMultilevel"/>
    <w:tmpl w:val="3F6C8E4A"/>
    <w:name w:val="AutoList8323222222222222222"/>
    <w:lvl w:ilvl="0" w:tplc="1C0C562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0EA62354"/>
    <w:multiLevelType w:val="hybridMultilevel"/>
    <w:tmpl w:val="FD46F1D0"/>
    <w:name w:val="AutoList8323222222222222222222222222222222222"/>
    <w:lvl w:ilvl="0" w:tplc="4A2E16D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0FC364D4"/>
    <w:multiLevelType w:val="hybridMultilevel"/>
    <w:tmpl w:val="C9D81720"/>
    <w:name w:val="AutoList83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11A471F4"/>
    <w:multiLevelType w:val="hybridMultilevel"/>
    <w:tmpl w:val="1396AAE2"/>
    <w:name w:val="AutoList83232223"/>
    <w:lvl w:ilvl="0" w:tplc="1BEA41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138A4762"/>
    <w:multiLevelType w:val="hybridMultilevel"/>
    <w:tmpl w:val="D188DE88"/>
    <w:name w:val="AutoList83232222222222222222222222222"/>
    <w:lvl w:ilvl="0" w:tplc="BB6A4B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14995975"/>
    <w:multiLevelType w:val="multilevel"/>
    <w:tmpl w:val="A12E10A6"/>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4">
    <w:nsid w:val="165E5214"/>
    <w:multiLevelType w:val="multilevel"/>
    <w:tmpl w:val="B41C35D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5">
    <w:nsid w:val="16946E75"/>
    <w:multiLevelType w:val="multilevel"/>
    <w:tmpl w:val="303842A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6">
    <w:nsid w:val="17294508"/>
    <w:multiLevelType w:val="multilevel"/>
    <w:tmpl w:val="EBF48400"/>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7">
    <w:nsid w:val="1764059A"/>
    <w:multiLevelType w:val="multilevel"/>
    <w:tmpl w:val="97180F16"/>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8">
    <w:nsid w:val="18704403"/>
    <w:multiLevelType w:val="multilevel"/>
    <w:tmpl w:val="4118CB48"/>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9">
    <w:nsid w:val="195C1021"/>
    <w:multiLevelType w:val="hybridMultilevel"/>
    <w:tmpl w:val="924877CC"/>
    <w:name w:val="AutoList832322222222"/>
    <w:lvl w:ilvl="0" w:tplc="2D24068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197C665A"/>
    <w:multiLevelType w:val="multilevel"/>
    <w:tmpl w:val="AECA2EB4"/>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1">
    <w:nsid w:val="1B972A1A"/>
    <w:multiLevelType w:val="hybridMultilevel"/>
    <w:tmpl w:val="F38A8F5E"/>
    <w:lvl w:ilvl="0" w:tplc="8BB04ADE">
      <w:start w:val="2"/>
      <w:numFmt w:val="lowerLetter"/>
      <w:lvlText w:val="%1."/>
      <w:lvlJc w:val="left"/>
      <w:pPr>
        <w:tabs>
          <w:tab w:val="num" w:pos="2707"/>
        </w:tabs>
        <w:ind w:left="2707" w:hanging="633"/>
      </w:pPr>
      <w:rPr>
        <w:rFonts w:hint="default"/>
      </w:rPr>
    </w:lvl>
    <w:lvl w:ilvl="1" w:tplc="8376CBD8">
      <w:start w:val="1"/>
      <w:numFmt w:val="lowerRoman"/>
      <w:lvlRestart w:val="0"/>
      <w:lvlText w:val="%2."/>
      <w:lvlJc w:val="left"/>
      <w:pPr>
        <w:tabs>
          <w:tab w:val="num" w:pos="3240"/>
        </w:tabs>
        <w:ind w:left="3240" w:hanging="533"/>
      </w:pPr>
      <w:rPr>
        <w:rFonts w:ascii="Arial" w:hAnsi="Arial" w:cs="Arial" w:hint="default"/>
        <w:b w:val="0"/>
        <w:i w:val="0"/>
        <w:sz w:val="22"/>
        <w:szCs w:val="22"/>
      </w:rPr>
    </w:lvl>
    <w:lvl w:ilvl="2" w:tplc="1E5C3580">
      <w:start w:val="1"/>
      <w:numFmt w:val="lowerRoman"/>
      <w:lvlText w:val="%3."/>
      <w:lvlJc w:val="left"/>
      <w:pPr>
        <w:tabs>
          <w:tab w:val="num" w:pos="3240"/>
        </w:tabs>
        <w:ind w:left="3240" w:hanging="533"/>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1C3A0464"/>
    <w:multiLevelType w:val="hybridMultilevel"/>
    <w:tmpl w:val="1B2EF63E"/>
    <w:name w:val="AutoList832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1D672591"/>
    <w:multiLevelType w:val="hybridMultilevel"/>
    <w:tmpl w:val="62F0F170"/>
    <w:name w:val="AutoList832322222222222222222222222222222222"/>
    <w:lvl w:ilvl="0" w:tplc="1EF05AD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20E47ED9"/>
    <w:multiLevelType w:val="multilevel"/>
    <w:tmpl w:val="88DAAEB8"/>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5">
    <w:nsid w:val="21794754"/>
    <w:multiLevelType w:val="hybridMultilevel"/>
    <w:tmpl w:val="1FD6B2A2"/>
    <w:name w:val="AutoList832"/>
    <w:lvl w:ilvl="0" w:tplc="691CB4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25377B18"/>
    <w:multiLevelType w:val="hybridMultilevel"/>
    <w:tmpl w:val="1DF4891A"/>
    <w:lvl w:ilvl="0" w:tplc="EE2CBEAC">
      <w:start w:val="1"/>
      <w:numFmt w:val="lowerRoman"/>
      <w:lvlRestart w:val="0"/>
      <w:lvlText w:val="%1."/>
      <w:lvlJc w:val="left"/>
      <w:pPr>
        <w:tabs>
          <w:tab w:val="num" w:pos="3240"/>
        </w:tabs>
        <w:ind w:left="3240" w:hanging="5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25D51EF4"/>
    <w:multiLevelType w:val="multilevel"/>
    <w:tmpl w:val="E78C9088"/>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8">
    <w:nsid w:val="26402E08"/>
    <w:multiLevelType w:val="hybridMultilevel"/>
    <w:tmpl w:val="3D5A1D76"/>
    <w:name w:val="AutoList8323222222222222222222222222222"/>
    <w:lvl w:ilvl="0" w:tplc="796820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27E12467"/>
    <w:multiLevelType w:val="multilevel"/>
    <w:tmpl w:val="6524A9F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0">
    <w:nsid w:val="285043D4"/>
    <w:multiLevelType w:val="hybridMultilevel"/>
    <w:tmpl w:val="BFA0D880"/>
    <w:name w:val="AutoList8323222222222222222222222222222222222222222"/>
    <w:lvl w:ilvl="0" w:tplc="6860A9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286C6767"/>
    <w:multiLevelType w:val="hybridMultilevel"/>
    <w:tmpl w:val="5C12B1A0"/>
    <w:lvl w:ilvl="0" w:tplc="F0F6A058">
      <w:start w:val="1"/>
      <w:numFmt w:val="lowerRoman"/>
      <w:lvlText w:val="%1."/>
      <w:lvlJc w:val="left"/>
      <w:pPr>
        <w:tabs>
          <w:tab w:val="num" w:pos="5239"/>
        </w:tabs>
        <w:ind w:left="5693" w:hanging="634"/>
      </w:pPr>
      <w:rPr>
        <w:rFonts w:hint="default"/>
      </w:rPr>
    </w:lvl>
    <w:lvl w:ilvl="1" w:tplc="04090019" w:tentative="1">
      <w:start w:val="1"/>
      <w:numFmt w:val="lowerLetter"/>
      <w:lvlText w:val="%2."/>
      <w:lvlJc w:val="left"/>
      <w:pPr>
        <w:tabs>
          <w:tab w:val="num" w:pos="3792"/>
        </w:tabs>
        <w:ind w:left="3792" w:hanging="360"/>
      </w:pPr>
    </w:lvl>
    <w:lvl w:ilvl="2" w:tplc="0409001B" w:tentative="1">
      <w:start w:val="1"/>
      <w:numFmt w:val="lowerRoman"/>
      <w:lvlText w:val="%3."/>
      <w:lvlJc w:val="right"/>
      <w:pPr>
        <w:tabs>
          <w:tab w:val="num" w:pos="4512"/>
        </w:tabs>
        <w:ind w:left="4512" w:hanging="180"/>
      </w:pPr>
    </w:lvl>
    <w:lvl w:ilvl="3" w:tplc="0409000F" w:tentative="1">
      <w:start w:val="1"/>
      <w:numFmt w:val="decimal"/>
      <w:lvlText w:val="%4."/>
      <w:lvlJc w:val="left"/>
      <w:pPr>
        <w:tabs>
          <w:tab w:val="num" w:pos="5232"/>
        </w:tabs>
        <w:ind w:left="5232" w:hanging="360"/>
      </w:pPr>
    </w:lvl>
    <w:lvl w:ilvl="4" w:tplc="04090019" w:tentative="1">
      <w:start w:val="1"/>
      <w:numFmt w:val="lowerLetter"/>
      <w:lvlText w:val="%5."/>
      <w:lvlJc w:val="left"/>
      <w:pPr>
        <w:tabs>
          <w:tab w:val="num" w:pos="5952"/>
        </w:tabs>
        <w:ind w:left="5952" w:hanging="360"/>
      </w:pPr>
    </w:lvl>
    <w:lvl w:ilvl="5" w:tplc="0409001B" w:tentative="1">
      <w:start w:val="1"/>
      <w:numFmt w:val="lowerRoman"/>
      <w:lvlText w:val="%6."/>
      <w:lvlJc w:val="right"/>
      <w:pPr>
        <w:tabs>
          <w:tab w:val="num" w:pos="6672"/>
        </w:tabs>
        <w:ind w:left="6672" w:hanging="180"/>
      </w:pPr>
    </w:lvl>
    <w:lvl w:ilvl="6" w:tplc="0409000F" w:tentative="1">
      <w:start w:val="1"/>
      <w:numFmt w:val="decimal"/>
      <w:lvlText w:val="%7."/>
      <w:lvlJc w:val="left"/>
      <w:pPr>
        <w:tabs>
          <w:tab w:val="num" w:pos="7392"/>
        </w:tabs>
        <w:ind w:left="7392" w:hanging="360"/>
      </w:pPr>
    </w:lvl>
    <w:lvl w:ilvl="7" w:tplc="04090019" w:tentative="1">
      <w:start w:val="1"/>
      <w:numFmt w:val="lowerLetter"/>
      <w:lvlText w:val="%8."/>
      <w:lvlJc w:val="left"/>
      <w:pPr>
        <w:tabs>
          <w:tab w:val="num" w:pos="8112"/>
        </w:tabs>
        <w:ind w:left="8112" w:hanging="360"/>
      </w:pPr>
    </w:lvl>
    <w:lvl w:ilvl="8" w:tplc="0409001B" w:tentative="1">
      <w:start w:val="1"/>
      <w:numFmt w:val="lowerRoman"/>
      <w:lvlText w:val="%9."/>
      <w:lvlJc w:val="right"/>
      <w:pPr>
        <w:tabs>
          <w:tab w:val="num" w:pos="8832"/>
        </w:tabs>
        <w:ind w:left="8832" w:hanging="180"/>
      </w:pPr>
    </w:lvl>
  </w:abstractNum>
  <w:abstractNum w:abstractNumId="122">
    <w:nsid w:val="28922CB6"/>
    <w:multiLevelType w:val="hybridMultilevel"/>
    <w:tmpl w:val="417C9D7E"/>
    <w:name w:val="AutoList8323222222222222222222222222222222"/>
    <w:lvl w:ilvl="0" w:tplc="6B8C63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29072684"/>
    <w:multiLevelType w:val="multilevel"/>
    <w:tmpl w:val="6734900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4">
    <w:nsid w:val="290D22E5"/>
    <w:multiLevelType w:val="hybridMultilevel"/>
    <w:tmpl w:val="EEC21456"/>
    <w:name w:val="AutoList8323222222"/>
    <w:lvl w:ilvl="0" w:tplc="ACF6D8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296002F3"/>
    <w:multiLevelType w:val="hybridMultilevel"/>
    <w:tmpl w:val="F2867FA8"/>
    <w:lvl w:ilvl="0" w:tplc="C77694C8">
      <w:start w:val="1"/>
      <w:numFmt w:val="decimal"/>
      <w:lvlText w:val="%1."/>
      <w:lvlJc w:val="left"/>
      <w:pPr>
        <w:tabs>
          <w:tab w:val="num" w:pos="2074"/>
        </w:tabs>
        <w:ind w:left="2074" w:hanging="63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F2CC224E">
      <w:start w:val="1"/>
      <w:numFmt w:val="decimal"/>
      <w:lvlText w:val="%4."/>
      <w:lvlJc w:val="left"/>
      <w:pPr>
        <w:tabs>
          <w:tab w:val="num" w:pos="2074"/>
        </w:tabs>
        <w:ind w:left="2074" w:hanging="634"/>
      </w:pPr>
      <w:rPr>
        <w:rFonts w:hint="default"/>
      </w:rPr>
    </w:lvl>
    <w:lvl w:ilvl="4" w:tplc="B07ABD80">
      <w:start w:val="1"/>
      <w:numFmt w:val="lowerLetter"/>
      <w:lvlText w:val="%5."/>
      <w:lvlJc w:val="left"/>
      <w:pPr>
        <w:tabs>
          <w:tab w:val="num" w:pos="2707"/>
        </w:tabs>
        <w:ind w:left="2707" w:hanging="633"/>
      </w:pPr>
      <w:rPr>
        <w:rFonts w:hint="default"/>
      </w:rPr>
    </w:lvl>
    <w:lvl w:ilvl="5" w:tplc="200E1F22">
      <w:start w:val="1"/>
      <w:numFmt w:val="lowerRoman"/>
      <w:lvlRestart w:val="0"/>
      <w:lvlText w:val="%6."/>
      <w:lvlJc w:val="left"/>
      <w:pPr>
        <w:tabs>
          <w:tab w:val="num" w:pos="3240"/>
        </w:tabs>
        <w:ind w:left="3240" w:hanging="533"/>
      </w:pPr>
      <w:rPr>
        <w:rFonts w:ascii="Arial" w:hAnsi="Arial" w:cs="Arial" w:hint="default"/>
        <w:b w:val="0"/>
        <w:i w:val="0"/>
        <w:sz w:val="24"/>
        <w:szCs w:val="24"/>
      </w:r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297C279F"/>
    <w:multiLevelType w:val="hybridMultilevel"/>
    <w:tmpl w:val="5CF0C0B2"/>
    <w:name w:val="AutoList83222"/>
    <w:lvl w:ilvl="0" w:tplc="A37412E8">
      <w:start w:val="1"/>
      <w:numFmt w:val="lowerLetter"/>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29920B40"/>
    <w:multiLevelType w:val="hybridMultilevel"/>
    <w:tmpl w:val="5B2CFECC"/>
    <w:name w:val="AutoList832322222222222222222222"/>
    <w:lvl w:ilvl="0" w:tplc="73A029F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2B797BE0"/>
    <w:multiLevelType w:val="multilevel"/>
    <w:tmpl w:val="549E87C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9">
    <w:nsid w:val="2C9641E6"/>
    <w:multiLevelType w:val="hybridMultilevel"/>
    <w:tmpl w:val="CB5E6E4C"/>
    <w:name w:val="AutoList8323222222222222"/>
    <w:lvl w:ilvl="0" w:tplc="BA84E4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2F2610ED"/>
    <w:multiLevelType w:val="hybridMultilevel"/>
    <w:tmpl w:val="FCFAB4FA"/>
    <w:name w:val="AutoList832322222222222222222222222"/>
    <w:lvl w:ilvl="0" w:tplc="6A56C36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304B62BF"/>
    <w:multiLevelType w:val="hybridMultilevel"/>
    <w:tmpl w:val="55B0C942"/>
    <w:name w:val="AutoList832322222"/>
    <w:lvl w:ilvl="0" w:tplc="9626CA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31281531"/>
    <w:multiLevelType w:val="multilevel"/>
    <w:tmpl w:val="DB70E580"/>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3">
    <w:nsid w:val="32261401"/>
    <w:multiLevelType w:val="hybridMultilevel"/>
    <w:tmpl w:val="27A2DC12"/>
    <w:name w:val="AutoList8323222222222222222222222"/>
    <w:lvl w:ilvl="0" w:tplc="39B06F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33FC7E22"/>
    <w:multiLevelType w:val="multilevel"/>
    <w:tmpl w:val="EE2C988E"/>
    <w:lvl w:ilvl="0">
      <w:start w:val="1"/>
      <w:numFmt w:val="decimal"/>
      <w:lvlText w:val="%1."/>
      <w:lvlJc w:val="left"/>
      <w:pPr>
        <w:tabs>
          <w:tab w:val="num" w:pos="2793"/>
        </w:tabs>
        <w:ind w:left="279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5">
    <w:nsid w:val="35830F0E"/>
    <w:multiLevelType w:val="multilevel"/>
    <w:tmpl w:val="9F7AA13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6">
    <w:nsid w:val="363373F1"/>
    <w:multiLevelType w:val="hybridMultilevel"/>
    <w:tmpl w:val="7B3E691C"/>
    <w:name w:val="AutoList83232224"/>
    <w:lvl w:ilvl="0" w:tplc="983CDEB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3C316E48"/>
    <w:multiLevelType w:val="hybridMultilevel"/>
    <w:tmpl w:val="869474EC"/>
    <w:name w:val="AutoList832322222222222222222223"/>
    <w:lvl w:ilvl="0" w:tplc="DC509D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3C8E4A8E"/>
    <w:multiLevelType w:val="hybridMultilevel"/>
    <w:tmpl w:val="9A66CB02"/>
    <w:name w:val="AutoList8323222222222222222222222222222222222222"/>
    <w:lvl w:ilvl="0" w:tplc="834EDA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3E841D75"/>
    <w:multiLevelType w:val="multilevel"/>
    <w:tmpl w:val="A844BAC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1">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3F8A4165"/>
    <w:multiLevelType w:val="hybridMultilevel"/>
    <w:tmpl w:val="D7820F8C"/>
    <w:name w:val="AutoList832322222222222222222222222222222223"/>
    <w:lvl w:ilvl="0" w:tplc="B97EB96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nsid w:val="3FE57AD8"/>
    <w:multiLevelType w:val="hybridMultilevel"/>
    <w:tmpl w:val="1DC4490E"/>
    <w:name w:val="AutoList83232222222222222"/>
    <w:lvl w:ilvl="0" w:tplc="FCF290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408F6C46"/>
    <w:multiLevelType w:val="multilevel"/>
    <w:tmpl w:val="1E5AD26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5">
    <w:nsid w:val="40CB6C61"/>
    <w:multiLevelType w:val="hybridMultilevel"/>
    <w:tmpl w:val="752C9860"/>
    <w:name w:val="AutoList8323222222222222222222222222"/>
    <w:lvl w:ilvl="0" w:tplc="1786F94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411751FC"/>
    <w:multiLevelType w:val="hybridMultilevel"/>
    <w:tmpl w:val="E172914A"/>
    <w:name w:val="AutoList83232222222222222222222222224"/>
    <w:lvl w:ilvl="0" w:tplc="FBE2964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41826864"/>
    <w:multiLevelType w:val="hybridMultilevel"/>
    <w:tmpl w:val="2FD42128"/>
    <w:name w:val="AutoList83232222222222222222222222225"/>
    <w:lvl w:ilvl="0" w:tplc="764A7CE6">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42D70041"/>
    <w:multiLevelType w:val="hybridMultilevel"/>
    <w:tmpl w:val="C6CAC4A2"/>
    <w:lvl w:ilvl="0" w:tplc="7480CB22">
      <w:start w:val="1"/>
      <w:numFmt w:val="bullet"/>
      <w:lvlText w:val=""/>
      <w:lvlJc w:val="left"/>
      <w:pPr>
        <w:tabs>
          <w:tab w:val="num" w:pos="3874"/>
        </w:tabs>
        <w:ind w:left="3874" w:hanging="634"/>
      </w:pPr>
      <w:rPr>
        <w:rFonts w:ascii="Symbol" w:hAnsi="Symbol" w:hint="default"/>
        <w:color w:val="auto"/>
        <w:sz w:val="24"/>
        <w:szCs w:val="24"/>
      </w:rPr>
    </w:lvl>
    <w:lvl w:ilvl="1" w:tplc="9AA4ED4C">
      <w:start w:val="7"/>
      <w:numFmt w:val="lowerRoman"/>
      <w:lvlRestart w:val="0"/>
      <w:lvlText w:val="%2."/>
      <w:lvlJc w:val="left"/>
      <w:pPr>
        <w:tabs>
          <w:tab w:val="num" w:pos="3240"/>
        </w:tabs>
        <w:ind w:left="3240" w:hanging="533"/>
      </w:pPr>
      <w:rPr>
        <w:rFonts w:ascii="Arial" w:hAnsi="Arial" w:cs="Arial" w:hint="default"/>
        <w:b w:val="0"/>
        <w:i w:val="0"/>
        <w:color w:val="auto"/>
        <w:sz w:val="24"/>
        <w:szCs w:val="24"/>
      </w:rPr>
    </w:lvl>
    <w:lvl w:ilvl="2" w:tplc="71846AB2">
      <w:start w:val="2"/>
      <w:numFmt w:val="lowerLetter"/>
      <w:lvlText w:val="%3."/>
      <w:lvlJc w:val="left"/>
      <w:pPr>
        <w:tabs>
          <w:tab w:val="num" w:pos="2707"/>
        </w:tabs>
        <w:ind w:left="2707" w:hanging="633"/>
      </w:pPr>
      <w:rPr>
        <w:rFonts w:hint="default"/>
        <w:color w:val="auto"/>
        <w:sz w:val="24"/>
        <w:szCs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nsid w:val="45411E0D"/>
    <w:multiLevelType w:val="hybridMultilevel"/>
    <w:tmpl w:val="2B140F7A"/>
    <w:lvl w:ilvl="0" w:tplc="22BE3A86">
      <w:numFmt w:val="bullet"/>
      <w:lvlText w:val=""/>
      <w:lvlJc w:val="left"/>
      <w:pPr>
        <w:tabs>
          <w:tab w:val="num" w:pos="274"/>
        </w:tabs>
        <w:ind w:left="274" w:hanging="27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47152427"/>
    <w:multiLevelType w:val="multilevel"/>
    <w:tmpl w:val="167276D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1">
    <w:nsid w:val="48064ED7"/>
    <w:multiLevelType w:val="hybridMultilevel"/>
    <w:tmpl w:val="A2B6B012"/>
    <w:lvl w:ilvl="0" w:tplc="22BE3A86">
      <w:numFmt w:val="bullet"/>
      <w:lvlText w:val=""/>
      <w:lvlJc w:val="left"/>
      <w:pPr>
        <w:tabs>
          <w:tab w:val="num" w:pos="274"/>
        </w:tabs>
        <w:ind w:left="274" w:hanging="274"/>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49214948"/>
    <w:multiLevelType w:val="multilevel"/>
    <w:tmpl w:val="8B362F0E"/>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3">
    <w:nsid w:val="495B7867"/>
    <w:multiLevelType w:val="multilevel"/>
    <w:tmpl w:val="AD1A2FF0"/>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4">
    <w:nsid w:val="4ED03720"/>
    <w:multiLevelType w:val="hybridMultilevel"/>
    <w:tmpl w:val="D1B465B2"/>
    <w:name w:val="AutoList832322222222222222222"/>
    <w:lvl w:ilvl="0" w:tplc="BB44C1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4F1E7002"/>
    <w:multiLevelType w:val="multilevel"/>
    <w:tmpl w:val="02E2F156"/>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6">
    <w:nsid w:val="4F386EFE"/>
    <w:multiLevelType w:val="multilevel"/>
    <w:tmpl w:val="3168B5EA"/>
    <w:lvl w:ilvl="0">
      <w:start w:val="1"/>
      <w:numFmt w:val="decimal"/>
      <w:lvlText w:val="%1."/>
      <w:lvlJc w:val="left"/>
      <w:pPr>
        <w:tabs>
          <w:tab w:val="num" w:pos="2883"/>
        </w:tabs>
        <w:ind w:left="288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7">
    <w:nsid w:val="510571C8"/>
    <w:multiLevelType w:val="multilevel"/>
    <w:tmpl w:val="110EB7FA"/>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8">
    <w:nsid w:val="5148059A"/>
    <w:multiLevelType w:val="hybridMultilevel"/>
    <w:tmpl w:val="7BF4B5AA"/>
    <w:name w:val="AutoList832322222222222222222222222222222222222222"/>
    <w:lvl w:ilvl="0" w:tplc="B350A58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515D15FD"/>
    <w:multiLevelType w:val="hybridMultilevel"/>
    <w:tmpl w:val="93FEF314"/>
    <w:name w:val="AutoList832322242"/>
    <w:lvl w:ilvl="0" w:tplc="205CC052">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516C5D60"/>
    <w:multiLevelType w:val="multilevel"/>
    <w:tmpl w:val="7888849E"/>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1">
    <w:nsid w:val="52567CA8"/>
    <w:multiLevelType w:val="multilevel"/>
    <w:tmpl w:val="136208FE"/>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2">
    <w:nsid w:val="540B029A"/>
    <w:multiLevelType w:val="hybridMultilevel"/>
    <w:tmpl w:val="D3E225FE"/>
    <w:name w:val="AutoList83232222222222222222222222222222222"/>
    <w:lvl w:ilvl="0" w:tplc="FC5266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55433ED0"/>
    <w:multiLevelType w:val="hybridMultilevel"/>
    <w:tmpl w:val="B0BA425A"/>
    <w:name w:val="AutoList83232222222222222222222222223"/>
    <w:lvl w:ilvl="0" w:tplc="C6E026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nsid w:val="565E1521"/>
    <w:multiLevelType w:val="hybridMultilevel"/>
    <w:tmpl w:val="00309106"/>
    <w:name w:val="AutoList83232222222222222222222222"/>
    <w:lvl w:ilvl="0" w:tplc="21C61F3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nsid w:val="576166C5"/>
    <w:multiLevelType w:val="multilevel"/>
    <w:tmpl w:val="676CF8AE"/>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6">
    <w:nsid w:val="57760A6E"/>
    <w:multiLevelType w:val="hybridMultilevel"/>
    <w:tmpl w:val="50D684AC"/>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57F92D6D"/>
    <w:multiLevelType w:val="hybridMultilevel"/>
    <w:tmpl w:val="1D186B2C"/>
    <w:name w:val="AutoList8323222222222"/>
    <w:lvl w:ilvl="0" w:tplc="1016762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5A1D6627"/>
    <w:multiLevelType w:val="hybridMultilevel"/>
    <w:tmpl w:val="4F501A9E"/>
    <w:name w:val="AutoList832322223"/>
    <w:lvl w:ilvl="0" w:tplc="7B6675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5A3E3C7F"/>
    <w:multiLevelType w:val="hybridMultilevel"/>
    <w:tmpl w:val="E5046DFE"/>
    <w:lvl w:ilvl="0" w:tplc="A290D676">
      <w:start w:val="1"/>
      <w:numFmt w:val="lowerRoman"/>
      <w:lvlRestart w:val="0"/>
      <w:lvlText w:val="%1."/>
      <w:lvlJc w:val="left"/>
      <w:pPr>
        <w:tabs>
          <w:tab w:val="num" w:pos="3340"/>
        </w:tabs>
        <w:ind w:left="3340" w:hanging="633"/>
      </w:pPr>
      <w:rPr>
        <w:rFonts w:ascii="Arial" w:hAnsi="Arial" w:cs="Arial" w:hint="default"/>
        <w:b w:val="0"/>
        <w:i w:val="0"/>
        <w:sz w:val="24"/>
        <w:szCs w:val="24"/>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70">
    <w:nsid w:val="5DD174E8"/>
    <w:multiLevelType w:val="hybridMultilevel"/>
    <w:tmpl w:val="1E480E5A"/>
    <w:name w:val="AutoList83232222222222"/>
    <w:lvl w:ilvl="0" w:tplc="CF7EC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nsid w:val="5F4D4A1D"/>
    <w:multiLevelType w:val="hybridMultilevel"/>
    <w:tmpl w:val="DADE2C0C"/>
    <w:name w:val="AutoList8323222222222222222222"/>
    <w:lvl w:ilvl="0" w:tplc="0DB2CD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2">
    <w:nsid w:val="62855BA4"/>
    <w:multiLevelType w:val="hybridMultilevel"/>
    <w:tmpl w:val="2DD6DC86"/>
    <w:name w:val="AutoList83232222"/>
    <w:lvl w:ilvl="0" w:tplc="93385A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nsid w:val="65681CCC"/>
    <w:multiLevelType w:val="hybridMultilevel"/>
    <w:tmpl w:val="F954AA6A"/>
    <w:lvl w:ilvl="0" w:tplc="6DE099C0">
      <w:start w:val="1"/>
      <w:numFmt w:val="lowerLetter"/>
      <w:lvlText w:val="%1."/>
      <w:lvlJc w:val="left"/>
      <w:pPr>
        <w:tabs>
          <w:tab w:val="num" w:pos="3240"/>
        </w:tabs>
        <w:ind w:left="3240" w:hanging="5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nsid w:val="659607D5"/>
    <w:multiLevelType w:val="hybridMultilevel"/>
    <w:tmpl w:val="FE50D68E"/>
    <w:name w:val="AutoList832322222222222222222222222222222"/>
    <w:lvl w:ilvl="0" w:tplc="AF4A3D2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nsid w:val="679341A9"/>
    <w:multiLevelType w:val="hybridMultilevel"/>
    <w:tmpl w:val="76483C28"/>
    <w:name w:val="AutoList832322222222222222222222222222222222222"/>
    <w:lvl w:ilvl="0" w:tplc="16E2554C">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nsid w:val="6930172C"/>
    <w:multiLevelType w:val="hybridMultilevel"/>
    <w:tmpl w:val="8796EA46"/>
    <w:name w:val="AutoList8323"/>
    <w:lvl w:ilvl="0" w:tplc="2B2C81C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697D3196"/>
    <w:multiLevelType w:val="hybridMultilevel"/>
    <w:tmpl w:val="09622F56"/>
    <w:lvl w:ilvl="0" w:tplc="6DE099C0">
      <w:start w:val="1"/>
      <w:numFmt w:val="lowerLetter"/>
      <w:lvlText w:val="%1."/>
      <w:lvlJc w:val="left"/>
      <w:pPr>
        <w:tabs>
          <w:tab w:val="num" w:pos="3240"/>
        </w:tabs>
        <w:ind w:left="3240" w:hanging="5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nsid w:val="69A10C99"/>
    <w:multiLevelType w:val="multilevel"/>
    <w:tmpl w:val="353816B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9">
    <w:nsid w:val="6D035B91"/>
    <w:multiLevelType w:val="hybridMultilevel"/>
    <w:tmpl w:val="8DCEA916"/>
    <w:lvl w:ilvl="0" w:tplc="308258B6">
      <w:start w:val="1"/>
      <w:numFmt w:val="lowerRoman"/>
      <w:lvlRestart w:val="0"/>
      <w:lvlText w:val="%1."/>
      <w:lvlJc w:val="left"/>
      <w:pPr>
        <w:tabs>
          <w:tab w:val="num" w:pos="3340"/>
        </w:tabs>
        <w:ind w:left="3340" w:hanging="633"/>
      </w:pPr>
      <w:rPr>
        <w:rFonts w:ascii="Arial" w:hAnsi="Arial" w:cs="Arial" w:hint="default"/>
        <w:b w:val="0"/>
        <w:i w:val="0"/>
        <w:sz w:val="24"/>
        <w:szCs w:val="24"/>
      </w:rPr>
    </w:lvl>
    <w:lvl w:ilvl="1" w:tplc="73C26BD0">
      <w:start w:val="11"/>
      <w:numFmt w:val="lowerLetter"/>
      <w:lvlText w:val="%2."/>
      <w:lvlJc w:val="left"/>
      <w:pPr>
        <w:tabs>
          <w:tab w:val="num" w:pos="2707"/>
        </w:tabs>
        <w:ind w:left="2707" w:hanging="633"/>
      </w:pPr>
      <w:rPr>
        <w:rFonts w:hint="default"/>
        <w:b w:val="0"/>
        <w:i w:val="0"/>
        <w:sz w:val="24"/>
        <w:szCs w:val="24"/>
      </w:rPr>
    </w:lvl>
    <w:lvl w:ilvl="2" w:tplc="0409001B">
      <w:start w:val="1"/>
      <w:numFmt w:val="lowerRoman"/>
      <w:lvlText w:val="%3."/>
      <w:lvlJc w:val="right"/>
      <w:pPr>
        <w:tabs>
          <w:tab w:val="num" w:pos="2793"/>
        </w:tabs>
        <w:ind w:left="2793" w:hanging="180"/>
      </w:pPr>
    </w:lvl>
    <w:lvl w:ilvl="3" w:tplc="0409000F">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80">
    <w:nsid w:val="6D9244F4"/>
    <w:multiLevelType w:val="multilevel"/>
    <w:tmpl w:val="48A8E470"/>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1">
    <w:nsid w:val="7089774D"/>
    <w:multiLevelType w:val="hybridMultilevel"/>
    <w:tmpl w:val="6ED0A1FE"/>
    <w:name w:val="AutoList83232222222222222222222222222222222222222"/>
    <w:lvl w:ilvl="0" w:tplc="118A5C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2">
    <w:nsid w:val="721B4C44"/>
    <w:multiLevelType w:val="multilevel"/>
    <w:tmpl w:val="649669C4"/>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3">
    <w:nsid w:val="73501FE8"/>
    <w:multiLevelType w:val="multilevel"/>
    <w:tmpl w:val="055CDE76"/>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4">
    <w:nsid w:val="73666C2D"/>
    <w:multiLevelType w:val="multilevel"/>
    <w:tmpl w:val="BACCAA86"/>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5">
    <w:nsid w:val="74077135"/>
    <w:multiLevelType w:val="hybridMultilevel"/>
    <w:tmpl w:val="98FEB066"/>
    <w:name w:val="AutoList83232222222222222222222"/>
    <w:lvl w:ilvl="0" w:tplc="B4C2EFA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74E843EA"/>
    <w:multiLevelType w:val="multilevel"/>
    <w:tmpl w:val="41384FF0"/>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7">
    <w:nsid w:val="75A1633B"/>
    <w:multiLevelType w:val="multilevel"/>
    <w:tmpl w:val="1C7C21CC"/>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8">
    <w:nsid w:val="772C2050"/>
    <w:multiLevelType w:val="hybridMultilevel"/>
    <w:tmpl w:val="1FF20BA0"/>
    <w:name w:val="AutoList8323222"/>
    <w:lvl w:ilvl="0" w:tplc="58AC51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nsid w:val="777519F9"/>
    <w:multiLevelType w:val="hybridMultilevel"/>
    <w:tmpl w:val="A7CEF648"/>
    <w:name w:val="AutoList832322222222222222"/>
    <w:lvl w:ilvl="0" w:tplc="B926637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nsid w:val="78BF108C"/>
    <w:multiLevelType w:val="hybridMultilevel"/>
    <w:tmpl w:val="413E57B0"/>
    <w:name w:val="AutoList8322"/>
    <w:lvl w:ilvl="0" w:tplc="788E5B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nsid w:val="7A154A0D"/>
    <w:multiLevelType w:val="multilevel"/>
    <w:tmpl w:val="FCFE301A"/>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2">
    <w:nsid w:val="7D2708CF"/>
    <w:multiLevelType w:val="hybridMultilevel"/>
    <w:tmpl w:val="44B4FC9C"/>
    <w:name w:val="AutoList8323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nsid w:val="7EF55EF6"/>
    <w:multiLevelType w:val="hybridMultilevel"/>
    <w:tmpl w:val="E3560F7E"/>
    <w:lvl w:ilvl="0" w:tplc="8B385C46">
      <w:start w:val="1"/>
      <w:numFmt w:val="lowerRoman"/>
      <w:lvlRestart w:val="0"/>
      <w:lvlText w:val="%1."/>
      <w:lvlJc w:val="left"/>
      <w:pPr>
        <w:tabs>
          <w:tab w:val="num" w:pos="3240"/>
        </w:tabs>
        <w:ind w:left="3240" w:hanging="533"/>
      </w:pPr>
      <w:rPr>
        <w:rFonts w:ascii="Arial" w:hAnsi="Arial" w:cs="Arial" w:hint="default"/>
        <w:b w:val="0"/>
        <w:i w:val="0"/>
        <w:sz w:val="24"/>
        <w:szCs w:val="24"/>
      </w:rPr>
    </w:lvl>
    <w:lvl w:ilvl="1" w:tplc="901AB164">
      <w:start w:val="9"/>
      <w:numFmt w:val="lowerLetter"/>
      <w:lvlText w:val="%2."/>
      <w:lvlJc w:val="left"/>
      <w:pPr>
        <w:tabs>
          <w:tab w:val="num" w:pos="2707"/>
        </w:tabs>
        <w:ind w:left="2707" w:hanging="633"/>
      </w:pPr>
      <w:rPr>
        <w:rFonts w:hint="default"/>
        <w:b w:val="0"/>
        <w:i w:val="0"/>
        <w:sz w:val="24"/>
        <w:szCs w:val="24"/>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num w:numId="1">
    <w:abstractNumId w:val="11"/>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64"/>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76"/>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5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85"/>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0"/>
    <w:lvlOverride w:ilvl="0">
      <w:lvl w:ilvl="0">
        <w:numFmt w:val="bullet"/>
        <w:lvlText w:val=""/>
        <w:legacy w:legacy="1" w:legacySpace="0" w:legacyIndent="720"/>
        <w:lvlJc w:val="left"/>
        <w:pPr>
          <w:ind w:left="1440" w:hanging="720"/>
        </w:pPr>
        <w:rPr>
          <w:rFonts w:ascii="WP IconicSymbolsA" w:hAnsi="WP IconicSymbolsA" w:hint="default"/>
        </w:rPr>
      </w:lvl>
    </w:lvlOverride>
  </w:num>
  <w:num w:numId="7">
    <w:abstractNumId w:val="149"/>
  </w:num>
  <w:num w:numId="8">
    <w:abstractNumId w:val="94"/>
  </w:num>
  <w:num w:numId="9">
    <w:abstractNumId w:val="151"/>
  </w:num>
  <w:num w:numId="10">
    <w:abstractNumId w:val="104"/>
  </w:num>
  <w:num w:numId="11">
    <w:abstractNumId w:val="115"/>
  </w:num>
  <w:num w:numId="12">
    <w:abstractNumId w:val="190"/>
  </w:num>
  <w:num w:numId="13">
    <w:abstractNumId w:val="176"/>
  </w:num>
  <w:num w:numId="14">
    <w:abstractNumId w:val="112"/>
  </w:num>
  <w:num w:numId="15">
    <w:abstractNumId w:val="107"/>
  </w:num>
  <w:num w:numId="16">
    <w:abstractNumId w:val="100"/>
  </w:num>
  <w:num w:numId="17">
    <w:abstractNumId w:val="180"/>
  </w:num>
  <w:num w:numId="18">
    <w:abstractNumId w:val="188"/>
  </w:num>
  <w:num w:numId="19">
    <w:abstractNumId w:val="172"/>
  </w:num>
  <w:num w:numId="20">
    <w:abstractNumId w:val="114"/>
  </w:num>
  <w:num w:numId="21">
    <w:abstractNumId w:val="131"/>
  </w:num>
  <w:num w:numId="22">
    <w:abstractNumId w:val="123"/>
  </w:num>
  <w:num w:numId="23">
    <w:abstractNumId w:val="168"/>
  </w:num>
  <w:num w:numId="24">
    <w:abstractNumId w:val="134"/>
  </w:num>
  <w:num w:numId="25">
    <w:abstractNumId w:val="124"/>
  </w:num>
  <w:num w:numId="26">
    <w:abstractNumId w:val="93"/>
  </w:num>
  <w:num w:numId="27">
    <w:abstractNumId w:val="152"/>
  </w:num>
  <w:num w:numId="28">
    <w:abstractNumId w:val="109"/>
  </w:num>
  <w:num w:numId="29">
    <w:abstractNumId w:val="144"/>
  </w:num>
  <w:num w:numId="30">
    <w:abstractNumId w:val="187"/>
  </w:num>
  <w:num w:numId="31">
    <w:abstractNumId w:val="97"/>
  </w:num>
  <w:num w:numId="32">
    <w:abstractNumId w:val="90"/>
  </w:num>
  <w:num w:numId="33">
    <w:abstractNumId w:val="167"/>
  </w:num>
  <w:num w:numId="34">
    <w:abstractNumId w:val="170"/>
  </w:num>
  <w:num w:numId="35">
    <w:abstractNumId w:val="182"/>
  </w:num>
  <w:num w:numId="36">
    <w:abstractNumId w:val="92"/>
  </w:num>
  <w:num w:numId="37">
    <w:abstractNumId w:val="129"/>
  </w:num>
  <w:num w:numId="38">
    <w:abstractNumId w:val="135"/>
  </w:num>
  <w:num w:numId="39">
    <w:abstractNumId w:val="143"/>
  </w:num>
  <w:num w:numId="40">
    <w:abstractNumId w:val="128"/>
  </w:num>
  <w:num w:numId="41">
    <w:abstractNumId w:val="189"/>
  </w:num>
  <w:num w:numId="42">
    <w:abstractNumId w:val="98"/>
  </w:num>
  <w:num w:numId="43">
    <w:abstractNumId w:val="153"/>
  </w:num>
  <w:num w:numId="44">
    <w:abstractNumId w:val="103"/>
  </w:num>
  <w:num w:numId="45">
    <w:abstractNumId w:val="105"/>
  </w:num>
  <w:num w:numId="46">
    <w:abstractNumId w:val="154"/>
  </w:num>
  <w:num w:numId="47">
    <w:abstractNumId w:val="171"/>
  </w:num>
  <w:num w:numId="48">
    <w:abstractNumId w:val="157"/>
  </w:num>
  <w:num w:numId="49">
    <w:abstractNumId w:val="185"/>
  </w:num>
  <w:num w:numId="50">
    <w:abstractNumId w:val="89"/>
  </w:num>
  <w:num w:numId="51">
    <w:abstractNumId w:val="127"/>
  </w:num>
  <w:num w:numId="52">
    <w:abstractNumId w:val="137"/>
  </w:num>
  <w:num w:numId="53">
    <w:abstractNumId w:val="133"/>
  </w:num>
  <w:num w:numId="54">
    <w:abstractNumId w:val="155"/>
  </w:num>
  <w:num w:numId="55">
    <w:abstractNumId w:val="164"/>
  </w:num>
  <w:num w:numId="56">
    <w:abstractNumId w:val="130"/>
  </w:num>
  <w:num w:numId="57">
    <w:abstractNumId w:val="119"/>
  </w:num>
  <w:num w:numId="58">
    <w:abstractNumId w:val="145"/>
  </w:num>
  <w:num w:numId="59">
    <w:abstractNumId w:val="102"/>
  </w:num>
  <w:num w:numId="60">
    <w:abstractNumId w:val="165"/>
  </w:num>
  <w:num w:numId="61">
    <w:abstractNumId w:val="117"/>
  </w:num>
  <w:num w:numId="62">
    <w:abstractNumId w:val="118"/>
  </w:num>
  <w:num w:numId="63">
    <w:abstractNumId w:val="183"/>
  </w:num>
  <w:num w:numId="64">
    <w:abstractNumId w:val="174"/>
  </w:num>
  <w:num w:numId="65">
    <w:abstractNumId w:val="184"/>
  </w:num>
  <w:num w:numId="66">
    <w:abstractNumId w:val="122"/>
  </w:num>
  <w:num w:numId="67">
    <w:abstractNumId w:val="162"/>
  </w:num>
  <w:num w:numId="68">
    <w:abstractNumId w:val="173"/>
  </w:num>
  <w:num w:numId="69">
    <w:abstractNumId w:val="150"/>
  </w:num>
  <w:num w:numId="70">
    <w:abstractNumId w:val="132"/>
  </w:num>
  <w:num w:numId="71">
    <w:abstractNumId w:val="161"/>
  </w:num>
  <w:num w:numId="72">
    <w:abstractNumId w:val="113"/>
  </w:num>
  <w:num w:numId="73">
    <w:abstractNumId w:val="142"/>
  </w:num>
  <w:num w:numId="74">
    <w:abstractNumId w:val="106"/>
  </w:num>
  <w:num w:numId="75">
    <w:abstractNumId w:val="99"/>
  </w:num>
  <w:num w:numId="76">
    <w:abstractNumId w:val="192"/>
  </w:num>
  <w:num w:numId="77">
    <w:abstractNumId w:val="175"/>
  </w:num>
  <w:num w:numId="78">
    <w:abstractNumId w:val="140"/>
  </w:num>
  <w:num w:numId="79">
    <w:abstractNumId w:val="138"/>
  </w:num>
  <w:num w:numId="80">
    <w:abstractNumId w:val="160"/>
  </w:num>
  <w:num w:numId="81">
    <w:abstractNumId w:val="177"/>
  </w:num>
  <w:num w:numId="82">
    <w:abstractNumId w:val="108"/>
  </w:num>
  <w:num w:numId="83">
    <w:abstractNumId w:val="178"/>
  </w:num>
  <w:num w:numId="84">
    <w:abstractNumId w:val="181"/>
  </w:num>
  <w:num w:numId="85">
    <w:abstractNumId w:val="156"/>
  </w:num>
  <w:num w:numId="86">
    <w:abstractNumId w:val="158"/>
  </w:num>
  <w:num w:numId="87">
    <w:abstractNumId w:val="186"/>
  </w:num>
  <w:num w:numId="88">
    <w:abstractNumId w:val="120"/>
  </w:num>
  <w:num w:numId="89">
    <w:abstractNumId w:val="191"/>
  </w:num>
  <w:num w:numId="90">
    <w:abstractNumId w:val="110"/>
  </w:num>
  <w:num w:numId="91">
    <w:abstractNumId w:val="111"/>
  </w:num>
  <w:num w:numId="92">
    <w:abstractNumId w:val="125"/>
  </w:num>
  <w:num w:numId="93">
    <w:abstractNumId w:val="193"/>
  </w:num>
  <w:num w:numId="94">
    <w:abstractNumId w:val="179"/>
  </w:num>
  <w:num w:numId="95">
    <w:abstractNumId w:val="169"/>
  </w:num>
  <w:num w:numId="96">
    <w:abstractNumId w:val="148"/>
  </w:num>
  <w:num w:numId="97">
    <w:abstractNumId w:val="116"/>
  </w:num>
  <w:num w:numId="98">
    <w:abstractNumId w:val="126"/>
  </w:num>
  <w:num w:numId="99">
    <w:abstractNumId w:val="121"/>
  </w:num>
  <w:num w:numId="100">
    <w:abstractNumId w:val="91"/>
  </w:num>
  <w:num w:numId="101">
    <w:abstractNumId w:val="146"/>
  </w:num>
  <w:num w:numId="102">
    <w:abstractNumId w:val="147"/>
  </w:num>
  <w:num w:numId="103">
    <w:abstractNumId w:val="136"/>
  </w:num>
  <w:num w:numId="104">
    <w:abstractNumId w:val="159"/>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825C3C"/>
    <w:rsid w:val="00001F6B"/>
    <w:rsid w:val="00006DD0"/>
    <w:rsid w:val="00013B63"/>
    <w:rsid w:val="000151A2"/>
    <w:rsid w:val="000179B5"/>
    <w:rsid w:val="00022C0F"/>
    <w:rsid w:val="0002390B"/>
    <w:rsid w:val="00026132"/>
    <w:rsid w:val="00026675"/>
    <w:rsid w:val="00027214"/>
    <w:rsid w:val="000315A7"/>
    <w:rsid w:val="000333EF"/>
    <w:rsid w:val="00033F7A"/>
    <w:rsid w:val="00040FAD"/>
    <w:rsid w:val="00041520"/>
    <w:rsid w:val="00047539"/>
    <w:rsid w:val="0005181E"/>
    <w:rsid w:val="0006407F"/>
    <w:rsid w:val="00077885"/>
    <w:rsid w:val="00080EDE"/>
    <w:rsid w:val="000842DB"/>
    <w:rsid w:val="00090E6E"/>
    <w:rsid w:val="00092812"/>
    <w:rsid w:val="000A2DCB"/>
    <w:rsid w:val="000A69D2"/>
    <w:rsid w:val="000A6D66"/>
    <w:rsid w:val="000A7526"/>
    <w:rsid w:val="000B0F1F"/>
    <w:rsid w:val="000B3C2A"/>
    <w:rsid w:val="000C6F36"/>
    <w:rsid w:val="000D47F1"/>
    <w:rsid w:val="000E43BE"/>
    <w:rsid w:val="000F19E8"/>
    <w:rsid w:val="000F247F"/>
    <w:rsid w:val="000F29F0"/>
    <w:rsid w:val="00105E0D"/>
    <w:rsid w:val="001319BB"/>
    <w:rsid w:val="00134871"/>
    <w:rsid w:val="001455FA"/>
    <w:rsid w:val="00150A4F"/>
    <w:rsid w:val="00153CDD"/>
    <w:rsid w:val="001562E3"/>
    <w:rsid w:val="00160203"/>
    <w:rsid w:val="00163E41"/>
    <w:rsid w:val="0017385C"/>
    <w:rsid w:val="00181DF8"/>
    <w:rsid w:val="00185276"/>
    <w:rsid w:val="00186FBF"/>
    <w:rsid w:val="00191ABE"/>
    <w:rsid w:val="001A4132"/>
    <w:rsid w:val="001B5DA2"/>
    <w:rsid w:val="001B6E2C"/>
    <w:rsid w:val="001C3BAE"/>
    <w:rsid w:val="001D1045"/>
    <w:rsid w:val="001D5AFE"/>
    <w:rsid w:val="001E09CA"/>
    <w:rsid w:val="001E0DA8"/>
    <w:rsid w:val="001E0E47"/>
    <w:rsid w:val="001E5C61"/>
    <w:rsid w:val="001F2D64"/>
    <w:rsid w:val="0021508A"/>
    <w:rsid w:val="00223D89"/>
    <w:rsid w:val="002253D2"/>
    <w:rsid w:val="00234594"/>
    <w:rsid w:val="0024680F"/>
    <w:rsid w:val="00253CEE"/>
    <w:rsid w:val="002541E1"/>
    <w:rsid w:val="00255D85"/>
    <w:rsid w:val="002560C1"/>
    <w:rsid w:val="002615C1"/>
    <w:rsid w:val="00263876"/>
    <w:rsid w:val="00265F4B"/>
    <w:rsid w:val="00266B12"/>
    <w:rsid w:val="002707CE"/>
    <w:rsid w:val="00270B02"/>
    <w:rsid w:val="0027238F"/>
    <w:rsid w:val="002737BD"/>
    <w:rsid w:val="00273FBC"/>
    <w:rsid w:val="00282CEE"/>
    <w:rsid w:val="00286850"/>
    <w:rsid w:val="00290470"/>
    <w:rsid w:val="00290792"/>
    <w:rsid w:val="00292549"/>
    <w:rsid w:val="00292A49"/>
    <w:rsid w:val="00294415"/>
    <w:rsid w:val="00294BC1"/>
    <w:rsid w:val="002A177E"/>
    <w:rsid w:val="002B1446"/>
    <w:rsid w:val="002B26A9"/>
    <w:rsid w:val="002B3CDD"/>
    <w:rsid w:val="002B4DCE"/>
    <w:rsid w:val="002C18D7"/>
    <w:rsid w:val="002D5AB6"/>
    <w:rsid w:val="002E50DD"/>
    <w:rsid w:val="002F19F5"/>
    <w:rsid w:val="002F1DE2"/>
    <w:rsid w:val="002F5C89"/>
    <w:rsid w:val="002F6C31"/>
    <w:rsid w:val="00301D38"/>
    <w:rsid w:val="00304955"/>
    <w:rsid w:val="0030702C"/>
    <w:rsid w:val="003124E2"/>
    <w:rsid w:val="00312544"/>
    <w:rsid w:val="00313AC9"/>
    <w:rsid w:val="00314EBD"/>
    <w:rsid w:val="003240BC"/>
    <w:rsid w:val="0032770E"/>
    <w:rsid w:val="003302F0"/>
    <w:rsid w:val="00331A08"/>
    <w:rsid w:val="00334A97"/>
    <w:rsid w:val="00336FEC"/>
    <w:rsid w:val="0034082B"/>
    <w:rsid w:val="00343BF3"/>
    <w:rsid w:val="00351B17"/>
    <w:rsid w:val="0035418E"/>
    <w:rsid w:val="003678FE"/>
    <w:rsid w:val="003758A9"/>
    <w:rsid w:val="00381F11"/>
    <w:rsid w:val="0038459B"/>
    <w:rsid w:val="00384D6C"/>
    <w:rsid w:val="0038536C"/>
    <w:rsid w:val="003A7EAC"/>
    <w:rsid w:val="003B3D8D"/>
    <w:rsid w:val="003B46BF"/>
    <w:rsid w:val="003C5463"/>
    <w:rsid w:val="003C657C"/>
    <w:rsid w:val="003C724D"/>
    <w:rsid w:val="003D56F9"/>
    <w:rsid w:val="003D73ED"/>
    <w:rsid w:val="003D746B"/>
    <w:rsid w:val="003E7421"/>
    <w:rsid w:val="003F5CF8"/>
    <w:rsid w:val="00401711"/>
    <w:rsid w:val="00403432"/>
    <w:rsid w:val="0040750A"/>
    <w:rsid w:val="004109AB"/>
    <w:rsid w:val="00415481"/>
    <w:rsid w:val="0041558B"/>
    <w:rsid w:val="00421AD5"/>
    <w:rsid w:val="004306F3"/>
    <w:rsid w:val="00431BC9"/>
    <w:rsid w:val="00432476"/>
    <w:rsid w:val="00432873"/>
    <w:rsid w:val="00433138"/>
    <w:rsid w:val="00447C43"/>
    <w:rsid w:val="00452591"/>
    <w:rsid w:val="00453F36"/>
    <w:rsid w:val="00461992"/>
    <w:rsid w:val="004654F4"/>
    <w:rsid w:val="00476355"/>
    <w:rsid w:val="004809A5"/>
    <w:rsid w:val="00483580"/>
    <w:rsid w:val="00485B75"/>
    <w:rsid w:val="004A065C"/>
    <w:rsid w:val="004A3947"/>
    <w:rsid w:val="004A4947"/>
    <w:rsid w:val="004A7D58"/>
    <w:rsid w:val="004B03E6"/>
    <w:rsid w:val="004B3046"/>
    <w:rsid w:val="004B3D72"/>
    <w:rsid w:val="004B3EBA"/>
    <w:rsid w:val="004C2A7D"/>
    <w:rsid w:val="004C3EF9"/>
    <w:rsid w:val="004C6DC0"/>
    <w:rsid w:val="004D23A1"/>
    <w:rsid w:val="004D32BA"/>
    <w:rsid w:val="004E003E"/>
    <w:rsid w:val="004E262D"/>
    <w:rsid w:val="004E602A"/>
    <w:rsid w:val="004F59D1"/>
    <w:rsid w:val="00527B8B"/>
    <w:rsid w:val="00530403"/>
    <w:rsid w:val="005368BB"/>
    <w:rsid w:val="00546E09"/>
    <w:rsid w:val="00555ABC"/>
    <w:rsid w:val="00562177"/>
    <w:rsid w:val="00562670"/>
    <w:rsid w:val="00563639"/>
    <w:rsid w:val="005636B7"/>
    <w:rsid w:val="00573EDE"/>
    <w:rsid w:val="00583E4B"/>
    <w:rsid w:val="005860C0"/>
    <w:rsid w:val="00594B95"/>
    <w:rsid w:val="005A697F"/>
    <w:rsid w:val="005B23A9"/>
    <w:rsid w:val="005B6F87"/>
    <w:rsid w:val="005C0692"/>
    <w:rsid w:val="005C3FD0"/>
    <w:rsid w:val="005D0DDA"/>
    <w:rsid w:val="005D24F5"/>
    <w:rsid w:val="005E4EF5"/>
    <w:rsid w:val="005E669C"/>
    <w:rsid w:val="005F360F"/>
    <w:rsid w:val="005F3936"/>
    <w:rsid w:val="005F3F8B"/>
    <w:rsid w:val="005F659E"/>
    <w:rsid w:val="005F7F67"/>
    <w:rsid w:val="00602527"/>
    <w:rsid w:val="00603985"/>
    <w:rsid w:val="00603F22"/>
    <w:rsid w:val="00607A59"/>
    <w:rsid w:val="00607F5D"/>
    <w:rsid w:val="0061041D"/>
    <w:rsid w:val="006135AD"/>
    <w:rsid w:val="00613AB1"/>
    <w:rsid w:val="00614A3A"/>
    <w:rsid w:val="006163AB"/>
    <w:rsid w:val="00616BCF"/>
    <w:rsid w:val="00624D71"/>
    <w:rsid w:val="00640098"/>
    <w:rsid w:val="00640460"/>
    <w:rsid w:val="00640B1D"/>
    <w:rsid w:val="0064706D"/>
    <w:rsid w:val="0065569E"/>
    <w:rsid w:val="006666DD"/>
    <w:rsid w:val="006667B0"/>
    <w:rsid w:val="00670745"/>
    <w:rsid w:val="006719A1"/>
    <w:rsid w:val="00673D3B"/>
    <w:rsid w:val="00675E48"/>
    <w:rsid w:val="006771E3"/>
    <w:rsid w:val="0068027E"/>
    <w:rsid w:val="00691AAC"/>
    <w:rsid w:val="00696F46"/>
    <w:rsid w:val="00697046"/>
    <w:rsid w:val="006A21D1"/>
    <w:rsid w:val="006A45AA"/>
    <w:rsid w:val="006B6377"/>
    <w:rsid w:val="006B6C76"/>
    <w:rsid w:val="006C2496"/>
    <w:rsid w:val="006D22A6"/>
    <w:rsid w:val="006E3F34"/>
    <w:rsid w:val="006E6B1E"/>
    <w:rsid w:val="006F1B6A"/>
    <w:rsid w:val="006F7C24"/>
    <w:rsid w:val="00701021"/>
    <w:rsid w:val="00706382"/>
    <w:rsid w:val="007127BE"/>
    <w:rsid w:val="00713816"/>
    <w:rsid w:val="00721690"/>
    <w:rsid w:val="0073200E"/>
    <w:rsid w:val="00733FAF"/>
    <w:rsid w:val="007341BA"/>
    <w:rsid w:val="00742AAD"/>
    <w:rsid w:val="007467EE"/>
    <w:rsid w:val="00750CB3"/>
    <w:rsid w:val="00757C93"/>
    <w:rsid w:val="00757FE3"/>
    <w:rsid w:val="00765903"/>
    <w:rsid w:val="00770F9F"/>
    <w:rsid w:val="00772EB0"/>
    <w:rsid w:val="0077497F"/>
    <w:rsid w:val="007877D7"/>
    <w:rsid w:val="00793BBE"/>
    <w:rsid w:val="00795278"/>
    <w:rsid w:val="00796972"/>
    <w:rsid w:val="007A4F9B"/>
    <w:rsid w:val="007B1562"/>
    <w:rsid w:val="007B5D94"/>
    <w:rsid w:val="007C2B34"/>
    <w:rsid w:val="007C3FCD"/>
    <w:rsid w:val="007D4CFF"/>
    <w:rsid w:val="007E08CE"/>
    <w:rsid w:val="007E3D2D"/>
    <w:rsid w:val="007E66DE"/>
    <w:rsid w:val="007F58B8"/>
    <w:rsid w:val="007F70C9"/>
    <w:rsid w:val="00800CF1"/>
    <w:rsid w:val="0080160C"/>
    <w:rsid w:val="00801651"/>
    <w:rsid w:val="00823BE9"/>
    <w:rsid w:val="00825C3C"/>
    <w:rsid w:val="00827F58"/>
    <w:rsid w:val="008339D6"/>
    <w:rsid w:val="008345B2"/>
    <w:rsid w:val="00834C66"/>
    <w:rsid w:val="00837066"/>
    <w:rsid w:val="008461F7"/>
    <w:rsid w:val="00851EFA"/>
    <w:rsid w:val="008635F8"/>
    <w:rsid w:val="0087373A"/>
    <w:rsid w:val="00875309"/>
    <w:rsid w:val="00881840"/>
    <w:rsid w:val="008A1753"/>
    <w:rsid w:val="008B13B8"/>
    <w:rsid w:val="008B254A"/>
    <w:rsid w:val="008B53BB"/>
    <w:rsid w:val="008B69E8"/>
    <w:rsid w:val="008B7B22"/>
    <w:rsid w:val="008D4830"/>
    <w:rsid w:val="008D53AA"/>
    <w:rsid w:val="008E421D"/>
    <w:rsid w:val="008F11DF"/>
    <w:rsid w:val="008F44EF"/>
    <w:rsid w:val="008F65FC"/>
    <w:rsid w:val="0090367F"/>
    <w:rsid w:val="009043F4"/>
    <w:rsid w:val="00904FBF"/>
    <w:rsid w:val="0091093C"/>
    <w:rsid w:val="0091574A"/>
    <w:rsid w:val="00922143"/>
    <w:rsid w:val="00925852"/>
    <w:rsid w:val="00932750"/>
    <w:rsid w:val="00937E92"/>
    <w:rsid w:val="00944245"/>
    <w:rsid w:val="00947919"/>
    <w:rsid w:val="00950BFB"/>
    <w:rsid w:val="00963631"/>
    <w:rsid w:val="009642F2"/>
    <w:rsid w:val="00966CEF"/>
    <w:rsid w:val="0097725F"/>
    <w:rsid w:val="00993304"/>
    <w:rsid w:val="00996AF0"/>
    <w:rsid w:val="009B3D83"/>
    <w:rsid w:val="009C6BF7"/>
    <w:rsid w:val="009D6CB6"/>
    <w:rsid w:val="009D74AB"/>
    <w:rsid w:val="009E131C"/>
    <w:rsid w:val="009E4F37"/>
    <w:rsid w:val="009E6E42"/>
    <w:rsid w:val="009F1E3B"/>
    <w:rsid w:val="009F3C63"/>
    <w:rsid w:val="009F41D8"/>
    <w:rsid w:val="009F64C2"/>
    <w:rsid w:val="009F6640"/>
    <w:rsid w:val="00A05694"/>
    <w:rsid w:val="00A06005"/>
    <w:rsid w:val="00A11467"/>
    <w:rsid w:val="00A12C54"/>
    <w:rsid w:val="00A16917"/>
    <w:rsid w:val="00A16B53"/>
    <w:rsid w:val="00A17DDD"/>
    <w:rsid w:val="00A214CE"/>
    <w:rsid w:val="00A2256C"/>
    <w:rsid w:val="00A24006"/>
    <w:rsid w:val="00A279D8"/>
    <w:rsid w:val="00A305E1"/>
    <w:rsid w:val="00A30989"/>
    <w:rsid w:val="00A35579"/>
    <w:rsid w:val="00A364FE"/>
    <w:rsid w:val="00A46B0F"/>
    <w:rsid w:val="00A62155"/>
    <w:rsid w:val="00A6267B"/>
    <w:rsid w:val="00A750DE"/>
    <w:rsid w:val="00A756CD"/>
    <w:rsid w:val="00A804C2"/>
    <w:rsid w:val="00A81EDC"/>
    <w:rsid w:val="00A95548"/>
    <w:rsid w:val="00AA2CBE"/>
    <w:rsid w:val="00AA4286"/>
    <w:rsid w:val="00AB26A1"/>
    <w:rsid w:val="00AB7D55"/>
    <w:rsid w:val="00AC54A9"/>
    <w:rsid w:val="00AD0AB5"/>
    <w:rsid w:val="00AE1413"/>
    <w:rsid w:val="00AF3969"/>
    <w:rsid w:val="00AF5674"/>
    <w:rsid w:val="00AF5FFC"/>
    <w:rsid w:val="00B05FE6"/>
    <w:rsid w:val="00B17364"/>
    <w:rsid w:val="00B17E3D"/>
    <w:rsid w:val="00B17E8A"/>
    <w:rsid w:val="00B371D9"/>
    <w:rsid w:val="00B37740"/>
    <w:rsid w:val="00B42809"/>
    <w:rsid w:val="00B51AC0"/>
    <w:rsid w:val="00B54C37"/>
    <w:rsid w:val="00B5661B"/>
    <w:rsid w:val="00B62AE3"/>
    <w:rsid w:val="00B76260"/>
    <w:rsid w:val="00B77150"/>
    <w:rsid w:val="00B86F30"/>
    <w:rsid w:val="00BA1C42"/>
    <w:rsid w:val="00BA3150"/>
    <w:rsid w:val="00BA768D"/>
    <w:rsid w:val="00BC1A2F"/>
    <w:rsid w:val="00BC4950"/>
    <w:rsid w:val="00BE1BB5"/>
    <w:rsid w:val="00BE22B6"/>
    <w:rsid w:val="00BE26A4"/>
    <w:rsid w:val="00BE5F1E"/>
    <w:rsid w:val="00BF140A"/>
    <w:rsid w:val="00BF1439"/>
    <w:rsid w:val="00BF386D"/>
    <w:rsid w:val="00BF668D"/>
    <w:rsid w:val="00BF6A9A"/>
    <w:rsid w:val="00C054D1"/>
    <w:rsid w:val="00C10448"/>
    <w:rsid w:val="00C13171"/>
    <w:rsid w:val="00C17FA8"/>
    <w:rsid w:val="00C200DF"/>
    <w:rsid w:val="00C3298F"/>
    <w:rsid w:val="00C32F2F"/>
    <w:rsid w:val="00C356B0"/>
    <w:rsid w:val="00C37431"/>
    <w:rsid w:val="00C41EB4"/>
    <w:rsid w:val="00C4564E"/>
    <w:rsid w:val="00C45AD9"/>
    <w:rsid w:val="00C464F3"/>
    <w:rsid w:val="00C61F3B"/>
    <w:rsid w:val="00C62E11"/>
    <w:rsid w:val="00C63957"/>
    <w:rsid w:val="00C7621C"/>
    <w:rsid w:val="00C808EC"/>
    <w:rsid w:val="00C845E3"/>
    <w:rsid w:val="00C9426D"/>
    <w:rsid w:val="00C958F3"/>
    <w:rsid w:val="00C970E8"/>
    <w:rsid w:val="00CA1B5F"/>
    <w:rsid w:val="00CA3EA4"/>
    <w:rsid w:val="00CA4A06"/>
    <w:rsid w:val="00CA5190"/>
    <w:rsid w:val="00CA713C"/>
    <w:rsid w:val="00CB7823"/>
    <w:rsid w:val="00CC2AD8"/>
    <w:rsid w:val="00CE28FE"/>
    <w:rsid w:val="00CF1162"/>
    <w:rsid w:val="00CF31B3"/>
    <w:rsid w:val="00CF398A"/>
    <w:rsid w:val="00CF507D"/>
    <w:rsid w:val="00D10DCE"/>
    <w:rsid w:val="00D143C6"/>
    <w:rsid w:val="00D14D85"/>
    <w:rsid w:val="00D221FB"/>
    <w:rsid w:val="00D23B91"/>
    <w:rsid w:val="00D23C16"/>
    <w:rsid w:val="00D25987"/>
    <w:rsid w:val="00D26B8E"/>
    <w:rsid w:val="00D331D0"/>
    <w:rsid w:val="00D33625"/>
    <w:rsid w:val="00D34418"/>
    <w:rsid w:val="00D378A3"/>
    <w:rsid w:val="00D40B4C"/>
    <w:rsid w:val="00D44493"/>
    <w:rsid w:val="00D63A2F"/>
    <w:rsid w:val="00D707D6"/>
    <w:rsid w:val="00D76774"/>
    <w:rsid w:val="00D8180E"/>
    <w:rsid w:val="00D81D16"/>
    <w:rsid w:val="00D81D81"/>
    <w:rsid w:val="00D91B01"/>
    <w:rsid w:val="00D942B9"/>
    <w:rsid w:val="00DA2C0F"/>
    <w:rsid w:val="00DD2363"/>
    <w:rsid w:val="00DD31B6"/>
    <w:rsid w:val="00DD34F9"/>
    <w:rsid w:val="00DD36AD"/>
    <w:rsid w:val="00DD4488"/>
    <w:rsid w:val="00DD70BB"/>
    <w:rsid w:val="00DD761B"/>
    <w:rsid w:val="00DE2C7E"/>
    <w:rsid w:val="00DE52DF"/>
    <w:rsid w:val="00DF14AF"/>
    <w:rsid w:val="00DF14E2"/>
    <w:rsid w:val="00DF48A9"/>
    <w:rsid w:val="00DF4F34"/>
    <w:rsid w:val="00E017B2"/>
    <w:rsid w:val="00E02102"/>
    <w:rsid w:val="00E02ECF"/>
    <w:rsid w:val="00E03547"/>
    <w:rsid w:val="00E0539B"/>
    <w:rsid w:val="00E07C04"/>
    <w:rsid w:val="00E13099"/>
    <w:rsid w:val="00E133A3"/>
    <w:rsid w:val="00E25D60"/>
    <w:rsid w:val="00E27A97"/>
    <w:rsid w:val="00E312AA"/>
    <w:rsid w:val="00E3462A"/>
    <w:rsid w:val="00E41774"/>
    <w:rsid w:val="00E43FA3"/>
    <w:rsid w:val="00E4526B"/>
    <w:rsid w:val="00E46385"/>
    <w:rsid w:val="00E532A3"/>
    <w:rsid w:val="00E750CA"/>
    <w:rsid w:val="00E77DD4"/>
    <w:rsid w:val="00E962C6"/>
    <w:rsid w:val="00EA0862"/>
    <w:rsid w:val="00EB3D11"/>
    <w:rsid w:val="00EC25F9"/>
    <w:rsid w:val="00EC2C37"/>
    <w:rsid w:val="00EC7DCC"/>
    <w:rsid w:val="00ED3C26"/>
    <w:rsid w:val="00EF07A3"/>
    <w:rsid w:val="00EF3FFD"/>
    <w:rsid w:val="00EF4D7A"/>
    <w:rsid w:val="00EF4F37"/>
    <w:rsid w:val="00F00513"/>
    <w:rsid w:val="00F0126E"/>
    <w:rsid w:val="00F016EE"/>
    <w:rsid w:val="00F048A1"/>
    <w:rsid w:val="00F17BD5"/>
    <w:rsid w:val="00F22163"/>
    <w:rsid w:val="00F24217"/>
    <w:rsid w:val="00F246B9"/>
    <w:rsid w:val="00F24E28"/>
    <w:rsid w:val="00F32683"/>
    <w:rsid w:val="00F41881"/>
    <w:rsid w:val="00F42DC0"/>
    <w:rsid w:val="00F45541"/>
    <w:rsid w:val="00F57244"/>
    <w:rsid w:val="00F71846"/>
    <w:rsid w:val="00F73F05"/>
    <w:rsid w:val="00F76C4A"/>
    <w:rsid w:val="00F8306B"/>
    <w:rsid w:val="00F91512"/>
    <w:rsid w:val="00F96606"/>
    <w:rsid w:val="00FB3610"/>
    <w:rsid w:val="00FB60EE"/>
    <w:rsid w:val="00FC0E0C"/>
    <w:rsid w:val="00FC3AFE"/>
    <w:rsid w:val="00FC4EFC"/>
    <w:rsid w:val="00FD1F43"/>
    <w:rsid w:val="00FD7E7E"/>
    <w:rsid w:val="00FE0D21"/>
    <w:rsid w:val="00FF2AE6"/>
    <w:rsid w:val="00FF52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colormru v:ext="edit" colors="#080808"/>
      <o:colormenu v:ext="edit" shadowcolor="black"/>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4DCE"/>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B4DCE"/>
  </w:style>
  <w:style w:type="paragraph" w:styleId="TOC1">
    <w:name w:val="toc 1"/>
    <w:basedOn w:val="Normal"/>
    <w:next w:val="Normal"/>
    <w:autoRedefine/>
    <w:uiPriority w:val="39"/>
    <w:rsid w:val="00CF398A"/>
    <w:pPr>
      <w:tabs>
        <w:tab w:val="left" w:leader="dot" w:pos="9360"/>
      </w:tabs>
      <w:spacing w:before="160" w:after="160"/>
      <w:ind w:left="720" w:hanging="720"/>
    </w:pPr>
    <w:rPr>
      <w:rFonts w:ascii="Arial" w:hAnsi="Arial"/>
    </w:rPr>
  </w:style>
  <w:style w:type="paragraph" w:styleId="TOC2">
    <w:name w:val="toc 2"/>
    <w:basedOn w:val="Normal"/>
    <w:next w:val="Normal"/>
    <w:autoRedefine/>
    <w:uiPriority w:val="39"/>
    <w:rsid w:val="00CF398A"/>
    <w:pPr>
      <w:tabs>
        <w:tab w:val="left" w:leader="dot" w:pos="9360"/>
      </w:tabs>
      <w:spacing w:before="20" w:after="20"/>
      <w:ind w:left="1440" w:hanging="720"/>
    </w:pPr>
    <w:rPr>
      <w:rFonts w:ascii="Arial" w:hAnsi="Arial"/>
    </w:rPr>
  </w:style>
  <w:style w:type="paragraph" w:customStyle="1" w:styleId="Level1">
    <w:name w:val="Level 1"/>
    <w:basedOn w:val="Normal"/>
    <w:rsid w:val="002B4DCE"/>
    <w:pPr>
      <w:numPr>
        <w:numId w:val="3"/>
      </w:numPr>
      <w:ind w:left="2610" w:hanging="450"/>
      <w:outlineLvl w:val="0"/>
    </w:pPr>
  </w:style>
  <w:style w:type="character" w:customStyle="1" w:styleId="Hypertext">
    <w:name w:val="Hypertext"/>
    <w:rsid w:val="002B4DCE"/>
    <w:rPr>
      <w:color w:val="0000FF"/>
      <w:u w:val="single"/>
    </w:rPr>
  </w:style>
  <w:style w:type="paragraph" w:customStyle="1" w:styleId="Level2">
    <w:name w:val="Level 2"/>
    <w:basedOn w:val="Normal"/>
    <w:rsid w:val="002B4DCE"/>
    <w:pPr>
      <w:numPr>
        <w:ilvl w:val="1"/>
        <w:numId w:val="1"/>
      </w:numPr>
      <w:ind w:left="2790" w:hanging="450"/>
      <w:outlineLvl w:val="1"/>
    </w:pPr>
  </w:style>
  <w:style w:type="paragraph" w:customStyle="1" w:styleId="Level3">
    <w:name w:val="Level 3"/>
    <w:basedOn w:val="Normal"/>
    <w:rsid w:val="002B4DCE"/>
    <w:pPr>
      <w:numPr>
        <w:ilvl w:val="2"/>
        <w:numId w:val="2"/>
      </w:numPr>
      <w:ind w:left="2610" w:hanging="450"/>
      <w:outlineLvl w:val="2"/>
    </w:pPr>
  </w:style>
  <w:style w:type="paragraph" w:customStyle="1" w:styleId="Level4">
    <w:name w:val="Level 4"/>
    <w:basedOn w:val="Normal"/>
    <w:rsid w:val="002B4DCE"/>
    <w:pPr>
      <w:numPr>
        <w:ilvl w:val="3"/>
        <w:numId w:val="5"/>
      </w:numPr>
      <w:ind w:left="2610" w:hanging="450"/>
      <w:outlineLvl w:val="3"/>
    </w:pPr>
  </w:style>
  <w:style w:type="paragraph" w:customStyle="1" w:styleId="Level5">
    <w:name w:val="Level 5"/>
    <w:basedOn w:val="Normal"/>
    <w:rsid w:val="002B4DCE"/>
    <w:pPr>
      <w:numPr>
        <w:ilvl w:val="4"/>
        <w:numId w:val="4"/>
      </w:numPr>
      <w:ind w:left="2610" w:hanging="450"/>
      <w:outlineLvl w:val="4"/>
    </w:pPr>
  </w:style>
  <w:style w:type="paragraph" w:styleId="Header">
    <w:name w:val="header"/>
    <w:basedOn w:val="Normal"/>
    <w:rsid w:val="00290470"/>
    <w:pPr>
      <w:tabs>
        <w:tab w:val="center" w:pos="4320"/>
        <w:tab w:val="right" w:pos="8640"/>
      </w:tabs>
    </w:pPr>
  </w:style>
  <w:style w:type="paragraph" w:styleId="Footer">
    <w:name w:val="footer"/>
    <w:basedOn w:val="Normal"/>
    <w:rsid w:val="00290470"/>
    <w:pPr>
      <w:tabs>
        <w:tab w:val="center" w:pos="4320"/>
        <w:tab w:val="right" w:pos="8640"/>
      </w:tabs>
    </w:pPr>
  </w:style>
  <w:style w:type="character" w:styleId="PageNumber">
    <w:name w:val="page number"/>
    <w:basedOn w:val="DefaultParagraphFont"/>
    <w:rsid w:val="00290470"/>
  </w:style>
  <w:style w:type="character" w:styleId="Hyperlink">
    <w:name w:val="Hyperlink"/>
    <w:basedOn w:val="DefaultParagraphFont"/>
    <w:rsid w:val="00A30989"/>
    <w:rPr>
      <w:color w:val="0000FF"/>
      <w:u w:val="single"/>
    </w:rPr>
  </w:style>
  <w:style w:type="paragraph" w:styleId="BalloonText">
    <w:name w:val="Balloon Text"/>
    <w:basedOn w:val="Normal"/>
    <w:semiHidden/>
    <w:rsid w:val="00041520"/>
    <w:rPr>
      <w:rFonts w:ascii="Tahoma" w:hAnsi="Tahoma" w:cs="Tahoma"/>
      <w:sz w:val="16"/>
      <w:szCs w:val="16"/>
    </w:rPr>
  </w:style>
  <w:style w:type="paragraph" w:styleId="ListParagraph">
    <w:name w:val="List Paragraph"/>
    <w:basedOn w:val="Normal"/>
    <w:uiPriority w:val="34"/>
    <w:qFormat/>
    <w:rsid w:val="0032770E"/>
    <w:pPr>
      <w:ind w:left="720"/>
    </w:pPr>
  </w:style>
  <w:style w:type="paragraph" w:customStyle="1" w:styleId="Default">
    <w:name w:val="Default"/>
    <w:basedOn w:val="Normal"/>
    <w:uiPriority w:val="99"/>
    <w:rsid w:val="00CC2AD8"/>
    <w:pPr>
      <w:widowControl/>
      <w:adjustRightInd/>
    </w:pPr>
    <w:rPr>
      <w:rFonts w:ascii="Arial" w:eastAsia="Calibri" w:hAnsi="Arial" w:cs="Arial"/>
      <w:color w:val="000000"/>
    </w:rPr>
  </w:style>
  <w:style w:type="character" w:styleId="FollowedHyperlink">
    <w:name w:val="FollowedHyperlink"/>
    <w:basedOn w:val="DefaultParagraphFont"/>
    <w:rsid w:val="00314EBD"/>
    <w:rPr>
      <w:color w:val="800080"/>
      <w:u w:val="single"/>
    </w:rPr>
  </w:style>
</w:styles>
</file>

<file path=word/webSettings.xml><?xml version="1.0" encoding="utf-8"?>
<w:webSettings xmlns:r="http://schemas.openxmlformats.org/officeDocument/2006/relationships" xmlns:w="http://schemas.openxmlformats.org/wordprocessingml/2006/main">
  <w:divs>
    <w:div w:id="21134298">
      <w:bodyDiv w:val="1"/>
      <w:marLeft w:val="0"/>
      <w:marRight w:val="0"/>
      <w:marTop w:val="0"/>
      <w:marBottom w:val="0"/>
      <w:divBdr>
        <w:top w:val="none" w:sz="0" w:space="0" w:color="auto"/>
        <w:left w:val="none" w:sz="0" w:space="0" w:color="auto"/>
        <w:bottom w:val="none" w:sz="0" w:space="0" w:color="auto"/>
        <w:right w:val="none" w:sz="0" w:space="0" w:color="auto"/>
      </w:divBdr>
    </w:div>
    <w:div w:id="667252728">
      <w:bodyDiv w:val="1"/>
      <w:marLeft w:val="0"/>
      <w:marRight w:val="0"/>
      <w:marTop w:val="56"/>
      <w:marBottom w:val="0"/>
      <w:divBdr>
        <w:top w:val="none" w:sz="0" w:space="0" w:color="auto"/>
        <w:left w:val="none" w:sz="0" w:space="0" w:color="auto"/>
        <w:bottom w:val="none" w:sz="0" w:space="0" w:color="auto"/>
        <w:right w:val="none" w:sz="0" w:space="0" w:color="auto"/>
      </w:divBdr>
      <w:divsChild>
        <w:div w:id="407196225">
          <w:marLeft w:val="0"/>
          <w:marRight w:val="0"/>
          <w:marTop w:val="0"/>
          <w:marBottom w:val="0"/>
          <w:divBdr>
            <w:top w:val="single" w:sz="8" w:space="1" w:color="000000"/>
            <w:left w:val="single" w:sz="8" w:space="1" w:color="000000"/>
            <w:bottom w:val="single" w:sz="8" w:space="1" w:color="000000"/>
            <w:right w:val="single" w:sz="8" w:space="1" w:color="000000"/>
          </w:divBdr>
          <w:divsChild>
            <w:div w:id="68818759">
              <w:marLeft w:val="0"/>
              <w:marRight w:val="0"/>
              <w:marTop w:val="0"/>
              <w:marBottom w:val="0"/>
              <w:divBdr>
                <w:top w:val="none" w:sz="0" w:space="0" w:color="auto"/>
                <w:left w:val="none" w:sz="0" w:space="0" w:color="auto"/>
                <w:bottom w:val="none" w:sz="0" w:space="0" w:color="auto"/>
                <w:right w:val="none" w:sz="0" w:space="0" w:color="auto"/>
              </w:divBdr>
              <w:divsChild>
                <w:div w:id="213112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706252">
      <w:bodyDiv w:val="1"/>
      <w:marLeft w:val="0"/>
      <w:marRight w:val="0"/>
      <w:marTop w:val="0"/>
      <w:marBottom w:val="0"/>
      <w:divBdr>
        <w:top w:val="none" w:sz="0" w:space="0" w:color="auto"/>
        <w:left w:val="none" w:sz="0" w:space="0" w:color="auto"/>
        <w:bottom w:val="none" w:sz="0" w:space="0" w:color="auto"/>
        <w:right w:val="none" w:sz="0" w:space="0" w:color="auto"/>
      </w:divBdr>
    </w:div>
    <w:div w:id="131559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internal.nrc.gov/OE/dva/index.html" TargetMode="External"/><Relationship Id="rId4" Type="http://schemas.openxmlformats.org/officeDocument/2006/relationships/settings" Target="settings.xml"/><Relationship Id="rId9" Type="http://schemas.openxmlformats.org/officeDocument/2006/relationships/hyperlink" Target="http://www.internal.nrc.gov/NRC/PLAIN/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09A62-B5A1-464F-B945-100406329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19577</Words>
  <Characters>111593</Characters>
  <Application>Microsoft Office Word</Application>
  <DocSecurity>2</DocSecurity>
  <Lines>929</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130909</CharactersWithSpaces>
  <SharedDoc>false</SharedDoc>
  <HLinks>
    <vt:vector size="30" baseType="variant">
      <vt:variant>
        <vt:i4>3604577</vt:i4>
      </vt:variant>
      <vt:variant>
        <vt:i4>126</vt:i4>
      </vt:variant>
      <vt:variant>
        <vt:i4>0</vt:i4>
      </vt:variant>
      <vt:variant>
        <vt:i4>5</vt:i4>
      </vt:variant>
      <vt:variant>
        <vt:lpwstr>http://www.nrc.gov/reading-rm/doc-collections/gen-comm/</vt:lpwstr>
      </vt:variant>
      <vt:variant>
        <vt:lpwstr/>
      </vt:variant>
      <vt:variant>
        <vt:i4>458765</vt:i4>
      </vt:variant>
      <vt:variant>
        <vt:i4>123</vt:i4>
      </vt:variant>
      <vt:variant>
        <vt:i4>0</vt:i4>
      </vt:variant>
      <vt:variant>
        <vt:i4>5</vt:i4>
      </vt:variant>
      <vt:variant>
        <vt:lpwstr>http://www.internal.nrc.gov/OE/dva/index.html</vt:lpwstr>
      </vt:variant>
      <vt:variant>
        <vt:lpwstr/>
      </vt:variant>
      <vt:variant>
        <vt:i4>6094919</vt:i4>
      </vt:variant>
      <vt:variant>
        <vt:i4>120</vt:i4>
      </vt:variant>
      <vt:variant>
        <vt:i4>0</vt:i4>
      </vt:variant>
      <vt:variant>
        <vt:i4>5</vt:i4>
      </vt:variant>
      <vt:variant>
        <vt:lpwstr>http://www.internal.nrc.gov/NRC/PLAIN/index.html</vt:lpwstr>
      </vt:variant>
      <vt:variant>
        <vt:lpwstr/>
      </vt:variant>
      <vt:variant>
        <vt:i4>1114201</vt:i4>
      </vt:variant>
      <vt:variant>
        <vt:i4>117</vt:i4>
      </vt:variant>
      <vt:variant>
        <vt:i4>0</vt:i4>
      </vt:variant>
      <vt:variant>
        <vt:i4>5</vt:i4>
      </vt:variant>
      <vt:variant>
        <vt:lpwstr>https://ilearnnrc.plateau.com/plateau/user/login.jsp</vt:lpwstr>
      </vt:variant>
      <vt:variant>
        <vt:lpwstr/>
      </vt:variant>
      <vt:variant>
        <vt:i4>1179729</vt:i4>
      </vt:variant>
      <vt:variant>
        <vt:i4>114</vt:i4>
      </vt:variant>
      <vt:variant>
        <vt:i4>0</vt:i4>
      </vt:variant>
      <vt:variant>
        <vt:i4>5</vt:i4>
      </vt:variant>
      <vt:variant>
        <vt:lpwstr>http://www.nrc.gov/about-nrc/emerg-preparedness/respond-to-emerg/ml050970236.pdf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2009-06-26T17:43:00Z</cp:lastPrinted>
  <dcterms:created xsi:type="dcterms:W3CDTF">2011-12-30T14:34:00Z</dcterms:created>
  <dcterms:modified xsi:type="dcterms:W3CDTF">2011-12-30T14:34:00Z</dcterms:modified>
</cp:coreProperties>
</file>