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88E" w:rsidRDefault="00B4188E" w:rsidP="002847B2">
      <w:pPr>
        <w:tabs>
          <w:tab w:val="left" w:pos="2664"/>
        </w:tabs>
        <w:jc w:val="center"/>
        <w:rPr>
          <w:rFonts w:ascii="Arial" w:hAnsi="Arial"/>
        </w:rPr>
      </w:pPr>
      <w:r>
        <w:rPr>
          <w:rFonts w:ascii="Arial" w:hAnsi="Arial"/>
          <w:b/>
          <w:bCs/>
        </w:rPr>
        <w:t>ATTACHMENT 71111.15</w:t>
      </w:r>
    </w:p>
    <w:p w:rsidR="00B4188E" w:rsidRDefault="00B4188E" w:rsidP="002847B2">
      <w:pPr>
        <w:tabs>
          <w:tab w:val="left" w:pos="2664"/>
        </w:tabs>
        <w:rPr>
          <w:rFonts w:ascii="Arial" w:hAnsi="Arial"/>
        </w:rPr>
      </w:pPr>
    </w:p>
    <w:p w:rsidR="00B4188E" w:rsidRDefault="00B4188E" w:rsidP="002847B2">
      <w:pPr>
        <w:tabs>
          <w:tab w:val="left" w:pos="2664"/>
        </w:tabs>
        <w:rPr>
          <w:rFonts w:ascii="Arial" w:hAnsi="Arial"/>
        </w:rPr>
      </w:pPr>
    </w:p>
    <w:p w:rsidR="00B4188E" w:rsidRDefault="00B4188E" w:rsidP="002847B2">
      <w:pPr>
        <w:tabs>
          <w:tab w:val="left" w:pos="2700"/>
        </w:tabs>
        <w:ind w:left="2664" w:hanging="2664"/>
        <w:rPr>
          <w:rFonts w:ascii="Arial" w:hAnsi="Arial"/>
        </w:rPr>
      </w:pPr>
      <w:r>
        <w:rPr>
          <w:rFonts w:ascii="Arial" w:hAnsi="Arial"/>
        </w:rPr>
        <w:t>INSPECTABLE AREA:</w:t>
      </w:r>
      <w:r>
        <w:rPr>
          <w:rFonts w:ascii="Arial" w:hAnsi="Arial"/>
        </w:rPr>
        <w:tab/>
      </w:r>
      <w:ins w:id="0" w:author="Author" w:date="2011-03-04T12:30:00Z">
        <w:r w:rsidR="006F3E09" w:rsidRPr="004D0D2B">
          <w:rPr>
            <w:rFonts w:ascii="Arial" w:hAnsi="Arial"/>
          </w:rPr>
          <w:t>Operability Determinations and Functionality Assessments</w:t>
        </w:r>
      </w:ins>
    </w:p>
    <w:p w:rsidR="00B4188E" w:rsidRDefault="00B4188E" w:rsidP="002847B2">
      <w:pPr>
        <w:tabs>
          <w:tab w:val="left" w:pos="2664"/>
        </w:tabs>
        <w:rPr>
          <w:rFonts w:ascii="Arial" w:hAnsi="Arial"/>
        </w:rPr>
      </w:pPr>
    </w:p>
    <w:p w:rsidR="00B4188E" w:rsidRDefault="00B4188E" w:rsidP="002847B2">
      <w:pPr>
        <w:tabs>
          <w:tab w:val="left" w:pos="2664"/>
        </w:tabs>
        <w:rPr>
          <w:rFonts w:ascii="Arial" w:hAnsi="Arial"/>
        </w:rPr>
      </w:pPr>
    </w:p>
    <w:p w:rsidR="00B4188E" w:rsidRDefault="00B4188E" w:rsidP="002847B2">
      <w:pPr>
        <w:tabs>
          <w:tab w:val="left" w:pos="2700"/>
        </w:tabs>
        <w:rPr>
          <w:rFonts w:ascii="Arial" w:hAnsi="Arial"/>
        </w:rPr>
      </w:pPr>
      <w:r>
        <w:rPr>
          <w:rFonts w:ascii="Arial" w:hAnsi="Arial"/>
        </w:rPr>
        <w:t>CORNERSTONES:</w:t>
      </w:r>
      <w:r>
        <w:rPr>
          <w:rFonts w:ascii="Arial" w:hAnsi="Arial"/>
        </w:rPr>
        <w:tab/>
        <w:t>Mitigating Systems</w:t>
      </w:r>
    </w:p>
    <w:p w:rsidR="00B4188E" w:rsidRDefault="00B4188E" w:rsidP="002847B2">
      <w:pPr>
        <w:tabs>
          <w:tab w:val="left" w:pos="2664"/>
        </w:tabs>
        <w:ind w:firstLine="2700"/>
        <w:rPr>
          <w:rFonts w:ascii="Arial" w:hAnsi="Arial"/>
        </w:rPr>
      </w:pPr>
      <w:r>
        <w:rPr>
          <w:rFonts w:ascii="Arial" w:hAnsi="Arial"/>
        </w:rPr>
        <w:t>Barrier Integrity</w:t>
      </w:r>
    </w:p>
    <w:p w:rsidR="008104A0" w:rsidRDefault="008104A0" w:rsidP="002847B2">
      <w:pPr>
        <w:tabs>
          <w:tab w:val="left" w:pos="2664"/>
        </w:tabs>
        <w:ind w:firstLine="2700"/>
        <w:rPr>
          <w:rFonts w:ascii="Arial" w:hAnsi="Arial"/>
        </w:rPr>
      </w:pPr>
    </w:p>
    <w:p w:rsidR="003C21A6" w:rsidRDefault="003C21A6" w:rsidP="002847B2">
      <w:pPr>
        <w:tabs>
          <w:tab w:val="left" w:pos="2664"/>
        </w:tabs>
        <w:ind w:firstLine="2700"/>
        <w:rPr>
          <w:rFonts w:ascii="Arial" w:hAnsi="Arial"/>
        </w:rPr>
      </w:pPr>
    </w:p>
    <w:p w:rsidR="00B4188E" w:rsidRDefault="00B4188E" w:rsidP="002847B2">
      <w:pPr>
        <w:tabs>
          <w:tab w:val="left" w:pos="2664"/>
        </w:tabs>
        <w:ind w:left="2664" w:hanging="2664"/>
        <w:jc w:val="both"/>
        <w:rPr>
          <w:rFonts w:ascii="Arial" w:hAnsi="Arial"/>
        </w:rPr>
      </w:pPr>
      <w:r>
        <w:rPr>
          <w:rFonts w:ascii="Arial" w:hAnsi="Arial"/>
        </w:rPr>
        <w:t>INSPECTION BASES:</w:t>
      </w:r>
      <w:r>
        <w:rPr>
          <w:rFonts w:ascii="Arial" w:hAnsi="Arial"/>
        </w:rPr>
        <w:tab/>
        <w:t>Improperly evaluated degraded and/or non-conforming conditions may result in continued operation with a structure, system, or component (SSC) that is not capable of performing its design function.</w:t>
      </w:r>
    </w:p>
    <w:p w:rsidR="00B4188E" w:rsidRDefault="00B4188E" w:rsidP="002847B2">
      <w:pPr>
        <w:tabs>
          <w:tab w:val="left" w:pos="2664"/>
        </w:tabs>
        <w:rPr>
          <w:rFonts w:ascii="Arial" w:hAnsi="Arial"/>
        </w:rPr>
      </w:pPr>
    </w:p>
    <w:p w:rsidR="00B4188E" w:rsidRDefault="00DB593C" w:rsidP="002847B2">
      <w:pPr>
        <w:tabs>
          <w:tab w:val="left" w:pos="2664"/>
        </w:tabs>
        <w:ind w:left="2664" w:hanging="2664"/>
        <w:jc w:val="both"/>
        <w:rPr>
          <w:rFonts w:ascii="Arial" w:hAnsi="Arial"/>
        </w:rPr>
      </w:pPr>
      <w:ins w:id="1" w:author="Author" w:date="2011-01-10T08:45:00Z">
        <w:r>
          <w:rPr>
            <w:rFonts w:ascii="Arial" w:hAnsi="Arial"/>
          </w:rPr>
          <w:tab/>
        </w:r>
      </w:ins>
      <w:r w:rsidR="00B4188E">
        <w:rPr>
          <w:rFonts w:ascii="Arial" w:hAnsi="Arial"/>
        </w:rPr>
        <w:t>This inspectable area verifies aspects of the Mitigating Systems and Barrier Integrity cornerstones for which there are no performance indicators.</w:t>
      </w:r>
    </w:p>
    <w:p w:rsidR="00B4188E" w:rsidRDefault="00B4188E" w:rsidP="002847B2">
      <w:pPr>
        <w:tabs>
          <w:tab w:val="left" w:pos="2664"/>
        </w:tabs>
        <w:rPr>
          <w:rFonts w:ascii="Arial" w:hAnsi="Arial"/>
        </w:rPr>
      </w:pPr>
    </w:p>
    <w:p w:rsidR="00B4188E" w:rsidRDefault="00B4188E" w:rsidP="002847B2">
      <w:pPr>
        <w:tabs>
          <w:tab w:val="left" w:pos="2664"/>
        </w:tabs>
        <w:rPr>
          <w:rFonts w:ascii="Arial" w:hAnsi="Arial"/>
        </w:rPr>
      </w:pPr>
    </w:p>
    <w:p w:rsidR="00B4188E" w:rsidRDefault="00B4188E" w:rsidP="002847B2">
      <w:pPr>
        <w:tabs>
          <w:tab w:val="left" w:pos="2664"/>
        </w:tabs>
        <w:ind w:left="2664" w:hanging="2664"/>
        <w:jc w:val="both"/>
        <w:rPr>
          <w:rFonts w:ascii="Arial" w:hAnsi="Arial"/>
        </w:rPr>
      </w:pPr>
      <w:r>
        <w:rPr>
          <w:rFonts w:ascii="Arial" w:hAnsi="Arial"/>
        </w:rPr>
        <w:t>LEVEL OF EFFORT:</w:t>
      </w:r>
      <w:r>
        <w:rPr>
          <w:rFonts w:ascii="Arial" w:hAnsi="Arial"/>
        </w:rPr>
        <w:tab/>
        <w:t xml:space="preserve">Review the following sample sizes of operability </w:t>
      </w:r>
      <w:ins w:id="2" w:author="Author" w:date="2010-12-29T08:02:00Z">
        <w:r w:rsidR="007D0686">
          <w:rPr>
            <w:rFonts w:ascii="Arial" w:hAnsi="Arial"/>
          </w:rPr>
          <w:t xml:space="preserve">determinations </w:t>
        </w:r>
      </w:ins>
      <w:ins w:id="3" w:author="Author" w:date="2011-01-10T08:39:00Z">
        <w:r w:rsidR="00DB593C">
          <w:rPr>
            <w:rFonts w:ascii="Arial" w:hAnsi="Arial"/>
          </w:rPr>
          <w:t>or f</w:t>
        </w:r>
        <w:r w:rsidR="00DB593C" w:rsidRPr="00BA1D37">
          <w:rPr>
            <w:rFonts w:ascii="Arial" w:hAnsi="Arial"/>
            <w:bCs/>
          </w:rPr>
          <w:t xml:space="preserve">unctionality </w:t>
        </w:r>
        <w:r w:rsidR="00DB593C">
          <w:rPr>
            <w:rFonts w:ascii="Arial" w:hAnsi="Arial"/>
            <w:bCs/>
          </w:rPr>
          <w:t>a</w:t>
        </w:r>
        <w:r w:rsidR="00DB593C" w:rsidRPr="00BA1D37">
          <w:rPr>
            <w:rFonts w:ascii="Arial" w:hAnsi="Arial"/>
            <w:bCs/>
          </w:rPr>
          <w:t>ssessments</w:t>
        </w:r>
        <w:r w:rsidR="00DB593C">
          <w:rPr>
            <w:rFonts w:ascii="Arial" w:hAnsi="Arial"/>
          </w:rPr>
          <w:t xml:space="preserve"> </w:t>
        </w:r>
      </w:ins>
      <w:r>
        <w:rPr>
          <w:rFonts w:ascii="Arial" w:hAnsi="Arial"/>
        </w:rPr>
        <w:t>of degraded and non-conforming conditions which impact mitigating systems and barrier integrity: 15 to 21 per year at one reactor unit sites; 19 to 25 per year at two reactor unit site</w:t>
      </w:r>
      <w:r w:rsidR="008918ED">
        <w:rPr>
          <w:rFonts w:ascii="Arial" w:hAnsi="Arial"/>
        </w:rPr>
        <w:t xml:space="preserve">s; and 22 to </w:t>
      </w:r>
      <w:r w:rsidR="007845CD">
        <w:rPr>
          <w:rFonts w:ascii="Arial" w:hAnsi="Arial"/>
        </w:rPr>
        <w:t>30</w:t>
      </w:r>
      <w:r w:rsidR="008918ED">
        <w:rPr>
          <w:rFonts w:ascii="Arial" w:hAnsi="Arial"/>
        </w:rPr>
        <w:t xml:space="preserve"> </w:t>
      </w:r>
      <w:r>
        <w:rPr>
          <w:rFonts w:ascii="Arial" w:hAnsi="Arial"/>
        </w:rPr>
        <w:t xml:space="preserve">per year at three reactor unit sites.  Although the number of required samples is an annual goal, available operability </w:t>
      </w:r>
      <w:ins w:id="4" w:author="Author" w:date="2010-12-29T08:02:00Z">
        <w:r w:rsidR="007D0686">
          <w:rPr>
            <w:rFonts w:ascii="Arial" w:hAnsi="Arial"/>
          </w:rPr>
          <w:t>determination</w:t>
        </w:r>
      </w:ins>
      <w:r>
        <w:rPr>
          <w:rFonts w:ascii="Arial" w:hAnsi="Arial"/>
        </w:rPr>
        <w:t xml:space="preserve"> </w:t>
      </w:r>
      <w:ins w:id="5" w:author="Author" w:date="2011-01-10T08:40:00Z">
        <w:r w:rsidR="00DB593C">
          <w:rPr>
            <w:rFonts w:ascii="Arial" w:hAnsi="Arial"/>
          </w:rPr>
          <w:t>or f</w:t>
        </w:r>
        <w:r w:rsidR="00DB593C" w:rsidRPr="00BA1D37">
          <w:rPr>
            <w:rFonts w:ascii="Arial" w:hAnsi="Arial"/>
            <w:bCs/>
          </w:rPr>
          <w:t xml:space="preserve">unctionality </w:t>
        </w:r>
        <w:r w:rsidR="00DB593C">
          <w:rPr>
            <w:rFonts w:ascii="Arial" w:hAnsi="Arial"/>
            <w:bCs/>
          </w:rPr>
          <w:t>a</w:t>
        </w:r>
        <w:r w:rsidR="00DB593C" w:rsidRPr="00BA1D37">
          <w:rPr>
            <w:rFonts w:ascii="Arial" w:hAnsi="Arial"/>
            <w:bCs/>
          </w:rPr>
          <w:t>ssessment</w:t>
        </w:r>
        <w:r w:rsidR="00DB593C">
          <w:rPr>
            <w:rFonts w:ascii="Arial" w:hAnsi="Arial"/>
          </w:rPr>
          <w:t xml:space="preserve"> </w:t>
        </w:r>
      </w:ins>
      <w:r>
        <w:rPr>
          <w:rFonts w:ascii="Arial" w:hAnsi="Arial"/>
        </w:rPr>
        <w:t>samples should be inspected each quarter to ensure a reasonable distribution throughout the year.</w:t>
      </w:r>
    </w:p>
    <w:p w:rsidR="00B4188E" w:rsidRDefault="00B4188E" w:rsidP="002847B2">
      <w:pPr>
        <w:tabs>
          <w:tab w:val="left" w:pos="2664"/>
        </w:tabs>
        <w:rPr>
          <w:rFonts w:ascii="Arial" w:hAnsi="Arial"/>
        </w:rPr>
      </w:pPr>
    </w:p>
    <w:p w:rsidR="00B4188E" w:rsidRDefault="00B4188E" w:rsidP="002847B2">
      <w:pPr>
        <w:tabs>
          <w:tab w:val="left" w:pos="2664"/>
        </w:tabs>
        <w:rPr>
          <w:rFonts w:ascii="Arial" w:hAnsi="Arial"/>
        </w:rPr>
      </w:pPr>
    </w:p>
    <w:p w:rsidR="00B4188E" w:rsidRDefault="00B4188E" w:rsidP="001E5E6A">
      <w:pPr>
        <w:tabs>
          <w:tab w:val="left" w:pos="2059"/>
        </w:tabs>
        <w:jc w:val="both"/>
        <w:rPr>
          <w:rFonts w:ascii="Arial" w:hAnsi="Arial"/>
        </w:rPr>
      </w:pPr>
      <w:r>
        <w:rPr>
          <w:rFonts w:ascii="Arial" w:hAnsi="Arial"/>
        </w:rPr>
        <w:t>71111.15-01</w:t>
      </w:r>
      <w:r>
        <w:rPr>
          <w:rFonts w:ascii="Arial" w:hAnsi="Arial"/>
        </w:rPr>
        <w:tab/>
        <w:t>INSPECTION OBJECTIVE</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Pr>
          <w:rFonts w:ascii="Arial" w:hAnsi="Arial"/>
        </w:rPr>
        <w:t>01.01</w:t>
      </w:r>
      <w:r>
        <w:rPr>
          <w:rFonts w:ascii="Arial" w:hAnsi="Arial"/>
        </w:rPr>
        <w:tab/>
        <w:t xml:space="preserve">To review operability </w:t>
      </w:r>
      <w:ins w:id="6" w:author="Author" w:date="2010-12-29T08:20:00Z">
        <w:r w:rsidR="00DD75FB">
          <w:rPr>
            <w:rFonts w:ascii="Arial" w:hAnsi="Arial"/>
          </w:rPr>
          <w:t>determinations</w:t>
        </w:r>
      </w:ins>
      <w:ins w:id="7" w:author="Author" w:date="2010-12-29T08:02:00Z">
        <w:r w:rsidR="007D0686">
          <w:rPr>
            <w:rFonts w:ascii="Arial" w:hAnsi="Arial"/>
          </w:rPr>
          <w:t xml:space="preserve"> </w:t>
        </w:r>
      </w:ins>
      <w:ins w:id="8" w:author="Author" w:date="2011-01-10T08:28:00Z">
        <w:r w:rsidR="00F2619F">
          <w:rPr>
            <w:rFonts w:ascii="Arial" w:hAnsi="Arial"/>
          </w:rPr>
          <w:t>or f</w:t>
        </w:r>
        <w:r w:rsidR="00F2619F" w:rsidRPr="00BA1D37">
          <w:rPr>
            <w:rFonts w:ascii="Arial" w:hAnsi="Arial"/>
            <w:bCs/>
          </w:rPr>
          <w:t xml:space="preserve">unctionality </w:t>
        </w:r>
        <w:r w:rsidR="00F2619F">
          <w:rPr>
            <w:rFonts w:ascii="Arial" w:hAnsi="Arial"/>
            <w:bCs/>
          </w:rPr>
          <w:t>a</w:t>
        </w:r>
        <w:r w:rsidR="00F2619F" w:rsidRPr="00BA1D37">
          <w:rPr>
            <w:rFonts w:ascii="Arial" w:hAnsi="Arial"/>
            <w:bCs/>
          </w:rPr>
          <w:t>ssessments</w:t>
        </w:r>
        <w:r w:rsidR="00F2619F">
          <w:rPr>
            <w:rFonts w:ascii="Arial" w:hAnsi="Arial"/>
          </w:rPr>
          <w:t xml:space="preserve"> </w:t>
        </w:r>
      </w:ins>
      <w:r>
        <w:rPr>
          <w:rFonts w:ascii="Arial" w:hAnsi="Arial"/>
        </w:rPr>
        <w:t xml:space="preserve">affecting mitigating systems and barrier integrity to ensure that operability </w:t>
      </w:r>
      <w:ins w:id="9" w:author="Author" w:date="2011-01-10T08:28:00Z">
        <w:r w:rsidR="00F2619F">
          <w:rPr>
            <w:rFonts w:ascii="Arial" w:hAnsi="Arial"/>
          </w:rPr>
          <w:t>or f</w:t>
        </w:r>
        <w:r w:rsidR="00F2619F" w:rsidRPr="00BA1D37">
          <w:rPr>
            <w:rFonts w:ascii="Arial" w:hAnsi="Arial"/>
            <w:bCs/>
          </w:rPr>
          <w:t xml:space="preserve">unctionality </w:t>
        </w:r>
      </w:ins>
      <w:r>
        <w:rPr>
          <w:rFonts w:ascii="Arial" w:hAnsi="Arial"/>
        </w:rPr>
        <w:t xml:space="preserve">is properly justified and the component or system </w:t>
      </w:r>
      <w:r w:rsidRPr="00297B0C">
        <w:rPr>
          <w:rFonts w:ascii="Arial" w:hAnsi="Arial"/>
        </w:rPr>
        <w:t xml:space="preserve">remains </w:t>
      </w:r>
      <w:ins w:id="10" w:author="Author" w:date="2011-03-04T13:46:00Z">
        <w:r w:rsidR="00297B0C" w:rsidRPr="00297B0C">
          <w:rPr>
            <w:rFonts w:ascii="Arial" w:hAnsi="Arial"/>
            <w:color w:val="FF0000"/>
          </w:rPr>
          <w:t>capable of performing its design functions</w:t>
        </w:r>
      </w:ins>
      <w:r w:rsidRPr="00297B0C">
        <w:rPr>
          <w:rFonts w:ascii="Arial" w:hAnsi="Arial"/>
        </w:rPr>
        <w:t>, such that no unrecognize</w:t>
      </w:r>
      <w:r>
        <w:rPr>
          <w:rFonts w:ascii="Arial" w:hAnsi="Arial"/>
        </w:rPr>
        <w:t>d increase in risk has occurred.</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059"/>
        </w:tabs>
        <w:jc w:val="both"/>
        <w:rPr>
          <w:rFonts w:ascii="Arial" w:hAnsi="Arial"/>
        </w:rPr>
      </w:pPr>
      <w:r>
        <w:rPr>
          <w:rFonts w:ascii="Arial" w:hAnsi="Arial"/>
        </w:rPr>
        <w:t>71111.15-02</w:t>
      </w:r>
      <w:r>
        <w:rPr>
          <w:rFonts w:ascii="Arial" w:hAnsi="Arial"/>
        </w:rPr>
        <w:tab/>
        <w:t>INSPECTION REQUIREMENTS</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ins w:id="11" w:author="Author" w:date="2011-03-04T11:27:00Z"/>
          <w:rFonts w:ascii="Arial" w:hAnsi="Arial"/>
        </w:rPr>
      </w:pPr>
    </w:p>
    <w:p w:rsidR="005372CA" w:rsidRDefault="005372CA"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ins w:id="12" w:author="Author" w:date="2011-03-04T11:27:00Z"/>
          <w:rFonts w:ascii="Arial" w:hAnsi="Arial"/>
        </w:rPr>
      </w:pPr>
      <w:ins w:id="13" w:author="Author" w:date="2011-03-04T11:27:00Z">
        <w:r>
          <w:rPr>
            <w:rFonts w:ascii="Arial" w:hAnsi="Arial"/>
          </w:rPr>
          <w:t>O</w:t>
        </w:r>
        <w:r w:rsidRPr="002C221C">
          <w:rPr>
            <w:rFonts w:ascii="Arial" w:hAnsi="Arial"/>
          </w:rPr>
          <w:t xml:space="preserve">perability </w:t>
        </w:r>
      </w:ins>
      <w:ins w:id="14" w:author="Author" w:date="2011-03-04T11:28:00Z">
        <w:r>
          <w:rPr>
            <w:rFonts w:ascii="Arial" w:hAnsi="Arial"/>
          </w:rPr>
          <w:t xml:space="preserve">refers to </w:t>
        </w:r>
      </w:ins>
      <w:ins w:id="15" w:author="Author" w:date="2011-03-04T11:29:00Z">
        <w:r>
          <w:rPr>
            <w:rFonts w:ascii="Arial" w:hAnsi="Arial"/>
          </w:rPr>
          <w:t xml:space="preserve">a </w:t>
        </w:r>
      </w:ins>
      <w:ins w:id="16" w:author="Author" w:date="2011-03-04T12:25:00Z">
        <w:r w:rsidR="006F3E09">
          <w:rPr>
            <w:rFonts w:ascii="Arial" w:hAnsi="Arial"/>
          </w:rPr>
          <w:t>Technical Specification (TS)</w:t>
        </w:r>
      </w:ins>
      <w:ins w:id="17" w:author="Author" w:date="2011-03-04T11:27:00Z">
        <w:r w:rsidRPr="002C221C">
          <w:rPr>
            <w:rFonts w:ascii="Arial" w:hAnsi="Arial"/>
          </w:rPr>
          <w:t xml:space="preserve"> </w:t>
        </w:r>
      </w:ins>
      <w:ins w:id="18" w:author="Author" w:date="2011-03-04T13:10:00Z">
        <w:r w:rsidR="00844236">
          <w:rPr>
            <w:rFonts w:ascii="Arial" w:hAnsi="Arial"/>
          </w:rPr>
          <w:t>S</w:t>
        </w:r>
      </w:ins>
      <w:ins w:id="19" w:author="Author" w:date="2011-03-04T13:11:00Z">
        <w:r w:rsidR="00844236">
          <w:rPr>
            <w:rFonts w:ascii="Arial" w:hAnsi="Arial"/>
          </w:rPr>
          <w:t>SC</w:t>
        </w:r>
      </w:ins>
      <w:ins w:id="20" w:author="Author" w:date="2011-03-04T13:44:00Z">
        <w:r w:rsidR="002A5A83">
          <w:rPr>
            <w:rFonts w:ascii="Arial" w:hAnsi="Arial"/>
          </w:rPr>
          <w:t>’s</w:t>
        </w:r>
      </w:ins>
      <w:ins w:id="21" w:author="Author" w:date="2011-03-04T13:11:00Z">
        <w:r w:rsidR="00844236">
          <w:rPr>
            <w:rFonts w:ascii="Arial" w:hAnsi="Arial"/>
          </w:rPr>
          <w:t xml:space="preserve"> </w:t>
        </w:r>
      </w:ins>
      <w:ins w:id="22" w:author="Author" w:date="2011-03-04T13:12:00Z">
        <w:r w:rsidR="00844236">
          <w:rPr>
            <w:rFonts w:ascii="Arial" w:hAnsi="Arial"/>
          </w:rPr>
          <w:t xml:space="preserve">capability to perform </w:t>
        </w:r>
      </w:ins>
      <w:ins w:id="23" w:author="Author" w:date="2011-03-04T13:16:00Z">
        <w:r w:rsidR="00612AC1">
          <w:rPr>
            <w:rFonts w:ascii="Arial" w:hAnsi="Arial"/>
          </w:rPr>
          <w:t>its</w:t>
        </w:r>
      </w:ins>
      <w:ins w:id="24" w:author="Author" w:date="2011-03-04T13:13:00Z">
        <w:r w:rsidR="00844236">
          <w:rPr>
            <w:rFonts w:ascii="Arial" w:hAnsi="Arial"/>
          </w:rPr>
          <w:t xml:space="preserve"> </w:t>
        </w:r>
      </w:ins>
      <w:ins w:id="25" w:author="Author" w:date="2011-03-04T13:12:00Z">
        <w:r w:rsidR="00844236">
          <w:rPr>
            <w:rFonts w:ascii="Arial" w:hAnsi="Arial"/>
          </w:rPr>
          <w:t xml:space="preserve">design safety function and </w:t>
        </w:r>
      </w:ins>
      <w:ins w:id="26" w:author="Author" w:date="2011-03-04T13:09:00Z">
        <w:r w:rsidR="00844236">
          <w:rPr>
            <w:rFonts w:ascii="Arial" w:hAnsi="Arial"/>
          </w:rPr>
          <w:t>f</w:t>
        </w:r>
      </w:ins>
      <w:ins w:id="27" w:author="Author" w:date="2011-03-04T11:27:00Z">
        <w:r w:rsidRPr="002C221C">
          <w:rPr>
            <w:rFonts w:ascii="Arial" w:hAnsi="Arial"/>
          </w:rPr>
          <w:t xml:space="preserve">unctionality </w:t>
        </w:r>
      </w:ins>
      <w:ins w:id="28" w:author="Author" w:date="2011-03-04T13:44:00Z">
        <w:r w:rsidR="009D0208">
          <w:rPr>
            <w:rFonts w:ascii="Arial" w:hAnsi="Arial"/>
          </w:rPr>
          <w:t xml:space="preserve">generally </w:t>
        </w:r>
      </w:ins>
      <w:ins w:id="29" w:author="Author" w:date="2011-03-04T13:10:00Z">
        <w:r w:rsidR="00844236">
          <w:rPr>
            <w:rFonts w:ascii="Arial" w:hAnsi="Arial"/>
          </w:rPr>
          <w:t xml:space="preserve">refers to </w:t>
        </w:r>
      </w:ins>
      <w:ins w:id="30" w:author="Author" w:date="2011-03-04T13:16:00Z">
        <w:r w:rsidR="00612AC1">
          <w:rPr>
            <w:rFonts w:ascii="Arial" w:hAnsi="Arial"/>
          </w:rPr>
          <w:t xml:space="preserve">a </w:t>
        </w:r>
      </w:ins>
      <w:ins w:id="31" w:author="Author" w:date="2011-03-04T13:11:00Z">
        <w:r w:rsidR="00844236">
          <w:rPr>
            <w:rFonts w:ascii="Arial" w:hAnsi="Arial"/>
          </w:rPr>
          <w:t>non-TS SSC</w:t>
        </w:r>
      </w:ins>
      <w:ins w:id="32" w:author="Author" w:date="2011-03-04T13:44:00Z">
        <w:r w:rsidR="002A5A83">
          <w:rPr>
            <w:rFonts w:ascii="Arial" w:hAnsi="Arial"/>
          </w:rPr>
          <w:t>’s</w:t>
        </w:r>
      </w:ins>
      <w:ins w:id="33" w:author="Author" w:date="2011-03-04T13:11:00Z">
        <w:r w:rsidR="00844236">
          <w:rPr>
            <w:rFonts w:ascii="Arial" w:hAnsi="Arial"/>
          </w:rPr>
          <w:t xml:space="preserve"> </w:t>
        </w:r>
      </w:ins>
      <w:ins w:id="34" w:author="Author" w:date="2011-03-04T13:13:00Z">
        <w:r w:rsidR="00844236">
          <w:rPr>
            <w:rFonts w:ascii="Arial" w:hAnsi="Arial"/>
          </w:rPr>
          <w:t xml:space="preserve">capability </w:t>
        </w:r>
      </w:ins>
      <w:ins w:id="35" w:author="Author" w:date="2011-03-04T13:14:00Z">
        <w:r w:rsidR="00612AC1">
          <w:rPr>
            <w:rFonts w:ascii="Arial" w:hAnsi="Arial"/>
          </w:rPr>
          <w:t>to perform its specified function set forth in the current licensing basis</w:t>
        </w:r>
      </w:ins>
      <w:ins w:id="36" w:author="Author" w:date="2011-03-04T13:16:00Z">
        <w:r w:rsidR="00612AC1">
          <w:rPr>
            <w:rFonts w:ascii="Arial" w:hAnsi="Arial"/>
          </w:rPr>
          <w:t>.</w:t>
        </w:r>
      </w:ins>
    </w:p>
    <w:p w:rsidR="00492800" w:rsidRDefault="00492800" w:rsidP="00492800">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Pr>
          <w:rFonts w:ascii="Arial" w:hAnsi="Arial"/>
        </w:rPr>
        <w:t>02.01</w:t>
      </w:r>
      <w:r>
        <w:rPr>
          <w:rFonts w:ascii="Arial" w:hAnsi="Arial"/>
        </w:rPr>
        <w:tab/>
      </w:r>
      <w:r>
        <w:rPr>
          <w:rFonts w:ascii="Arial" w:hAnsi="Arial"/>
          <w:u w:val="single"/>
        </w:rPr>
        <w:t xml:space="preserve">Operability </w:t>
      </w:r>
      <w:ins w:id="37" w:author="Author" w:date="2011-01-10T08:43:00Z">
        <w:r w:rsidR="00DB593C">
          <w:rPr>
            <w:rFonts w:ascii="Arial" w:hAnsi="Arial"/>
            <w:u w:val="single"/>
          </w:rPr>
          <w:t xml:space="preserve">and Functionality </w:t>
        </w:r>
      </w:ins>
      <w:r>
        <w:rPr>
          <w:rFonts w:ascii="Arial" w:hAnsi="Arial"/>
          <w:u w:val="single"/>
        </w:rPr>
        <w:t>Review</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07" w:hanging="533"/>
        <w:jc w:val="both"/>
        <w:rPr>
          <w:rFonts w:ascii="Arial" w:hAnsi="Arial"/>
        </w:rPr>
      </w:pPr>
      <w:r>
        <w:rPr>
          <w:rFonts w:ascii="Arial" w:hAnsi="Arial"/>
        </w:rPr>
        <w:lastRenderedPageBreak/>
        <w:t>a.</w:t>
      </w:r>
      <w:r>
        <w:rPr>
          <w:rFonts w:ascii="Arial" w:hAnsi="Arial"/>
        </w:rPr>
        <w:tab/>
        <w:t xml:space="preserve">Select operability </w:t>
      </w:r>
      <w:ins w:id="38" w:author="Author" w:date="2010-12-29T08:03:00Z">
        <w:r w:rsidR="007D0686">
          <w:rPr>
            <w:rFonts w:ascii="Arial" w:hAnsi="Arial"/>
          </w:rPr>
          <w:t>determinations</w:t>
        </w:r>
      </w:ins>
      <w:r>
        <w:rPr>
          <w:rFonts w:ascii="Arial" w:hAnsi="Arial"/>
        </w:rPr>
        <w:t xml:space="preserve"> </w:t>
      </w:r>
      <w:ins w:id="39" w:author="Author" w:date="2011-01-10T08:26:00Z">
        <w:r w:rsidR="00F2619F">
          <w:rPr>
            <w:rFonts w:ascii="Arial" w:hAnsi="Arial"/>
          </w:rPr>
          <w:t>or f</w:t>
        </w:r>
      </w:ins>
      <w:ins w:id="40" w:author="Author" w:date="2011-01-05T08:01:00Z">
        <w:r w:rsidR="00F2619F" w:rsidRPr="00BA1D37">
          <w:rPr>
            <w:rFonts w:ascii="Arial" w:hAnsi="Arial"/>
            <w:bCs/>
          </w:rPr>
          <w:t xml:space="preserve">unctionality </w:t>
        </w:r>
      </w:ins>
      <w:ins w:id="41" w:author="Author" w:date="2011-01-10T08:26:00Z">
        <w:r w:rsidR="00F2619F">
          <w:rPr>
            <w:rFonts w:ascii="Arial" w:hAnsi="Arial"/>
            <w:bCs/>
          </w:rPr>
          <w:t>a</w:t>
        </w:r>
      </w:ins>
      <w:ins w:id="42" w:author="Author" w:date="2011-01-05T08:01:00Z">
        <w:r w:rsidR="00F2619F" w:rsidRPr="00BA1D37">
          <w:rPr>
            <w:rFonts w:ascii="Arial" w:hAnsi="Arial"/>
            <w:bCs/>
          </w:rPr>
          <w:t>ssessments</w:t>
        </w:r>
      </w:ins>
      <w:r w:rsidR="00F2619F">
        <w:rPr>
          <w:rFonts w:ascii="Arial" w:hAnsi="Arial"/>
        </w:rPr>
        <w:t xml:space="preserve"> </w:t>
      </w:r>
      <w:r>
        <w:rPr>
          <w:rFonts w:ascii="Arial" w:hAnsi="Arial"/>
        </w:rPr>
        <w:t xml:space="preserve">involving risk significant SSCs.  </w:t>
      </w:r>
      <w:ins w:id="43" w:author="Author" w:date="2011-03-08T11:38:00Z">
        <w:r w:rsidR="00864ED4">
          <w:rPr>
            <w:rFonts w:ascii="Arial" w:hAnsi="Arial" w:cstheme="minorBidi"/>
            <w:color w:val="1F497D" w:themeColor="dark2"/>
          </w:rPr>
          <w:t xml:space="preserve">Inspectors </w:t>
        </w:r>
      </w:ins>
      <w:ins w:id="44" w:author="Author" w:date="2011-03-08T11:39:00Z">
        <w:r w:rsidR="00864ED4">
          <w:rPr>
            <w:rFonts w:ascii="Arial" w:hAnsi="Arial" w:cstheme="minorBidi"/>
            <w:color w:val="1F497D" w:themeColor="dark2"/>
          </w:rPr>
          <w:t xml:space="preserve">may </w:t>
        </w:r>
      </w:ins>
      <w:ins w:id="45" w:author="Author" w:date="2011-03-08T12:42:00Z">
        <w:r w:rsidR="007A11DE">
          <w:rPr>
            <w:rFonts w:ascii="Arial" w:hAnsi="Arial" w:cstheme="minorBidi"/>
            <w:color w:val="1F497D" w:themeColor="dark2"/>
          </w:rPr>
          <w:t xml:space="preserve">select </w:t>
        </w:r>
        <w:r w:rsidR="007A11DE">
          <w:rPr>
            <w:rFonts w:ascii="Arial" w:hAnsi="Arial"/>
          </w:rPr>
          <w:t>f</w:t>
        </w:r>
        <w:r w:rsidR="007A11DE" w:rsidRPr="00BA1D37">
          <w:rPr>
            <w:rFonts w:ascii="Arial" w:hAnsi="Arial"/>
            <w:bCs/>
          </w:rPr>
          <w:t xml:space="preserve">unctionality </w:t>
        </w:r>
        <w:r w:rsidR="007A11DE">
          <w:rPr>
            <w:rFonts w:ascii="Arial" w:hAnsi="Arial"/>
            <w:bCs/>
          </w:rPr>
          <w:t>a</w:t>
        </w:r>
        <w:r w:rsidR="007A11DE" w:rsidRPr="00BA1D37">
          <w:rPr>
            <w:rFonts w:ascii="Arial" w:hAnsi="Arial"/>
            <w:bCs/>
          </w:rPr>
          <w:t>ssessments</w:t>
        </w:r>
      </w:ins>
      <w:ins w:id="46" w:author="Author" w:date="2011-03-08T11:38:00Z">
        <w:r w:rsidR="00864ED4">
          <w:rPr>
            <w:rFonts w:ascii="Arial" w:hAnsi="Arial" w:cstheme="minorBidi"/>
            <w:color w:val="1F497D" w:themeColor="dark2"/>
          </w:rPr>
          <w:t xml:space="preserve"> of TS support systems and </w:t>
        </w:r>
      </w:ins>
      <w:ins w:id="47" w:author="Author" w:date="2011-03-11T09:20:00Z">
        <w:r w:rsidR="00561563">
          <w:rPr>
            <w:rFonts w:ascii="Arial" w:hAnsi="Arial" w:cstheme="minorBidi"/>
            <w:color w:val="1F497D" w:themeColor="dark2"/>
          </w:rPr>
          <w:t xml:space="preserve">evaluate </w:t>
        </w:r>
      </w:ins>
      <w:ins w:id="48" w:author="Author" w:date="2011-03-08T12:44:00Z">
        <w:r w:rsidR="007A11DE">
          <w:rPr>
            <w:rFonts w:ascii="Arial" w:hAnsi="Arial" w:cstheme="minorBidi"/>
            <w:color w:val="1F497D" w:themeColor="dark2"/>
          </w:rPr>
          <w:t>their</w:t>
        </w:r>
      </w:ins>
      <w:ins w:id="49" w:author="Author" w:date="2011-03-08T11:38:00Z">
        <w:r w:rsidR="00864ED4">
          <w:rPr>
            <w:rFonts w:ascii="Arial" w:hAnsi="Arial" w:cstheme="minorBidi"/>
            <w:color w:val="1F497D" w:themeColor="dark2"/>
          </w:rPr>
          <w:t xml:space="preserve"> effect on TS operability </w:t>
        </w:r>
      </w:ins>
      <w:ins w:id="50" w:author="Author" w:date="2011-03-08T11:42:00Z">
        <w:r w:rsidR="00864ED4">
          <w:rPr>
            <w:rFonts w:ascii="Arial" w:hAnsi="Arial" w:cstheme="minorBidi"/>
            <w:color w:val="1F497D" w:themeColor="dark2"/>
          </w:rPr>
          <w:t xml:space="preserve">or </w:t>
        </w:r>
      </w:ins>
      <w:ins w:id="51" w:author="Author" w:date="2011-03-11T09:21:00Z">
        <w:r w:rsidR="00561563">
          <w:rPr>
            <w:rFonts w:ascii="Arial" w:hAnsi="Arial" w:cstheme="minorBidi"/>
            <w:color w:val="1F497D" w:themeColor="dark2"/>
          </w:rPr>
          <w:t xml:space="preserve">select </w:t>
        </w:r>
      </w:ins>
      <w:ins w:id="52" w:author="Author" w:date="2011-03-08T12:43:00Z">
        <w:r w:rsidR="007A11DE">
          <w:rPr>
            <w:rFonts w:ascii="Arial" w:hAnsi="Arial"/>
          </w:rPr>
          <w:t>f</w:t>
        </w:r>
        <w:r w:rsidR="007A11DE" w:rsidRPr="00BA1D37">
          <w:rPr>
            <w:rFonts w:ascii="Arial" w:hAnsi="Arial"/>
            <w:bCs/>
          </w:rPr>
          <w:t xml:space="preserve">unctionality </w:t>
        </w:r>
        <w:r w:rsidR="007A11DE">
          <w:rPr>
            <w:rFonts w:ascii="Arial" w:hAnsi="Arial"/>
            <w:bCs/>
          </w:rPr>
          <w:t>a</w:t>
        </w:r>
        <w:r w:rsidR="007A11DE" w:rsidRPr="00BA1D37">
          <w:rPr>
            <w:rFonts w:ascii="Arial" w:hAnsi="Arial"/>
            <w:bCs/>
          </w:rPr>
          <w:t>ssessments</w:t>
        </w:r>
        <w:r w:rsidR="007A11DE">
          <w:rPr>
            <w:rFonts w:ascii="Arial" w:hAnsi="Arial" w:cstheme="minorBidi"/>
            <w:color w:val="1F497D" w:themeColor="dark2"/>
          </w:rPr>
          <w:t xml:space="preserve"> of </w:t>
        </w:r>
      </w:ins>
      <w:ins w:id="53" w:author="Author" w:date="2011-03-08T12:42:00Z">
        <w:r w:rsidR="007A11DE">
          <w:rPr>
            <w:rFonts w:ascii="Arial" w:hAnsi="Arial"/>
          </w:rPr>
          <w:t>SSCs</w:t>
        </w:r>
      </w:ins>
      <w:ins w:id="54" w:author="Author" w:date="2011-03-08T11:43:00Z">
        <w:r w:rsidR="00864ED4">
          <w:rPr>
            <w:rFonts w:ascii="Arial" w:hAnsi="Arial"/>
            <w:bCs/>
          </w:rPr>
          <w:t xml:space="preserve"> which are not related to TS </w:t>
        </w:r>
      </w:ins>
      <w:ins w:id="55" w:author="Author" w:date="2011-03-08T12:41:00Z">
        <w:r w:rsidR="007A11DE">
          <w:rPr>
            <w:rFonts w:ascii="Arial" w:hAnsi="Arial"/>
            <w:bCs/>
          </w:rPr>
          <w:t>operability</w:t>
        </w:r>
      </w:ins>
      <w:ins w:id="56" w:author="Author" w:date="2011-03-08T12:45:00Z">
        <w:r w:rsidR="007A11DE">
          <w:rPr>
            <w:rFonts w:ascii="Arial" w:hAnsi="Arial"/>
            <w:bCs/>
          </w:rPr>
          <w:t xml:space="preserve"> </w:t>
        </w:r>
        <w:r w:rsidR="007A11DE">
          <w:rPr>
            <w:rFonts w:ascii="Arial" w:hAnsi="Arial" w:cstheme="minorBidi"/>
            <w:color w:val="1F497D" w:themeColor="dark2"/>
          </w:rPr>
          <w:t>as a sample</w:t>
        </w:r>
      </w:ins>
      <w:ins w:id="57" w:author="Author" w:date="2011-03-08T11:38:00Z">
        <w:r w:rsidR="00864ED4">
          <w:rPr>
            <w:rFonts w:ascii="Arial" w:hAnsi="Arial" w:cstheme="minorBidi"/>
            <w:color w:val="1F497D" w:themeColor="dark2"/>
          </w:rPr>
          <w:t xml:space="preserve">.  </w:t>
        </w:r>
      </w:ins>
      <w:ins w:id="58" w:author="Author" w:date="2011-01-12T11:55:00Z">
        <w:r w:rsidR="00AD6E9A" w:rsidRPr="00041E84">
          <w:rPr>
            <w:rFonts w:ascii="Arial" w:hAnsi="Arial"/>
            <w:color w:val="1F497D"/>
          </w:rPr>
          <w:t xml:space="preserve">Inspectors should apply risked informed insights together with other factors, such as engineering analysis and judgment, operating experience, and performance history, to determine which operability determinations </w:t>
        </w:r>
      </w:ins>
      <w:ins w:id="59" w:author="Author" w:date="2011-03-08T10:05:00Z">
        <w:r w:rsidR="00DE518A">
          <w:rPr>
            <w:rFonts w:ascii="Arial" w:hAnsi="Arial"/>
            <w:color w:val="1F497D"/>
          </w:rPr>
          <w:t>or</w:t>
        </w:r>
      </w:ins>
      <w:ins w:id="60" w:author="Author" w:date="2011-01-12T11:55:00Z">
        <w:r w:rsidR="00AD6E9A" w:rsidRPr="00041E84">
          <w:rPr>
            <w:rFonts w:ascii="Arial" w:hAnsi="Arial"/>
            <w:color w:val="1F497D"/>
          </w:rPr>
          <w:t xml:space="preserve"> functionality assessments should be selected for review.</w:t>
        </w:r>
        <w:r w:rsidR="00CD3D6F">
          <w:rPr>
            <w:rFonts w:ascii="Arial" w:hAnsi="Arial"/>
            <w:color w:val="1F497D"/>
          </w:rPr>
          <w:t xml:space="preserve">  </w:t>
        </w:r>
      </w:ins>
      <w:r>
        <w:rPr>
          <w:rFonts w:ascii="Arial" w:hAnsi="Arial"/>
        </w:rPr>
        <w:t xml:space="preserve">Selection of operability </w:t>
      </w:r>
      <w:ins w:id="61" w:author="Author" w:date="2010-12-29T08:03:00Z">
        <w:r w:rsidR="007D0686">
          <w:rPr>
            <w:rFonts w:ascii="Arial" w:hAnsi="Arial"/>
          </w:rPr>
          <w:t>determinations</w:t>
        </w:r>
      </w:ins>
      <w:r>
        <w:rPr>
          <w:rFonts w:ascii="Arial" w:hAnsi="Arial"/>
        </w:rPr>
        <w:t xml:space="preserve"> </w:t>
      </w:r>
      <w:ins w:id="62" w:author="Author" w:date="2011-01-10T08:27:00Z">
        <w:r w:rsidR="00F2619F">
          <w:rPr>
            <w:rFonts w:ascii="Arial" w:hAnsi="Arial"/>
          </w:rPr>
          <w:t>or f</w:t>
        </w:r>
        <w:r w:rsidR="00F2619F" w:rsidRPr="00BA1D37">
          <w:rPr>
            <w:rFonts w:ascii="Arial" w:hAnsi="Arial"/>
            <w:bCs/>
          </w:rPr>
          <w:t xml:space="preserve">unctionality </w:t>
        </w:r>
        <w:r w:rsidR="00F2619F">
          <w:rPr>
            <w:rFonts w:ascii="Arial" w:hAnsi="Arial"/>
            <w:bCs/>
          </w:rPr>
          <w:t>a</w:t>
        </w:r>
        <w:r w:rsidR="00F2619F" w:rsidRPr="00BA1D37">
          <w:rPr>
            <w:rFonts w:ascii="Arial" w:hAnsi="Arial"/>
            <w:bCs/>
          </w:rPr>
          <w:t>ssessments</w:t>
        </w:r>
        <w:r w:rsidR="00F2619F">
          <w:rPr>
            <w:rFonts w:ascii="Arial" w:hAnsi="Arial"/>
          </w:rPr>
          <w:t xml:space="preserve"> </w:t>
        </w:r>
      </w:ins>
      <w:r>
        <w:rPr>
          <w:rFonts w:ascii="Arial" w:hAnsi="Arial"/>
        </w:rPr>
        <w:t>can emerge from the inspector's review of plant status documents such</w:t>
      </w:r>
      <w:r w:rsidR="00C457E5">
        <w:rPr>
          <w:rFonts w:ascii="Arial" w:hAnsi="Arial"/>
        </w:rPr>
        <w:t xml:space="preserve"> </w:t>
      </w:r>
      <w:ins w:id="63" w:author="Author" w:date="2011-03-04T13:42:00Z">
        <w:r w:rsidR="002A5A83">
          <w:rPr>
            <w:rFonts w:ascii="Arial" w:hAnsi="Arial"/>
          </w:rPr>
          <w:t xml:space="preserve">as </w:t>
        </w:r>
      </w:ins>
      <w:r w:rsidR="00C457E5">
        <w:rPr>
          <w:rFonts w:ascii="Arial" w:hAnsi="Arial"/>
        </w:rPr>
        <w:t xml:space="preserve">operator </w:t>
      </w:r>
      <w:r>
        <w:rPr>
          <w:rFonts w:ascii="Arial" w:hAnsi="Arial"/>
        </w:rPr>
        <w:t>shift logs, emergent work documentation, deferred modifications, and standing orders to determine if an operability evaluation is warranted for a degraded component.</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07" w:hanging="533"/>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07" w:hanging="533"/>
        <w:jc w:val="both"/>
        <w:rPr>
          <w:rFonts w:ascii="Arial" w:hAnsi="Arial"/>
        </w:rPr>
      </w:pPr>
      <w:r>
        <w:rPr>
          <w:rFonts w:ascii="Arial" w:hAnsi="Arial"/>
        </w:rPr>
        <w:t>b.</w:t>
      </w:r>
      <w:r>
        <w:rPr>
          <w:rFonts w:ascii="Arial" w:hAnsi="Arial"/>
        </w:rPr>
        <w:tab/>
        <w:t xml:space="preserve">Review the technical adequacy of the licensee’s operability </w:t>
      </w:r>
      <w:ins w:id="64" w:author="Author" w:date="2011-01-10T08:30:00Z">
        <w:r w:rsidR="00F2619F">
          <w:rPr>
            <w:rFonts w:ascii="Arial" w:hAnsi="Arial"/>
          </w:rPr>
          <w:t>determination or functionality assessment</w:t>
        </w:r>
      </w:ins>
      <w:r>
        <w:rPr>
          <w:rFonts w:ascii="Arial" w:hAnsi="Arial"/>
        </w:rPr>
        <w:t xml:space="preserve">, and verify </w:t>
      </w:r>
      <w:ins w:id="65" w:author="Author" w:date="2011-01-10T08:48:00Z">
        <w:r w:rsidR="009D5DDC">
          <w:rPr>
            <w:rFonts w:ascii="Arial" w:hAnsi="Arial"/>
          </w:rPr>
          <w:t>it</w:t>
        </w:r>
      </w:ins>
      <w:r>
        <w:rPr>
          <w:rFonts w:ascii="Arial" w:hAnsi="Arial"/>
        </w:rPr>
        <w:t xml:space="preserve"> is justified.  Verify that the licensee considered other degraded conditions and their impact on compensatory measures for the condition being evaluated.  Refer to the </w:t>
      </w:r>
      <w:ins w:id="66" w:author="Author" w:date="2010-12-28T13:43:00Z">
        <w:r w:rsidR="00977AF8">
          <w:rPr>
            <w:rFonts w:ascii="Arial" w:hAnsi="Arial"/>
          </w:rPr>
          <w:t xml:space="preserve">updated </w:t>
        </w:r>
      </w:ins>
      <w:r>
        <w:rPr>
          <w:rFonts w:ascii="Arial" w:hAnsi="Arial"/>
        </w:rPr>
        <w:t>final safety analysis report (</w:t>
      </w:r>
      <w:ins w:id="67" w:author="Author" w:date="2010-12-28T13:43:00Z">
        <w:r w:rsidR="00977AF8">
          <w:rPr>
            <w:rFonts w:ascii="Arial" w:hAnsi="Arial"/>
          </w:rPr>
          <w:t>U</w:t>
        </w:r>
      </w:ins>
      <w:r>
        <w:rPr>
          <w:rFonts w:ascii="Arial" w:hAnsi="Arial"/>
        </w:rPr>
        <w:t xml:space="preserve">FSAR) and other design basis documents during the review.  If operability </w:t>
      </w:r>
      <w:ins w:id="68" w:author="Author" w:date="2011-01-10T08:49:00Z">
        <w:r w:rsidR="009D5DDC">
          <w:rPr>
            <w:rFonts w:ascii="Arial" w:hAnsi="Arial"/>
          </w:rPr>
          <w:t xml:space="preserve">or functionality </w:t>
        </w:r>
      </w:ins>
      <w:r>
        <w:rPr>
          <w:rFonts w:ascii="Arial" w:hAnsi="Arial"/>
        </w:rPr>
        <w:t>is justified, no further review is required.</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F33E81"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07" w:hanging="533"/>
        <w:jc w:val="both"/>
        <w:rPr>
          <w:rFonts w:ascii="Arial" w:hAnsi="Arial"/>
        </w:rPr>
      </w:pPr>
      <w:r>
        <w:rPr>
          <w:rFonts w:ascii="Arial" w:hAnsi="Arial"/>
        </w:rPr>
        <w:t>c.</w:t>
      </w:r>
      <w:r>
        <w:rPr>
          <w:rFonts w:ascii="Arial" w:hAnsi="Arial"/>
        </w:rPr>
        <w:tab/>
        <w:t xml:space="preserve">If the operability </w:t>
      </w:r>
      <w:ins w:id="69" w:author="Author" w:date="2011-01-10T08:50:00Z">
        <w:r w:rsidR="009D5DDC">
          <w:rPr>
            <w:rFonts w:ascii="Arial" w:hAnsi="Arial"/>
          </w:rPr>
          <w:t xml:space="preserve">or functionality </w:t>
        </w:r>
      </w:ins>
      <w:r>
        <w:rPr>
          <w:rFonts w:ascii="Arial" w:hAnsi="Arial"/>
        </w:rPr>
        <w:t xml:space="preserve">evaluation involves compensatory measures, determine if the measures are in place, will work as intended, </w:t>
      </w:r>
      <w:ins w:id="70" w:author="Author" w:date="2011-03-08T10:07:00Z">
        <w:r w:rsidR="00DE518A">
          <w:rPr>
            <w:rFonts w:ascii="Arial" w:hAnsi="Arial"/>
          </w:rPr>
          <w:t xml:space="preserve">do not cause system operation to be outside the design basis </w:t>
        </w:r>
      </w:ins>
      <w:r>
        <w:rPr>
          <w:rFonts w:ascii="Arial" w:hAnsi="Arial"/>
        </w:rPr>
        <w:t>and are appropriately controlled</w:t>
      </w:r>
      <w:ins w:id="71" w:author="Author" w:date="2011-01-10T08:50:00Z">
        <w:r w:rsidR="009D5DDC">
          <w:rPr>
            <w:rFonts w:ascii="Arial" w:hAnsi="Arial"/>
          </w:rPr>
          <w:t>.</w:t>
        </w:r>
      </w:ins>
    </w:p>
    <w:p w:rsidR="00921517" w:rsidRDefault="00921517"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07" w:hanging="533"/>
        <w:jc w:val="both"/>
        <w:rPr>
          <w:rFonts w:ascii="Arial" w:hAnsi="Arial"/>
        </w:rPr>
      </w:pPr>
    </w:p>
    <w:p w:rsidR="00AC1339" w:rsidRDefault="00B51336"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07" w:hanging="533"/>
        <w:jc w:val="both"/>
        <w:rPr>
          <w:rFonts w:ascii="Arial" w:hAnsi="Arial"/>
        </w:rPr>
      </w:pPr>
      <w:r>
        <w:rPr>
          <w:rFonts w:ascii="Arial" w:hAnsi="Arial"/>
        </w:rPr>
        <w:t>d.</w:t>
      </w:r>
      <w:r>
        <w:rPr>
          <w:rFonts w:ascii="Arial" w:hAnsi="Arial"/>
        </w:rPr>
        <w:tab/>
        <w:t>Verify that degraded SSC or compensatory measures taken to address degraded SSC does not result in changes to tests or experiments described in UFSAR (for example a SSC utilized in a way either outside the design basis or inconsistent with the safety analyses).  If the changes to tests or experiments are different than what is described in UFSAR, verify that these changes or experiments do meet the various criteria specified in 10</w:t>
      </w:r>
      <w:r w:rsidR="00914D4F" w:rsidRPr="00E667A7">
        <w:rPr>
          <w:rFonts w:ascii="Arial" w:hAnsi="Arial"/>
        </w:rPr>
        <w:t> </w:t>
      </w:r>
      <w:r>
        <w:rPr>
          <w:rFonts w:ascii="Arial" w:hAnsi="Arial"/>
        </w:rPr>
        <w:t>CFR</w:t>
      </w:r>
      <w:r w:rsidR="00914D4F" w:rsidRPr="00E667A7">
        <w:rPr>
          <w:rFonts w:ascii="Arial" w:hAnsi="Arial"/>
        </w:rPr>
        <w:t> </w:t>
      </w:r>
      <w:r>
        <w:rPr>
          <w:rFonts w:ascii="Arial" w:hAnsi="Arial"/>
        </w:rPr>
        <w:t>50.59 for not requiring a license amendment.</w:t>
      </w:r>
    </w:p>
    <w:p w:rsidR="008E7949" w:rsidRDefault="008E7949"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07" w:hanging="533"/>
        <w:jc w:val="both"/>
        <w:rPr>
          <w:rFonts w:ascii="Arial" w:hAnsi="Arial"/>
        </w:rPr>
      </w:pPr>
    </w:p>
    <w:p w:rsidR="00154094" w:rsidRDefault="00AC1339" w:rsidP="009D5DDC">
      <w:pPr>
        <w:tabs>
          <w:tab w:val="left" w:pos="244"/>
          <w:tab w:val="left" w:pos="849"/>
          <w:tab w:val="left" w:pos="180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jc w:val="both"/>
        <w:rPr>
          <w:rFonts w:ascii="Arial" w:hAnsi="Arial"/>
        </w:rPr>
      </w:pPr>
      <w:r>
        <w:rPr>
          <w:rFonts w:ascii="Arial" w:hAnsi="Arial"/>
        </w:rPr>
        <w:t>e</w:t>
      </w:r>
      <w:r w:rsidR="00B4188E">
        <w:rPr>
          <w:rFonts w:ascii="Arial" w:hAnsi="Arial"/>
        </w:rPr>
        <w:t>.</w:t>
      </w:r>
      <w:r w:rsidR="00B4188E">
        <w:rPr>
          <w:rFonts w:ascii="Arial" w:hAnsi="Arial"/>
        </w:rPr>
        <w:tab/>
        <w:t>If operability is not justified</w:t>
      </w:r>
      <w:ins w:id="72" w:author="Author" w:date="2011-01-10T08:51:00Z">
        <w:r w:rsidR="009D5DDC">
          <w:rPr>
            <w:rFonts w:ascii="Arial" w:hAnsi="Arial"/>
          </w:rPr>
          <w:t xml:space="preserve"> d</w:t>
        </w:r>
      </w:ins>
      <w:r w:rsidR="00B4188E">
        <w:rPr>
          <w:rFonts w:ascii="Arial" w:hAnsi="Arial"/>
        </w:rPr>
        <w:t>etermine impact on any TS limiting condition for operation (LCO).</w:t>
      </w:r>
    </w:p>
    <w:p w:rsidR="00154094" w:rsidRDefault="0015409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154094" w:rsidRDefault="009D5DDC" w:rsidP="009D5DDC">
      <w:pPr>
        <w:tabs>
          <w:tab w:val="left" w:pos="244"/>
          <w:tab w:val="left" w:pos="849"/>
          <w:tab w:val="left" w:pos="180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jc w:val="both"/>
        <w:rPr>
          <w:rFonts w:ascii="Arial" w:hAnsi="Arial"/>
        </w:rPr>
      </w:pPr>
      <w:ins w:id="73" w:author="Author" w:date="2011-01-10T08:52:00Z">
        <w:r>
          <w:rPr>
            <w:rFonts w:ascii="Arial" w:hAnsi="Arial"/>
          </w:rPr>
          <w:t>f</w:t>
        </w:r>
      </w:ins>
      <w:r w:rsidR="00B4188E">
        <w:rPr>
          <w:rFonts w:ascii="Arial" w:hAnsi="Arial"/>
        </w:rPr>
        <w:t>.</w:t>
      </w:r>
      <w:r w:rsidR="00B4188E">
        <w:rPr>
          <w:rFonts w:ascii="Arial" w:hAnsi="Arial"/>
        </w:rPr>
        <w:tab/>
      </w:r>
      <w:ins w:id="74" w:author="Author" w:date="2011-01-10T08:53:00Z">
        <w:r>
          <w:rPr>
            <w:rFonts w:ascii="Arial" w:hAnsi="Arial"/>
          </w:rPr>
          <w:t>If operability or functionality is not justified, u</w:t>
        </w:r>
      </w:ins>
      <w:r w:rsidR="00B4188E">
        <w:rPr>
          <w:rFonts w:ascii="Arial" w:hAnsi="Arial"/>
        </w:rPr>
        <w:t xml:space="preserve">se </w:t>
      </w:r>
      <w:ins w:id="75" w:author="Author" w:date="2011-01-10T11:50:00Z">
        <w:r w:rsidR="007A1CCF">
          <w:rPr>
            <w:rFonts w:ascii="Arial" w:hAnsi="Arial"/>
          </w:rPr>
          <w:t>IMC 0609, “</w:t>
        </w:r>
        <w:r w:rsidR="007A1CCF" w:rsidRPr="007A1CCF">
          <w:rPr>
            <w:rFonts w:ascii="Arial" w:hAnsi="Arial"/>
          </w:rPr>
          <w:t>Significance Determination Process”</w:t>
        </w:r>
        <w:r w:rsidR="007A1CCF">
          <w:rPr>
            <w:rFonts w:ascii="Arial" w:hAnsi="Arial"/>
          </w:rPr>
          <w:t xml:space="preserve"> </w:t>
        </w:r>
      </w:ins>
      <w:r w:rsidR="00B4188E">
        <w:rPr>
          <w:rFonts w:ascii="Arial" w:hAnsi="Arial"/>
        </w:rPr>
        <w:t>to evaluate the risk significance.</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Pr>
          <w:rFonts w:ascii="Arial" w:hAnsi="Arial"/>
        </w:rPr>
        <w:t>02.02</w:t>
      </w:r>
      <w:r>
        <w:rPr>
          <w:rFonts w:ascii="Arial" w:hAnsi="Arial"/>
        </w:rPr>
        <w:tab/>
      </w:r>
      <w:ins w:id="76" w:author="Author" w:date="2010-11-15T16:37:00Z">
        <w:r w:rsidR="00DB5E52" w:rsidRPr="00DB5E52">
          <w:rPr>
            <w:rFonts w:ascii="Arial" w:hAnsi="Arial"/>
            <w:u w:val="single"/>
          </w:rPr>
          <w:t xml:space="preserve">Problem </w:t>
        </w:r>
      </w:ins>
      <w:r w:rsidRPr="000E07B9">
        <w:rPr>
          <w:rFonts w:ascii="Arial" w:hAnsi="Arial"/>
          <w:u w:val="single"/>
        </w:rPr>
        <w:t>I</w:t>
      </w:r>
      <w:r>
        <w:rPr>
          <w:rFonts w:ascii="Arial" w:hAnsi="Arial"/>
          <w:u w:val="single"/>
        </w:rPr>
        <w:t>dentification and Resolution</w:t>
      </w:r>
      <w:r>
        <w:rPr>
          <w:rFonts w:ascii="Arial" w:hAnsi="Arial"/>
        </w:rPr>
        <w:t xml:space="preserve">.  Verify that the licensee is identifying problems with operability </w:t>
      </w:r>
      <w:ins w:id="77" w:author="Author" w:date="2010-12-29T07:40:00Z">
        <w:r w:rsidR="002829CD">
          <w:rPr>
            <w:rFonts w:ascii="Arial" w:hAnsi="Arial"/>
          </w:rPr>
          <w:t>determinations</w:t>
        </w:r>
      </w:ins>
      <w:ins w:id="78" w:author="Author" w:date="2011-01-10T08:54:00Z">
        <w:r w:rsidR="009D5DDC">
          <w:rPr>
            <w:rFonts w:ascii="Arial" w:hAnsi="Arial"/>
          </w:rPr>
          <w:t xml:space="preserve"> and functionality assessments</w:t>
        </w:r>
      </w:ins>
      <w:ins w:id="79" w:author="Author" w:date="2010-12-29T07:40:00Z">
        <w:r w:rsidR="002829CD">
          <w:rPr>
            <w:rFonts w:ascii="Arial" w:hAnsi="Arial"/>
          </w:rPr>
          <w:t xml:space="preserve"> </w:t>
        </w:r>
      </w:ins>
      <w:r>
        <w:rPr>
          <w:rFonts w:ascii="Arial" w:hAnsi="Arial"/>
        </w:rPr>
        <w:t xml:space="preserve">at an appropriate threshold and entering them in the corrective action program.  For a sample of significant operability </w:t>
      </w:r>
      <w:ins w:id="80" w:author="Author" w:date="2010-12-29T08:03:00Z">
        <w:r w:rsidR="007D0686">
          <w:rPr>
            <w:rFonts w:ascii="Arial" w:hAnsi="Arial"/>
          </w:rPr>
          <w:t>determinations</w:t>
        </w:r>
      </w:ins>
      <w:r>
        <w:rPr>
          <w:rFonts w:ascii="Arial" w:hAnsi="Arial"/>
        </w:rPr>
        <w:t xml:space="preserve"> </w:t>
      </w:r>
      <w:ins w:id="81" w:author="Author" w:date="2011-01-10T08:54:00Z">
        <w:r w:rsidR="009D5DDC">
          <w:rPr>
            <w:rFonts w:ascii="Arial" w:hAnsi="Arial"/>
          </w:rPr>
          <w:t xml:space="preserve">and functionality assessments </w:t>
        </w:r>
      </w:ins>
      <w:r>
        <w:rPr>
          <w:rFonts w:ascii="Arial" w:hAnsi="Arial"/>
        </w:rPr>
        <w:t>issues documented in the corrective action program, verify that the licensee has identified and implemented appropriate corrective actions.  See Inspection Procedure</w:t>
      </w:r>
      <w:r w:rsidR="00914D4F" w:rsidRPr="00E667A7">
        <w:rPr>
          <w:rFonts w:ascii="Arial" w:hAnsi="Arial"/>
        </w:rPr>
        <w:t> </w:t>
      </w:r>
      <w:r>
        <w:rPr>
          <w:rFonts w:ascii="Arial" w:hAnsi="Arial"/>
        </w:rPr>
        <w:t>71152, “</w:t>
      </w:r>
      <w:ins w:id="82" w:author="Author" w:date="2010-11-15T16:36:00Z">
        <w:r w:rsidR="000E07B9">
          <w:rPr>
            <w:rFonts w:ascii="Arial" w:hAnsi="Arial"/>
          </w:rPr>
          <w:t xml:space="preserve">Problem </w:t>
        </w:r>
      </w:ins>
      <w:r>
        <w:rPr>
          <w:rFonts w:ascii="Arial" w:hAnsi="Arial"/>
        </w:rPr>
        <w:t>Identification and Resolution</w:t>
      </w:r>
      <w:ins w:id="83" w:author="Author" w:date="2010-11-15T16:36:00Z">
        <w:r w:rsidR="000E07B9">
          <w:rPr>
            <w:rFonts w:ascii="Arial" w:hAnsi="Arial"/>
          </w:rPr>
          <w:t>,</w:t>
        </w:r>
      </w:ins>
      <w:r>
        <w:rPr>
          <w:rFonts w:ascii="Arial" w:hAnsi="Arial"/>
        </w:rPr>
        <w:t>” for additional guidance.</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059"/>
        </w:tabs>
        <w:jc w:val="both"/>
        <w:rPr>
          <w:rFonts w:ascii="Arial" w:hAnsi="Arial"/>
        </w:rPr>
      </w:pPr>
      <w:r>
        <w:rPr>
          <w:rFonts w:ascii="Arial" w:hAnsi="Arial"/>
        </w:rPr>
        <w:lastRenderedPageBreak/>
        <w:t>71111.15-03</w:t>
      </w:r>
      <w:r>
        <w:rPr>
          <w:rFonts w:ascii="Arial" w:hAnsi="Arial"/>
        </w:rPr>
        <w:tab/>
        <w:t>INSPECTION GUIDANCE</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2E7A4E" w:rsidRDefault="00DA325B" w:rsidP="00FB40CC">
      <w:pPr>
        <w:jc w:val="both"/>
        <w:rPr>
          <w:ins w:id="84" w:author="Author" w:date="2011-03-04T12:49:00Z"/>
          <w:rFonts w:ascii="Arial" w:hAnsi="Arial"/>
        </w:rPr>
      </w:pPr>
      <w:ins w:id="85" w:author="Author" w:date="2010-12-29T07:52:00Z">
        <w:r w:rsidRPr="00DA325B">
          <w:rPr>
            <w:rFonts w:ascii="Arial" w:hAnsi="Arial"/>
          </w:rPr>
          <w:t>Determinations of operability are appropriate whenever a review, TS surveillance, or other</w:t>
        </w:r>
        <w:r>
          <w:rPr>
            <w:rFonts w:ascii="Arial" w:hAnsi="Arial"/>
          </w:rPr>
          <w:t xml:space="preserve"> </w:t>
        </w:r>
        <w:r w:rsidRPr="00DA325B">
          <w:rPr>
            <w:rFonts w:ascii="Arial" w:hAnsi="Arial"/>
          </w:rPr>
          <w:t xml:space="preserve">information </w:t>
        </w:r>
      </w:ins>
      <w:ins w:id="86" w:author="Author" w:date="2011-03-04T12:45:00Z">
        <w:r w:rsidR="00124841">
          <w:rPr>
            <w:rFonts w:ascii="Arial" w:hAnsi="Arial"/>
          </w:rPr>
          <w:t>such as degraded conditions, nonconforming conditions, or unanalyzed conditions</w:t>
        </w:r>
        <w:r w:rsidR="00124841" w:rsidRPr="00DA325B">
          <w:rPr>
            <w:rFonts w:ascii="Arial" w:hAnsi="Arial"/>
          </w:rPr>
          <w:t xml:space="preserve"> </w:t>
        </w:r>
      </w:ins>
      <w:ins w:id="87" w:author="Author" w:date="2010-12-29T07:52:00Z">
        <w:r w:rsidRPr="00DA325B">
          <w:rPr>
            <w:rFonts w:ascii="Arial" w:hAnsi="Arial"/>
          </w:rPr>
          <w:t xml:space="preserve">calls into question the ability of SSCs </w:t>
        </w:r>
      </w:ins>
      <w:ins w:id="88" w:author="Author" w:date="2011-03-04T12:46:00Z">
        <w:r w:rsidR="00124841">
          <w:rPr>
            <w:rFonts w:ascii="Arial" w:hAnsi="Arial"/>
          </w:rPr>
          <w:t xml:space="preserve">as </w:t>
        </w:r>
        <w:r w:rsidR="00124841" w:rsidRPr="00DA325B">
          <w:rPr>
            <w:rFonts w:ascii="Arial" w:hAnsi="Arial"/>
          </w:rPr>
          <w:t xml:space="preserve">described in TSs </w:t>
        </w:r>
      </w:ins>
      <w:ins w:id="89" w:author="Author" w:date="2010-12-29T07:52:00Z">
        <w:r w:rsidRPr="00DA325B">
          <w:rPr>
            <w:rFonts w:ascii="Arial" w:hAnsi="Arial"/>
          </w:rPr>
          <w:t xml:space="preserve">to perform </w:t>
        </w:r>
      </w:ins>
      <w:ins w:id="90" w:author="Author" w:date="2011-03-04T12:48:00Z">
        <w:r w:rsidR="00124841">
          <w:rPr>
            <w:rFonts w:ascii="Arial" w:hAnsi="Arial"/>
          </w:rPr>
          <w:t xml:space="preserve">their </w:t>
        </w:r>
      </w:ins>
      <w:ins w:id="91" w:author="Author" w:date="2011-01-10T10:14:00Z">
        <w:r w:rsidR="008C2753">
          <w:rPr>
            <w:rFonts w:ascii="Arial" w:hAnsi="Arial"/>
          </w:rPr>
          <w:t>design</w:t>
        </w:r>
      </w:ins>
      <w:ins w:id="92" w:author="Author" w:date="2010-12-29T07:52:00Z">
        <w:r w:rsidRPr="00DA325B">
          <w:rPr>
            <w:rFonts w:ascii="Arial" w:hAnsi="Arial"/>
          </w:rPr>
          <w:t xml:space="preserve"> functions.</w:t>
        </w:r>
      </w:ins>
      <w:r w:rsidR="007857B2">
        <w:rPr>
          <w:rFonts w:ascii="Arial" w:hAnsi="Arial"/>
        </w:rPr>
        <w:t xml:space="preserve"> </w:t>
      </w:r>
      <w:ins w:id="93" w:author="Author" w:date="2010-12-29T07:52:00Z">
        <w:r w:rsidRPr="00DA325B">
          <w:rPr>
            <w:rFonts w:ascii="Arial" w:hAnsi="Arial"/>
          </w:rPr>
          <w:t xml:space="preserve"> The</w:t>
        </w:r>
        <w:r>
          <w:rPr>
            <w:rFonts w:ascii="Arial" w:hAnsi="Arial"/>
          </w:rPr>
          <w:t xml:space="preserve"> </w:t>
        </w:r>
        <w:r w:rsidRPr="00DA325B">
          <w:rPr>
            <w:rFonts w:ascii="Arial" w:hAnsi="Arial"/>
          </w:rPr>
          <w:t>operability determination process is used to assess operability of SSCs and support</w:t>
        </w:r>
        <w:r>
          <w:rPr>
            <w:rFonts w:ascii="Arial" w:hAnsi="Arial"/>
          </w:rPr>
          <w:t xml:space="preserve"> </w:t>
        </w:r>
        <w:r w:rsidRPr="00DA325B">
          <w:rPr>
            <w:rFonts w:ascii="Arial" w:hAnsi="Arial"/>
          </w:rPr>
          <w:t>functions for compliance with TSs when a degraded or nonconforming condition is identified</w:t>
        </w:r>
        <w:r>
          <w:rPr>
            <w:rFonts w:ascii="Arial" w:hAnsi="Arial"/>
          </w:rPr>
          <w:t xml:space="preserve"> </w:t>
        </w:r>
        <w:r w:rsidRPr="00DA325B">
          <w:rPr>
            <w:rFonts w:ascii="Arial" w:hAnsi="Arial"/>
          </w:rPr>
          <w:t>for a specific SSC described in TSs, or when a degraded or nonconforming condition is</w:t>
        </w:r>
        <w:r>
          <w:rPr>
            <w:rFonts w:ascii="Arial" w:hAnsi="Arial"/>
          </w:rPr>
          <w:t xml:space="preserve"> </w:t>
        </w:r>
        <w:r w:rsidRPr="00DA325B">
          <w:rPr>
            <w:rFonts w:ascii="Arial" w:hAnsi="Arial"/>
          </w:rPr>
          <w:t xml:space="preserve">identified for a necessary and related support function. </w:t>
        </w:r>
      </w:ins>
      <w:ins w:id="94" w:author="Author" w:date="2010-12-29T08:30:00Z">
        <w:r w:rsidR="00DD75FB">
          <w:rPr>
            <w:rFonts w:ascii="Arial" w:hAnsi="Arial"/>
          </w:rPr>
          <w:t xml:space="preserve"> </w:t>
        </w:r>
      </w:ins>
      <w:r w:rsidR="00B4188E">
        <w:rPr>
          <w:rFonts w:ascii="Arial" w:hAnsi="Arial"/>
        </w:rPr>
        <w:t xml:space="preserve">The licensee’s process of ensuring operability </w:t>
      </w:r>
      <w:ins w:id="95" w:author="Author" w:date="2010-12-29T07:41:00Z">
        <w:r w:rsidR="002829CD">
          <w:rPr>
            <w:rFonts w:ascii="Arial" w:hAnsi="Arial"/>
          </w:rPr>
          <w:t xml:space="preserve">for any SSC described in TSs </w:t>
        </w:r>
      </w:ins>
      <w:r w:rsidR="0093535F">
        <w:rPr>
          <w:rFonts w:ascii="Arial" w:hAnsi="Arial"/>
        </w:rPr>
        <w:t xml:space="preserve">is </w:t>
      </w:r>
      <w:ins w:id="96" w:author="Author" w:date="2011-03-04T11:23:00Z">
        <w:r w:rsidR="0093535F">
          <w:rPr>
            <w:rFonts w:ascii="Arial" w:hAnsi="Arial"/>
          </w:rPr>
          <w:t xml:space="preserve">a </w:t>
        </w:r>
      </w:ins>
      <w:r w:rsidR="00B4188E">
        <w:rPr>
          <w:rFonts w:ascii="Arial" w:hAnsi="Arial"/>
        </w:rPr>
        <w:t xml:space="preserve">continuous </w:t>
      </w:r>
      <w:ins w:id="97" w:author="Author" w:date="2010-12-29T07:41:00Z">
        <w:r w:rsidR="002829CD">
          <w:rPr>
            <w:rFonts w:ascii="Arial" w:hAnsi="Arial"/>
          </w:rPr>
          <w:t>process</w:t>
        </w:r>
      </w:ins>
      <w:ins w:id="98" w:author="Author" w:date="2010-12-29T07:53:00Z">
        <w:r w:rsidR="001944DE">
          <w:rPr>
            <w:rFonts w:ascii="Arial" w:hAnsi="Arial"/>
          </w:rPr>
          <w:t>.</w:t>
        </w:r>
      </w:ins>
      <w:ins w:id="99" w:author="Author" w:date="2010-12-29T08:30:00Z">
        <w:r w:rsidR="00DD75FB">
          <w:rPr>
            <w:rFonts w:ascii="Arial" w:hAnsi="Arial"/>
          </w:rPr>
          <w:t xml:space="preserve"> </w:t>
        </w:r>
      </w:ins>
      <w:ins w:id="100" w:author="Author" w:date="2010-12-29T07:53:00Z">
        <w:r w:rsidR="001944DE">
          <w:rPr>
            <w:rFonts w:ascii="Arial" w:hAnsi="Arial"/>
          </w:rPr>
          <w:t xml:space="preserve"> </w:t>
        </w:r>
      </w:ins>
      <w:ins w:id="101" w:author="Author" w:date="2011-01-12T10:38:00Z">
        <w:r w:rsidR="00AD6E9A" w:rsidRPr="00E72DED">
          <w:rPr>
            <w:rFonts w:ascii="Arial" w:hAnsi="Arial"/>
          </w:rPr>
          <w:t xml:space="preserve">Functionality </w:t>
        </w:r>
      </w:ins>
      <w:ins w:id="102" w:author="Author" w:date="2011-01-12T10:56:00Z">
        <w:r w:rsidR="00AD6E9A" w:rsidRPr="00E72DED">
          <w:rPr>
            <w:rFonts w:ascii="Arial" w:hAnsi="Arial"/>
          </w:rPr>
          <w:t>assessment</w:t>
        </w:r>
      </w:ins>
      <w:ins w:id="103" w:author="Author" w:date="2011-01-12T10:38:00Z">
        <w:r w:rsidR="00AD6E9A" w:rsidRPr="00E72DED">
          <w:rPr>
            <w:rFonts w:ascii="Arial" w:hAnsi="Arial"/>
          </w:rPr>
          <w:t>s</w:t>
        </w:r>
      </w:ins>
      <w:ins w:id="104" w:author="Author" w:date="2011-01-12T10:55:00Z">
        <w:r w:rsidR="00AD6E9A" w:rsidRPr="00E72DED">
          <w:rPr>
            <w:rFonts w:ascii="Arial" w:hAnsi="Arial"/>
          </w:rPr>
          <w:t xml:space="preserve"> of TS support systems </w:t>
        </w:r>
      </w:ins>
      <w:ins w:id="105" w:author="Author" w:date="2011-01-12T11:10:00Z">
        <w:r w:rsidR="00AD6E9A" w:rsidRPr="00E72DED">
          <w:rPr>
            <w:rFonts w:ascii="Arial" w:hAnsi="Arial"/>
          </w:rPr>
          <w:t>are</w:t>
        </w:r>
      </w:ins>
      <w:ins w:id="106" w:author="Author" w:date="2011-01-12T11:07:00Z">
        <w:r w:rsidR="00AD6E9A" w:rsidRPr="00E72DED">
          <w:rPr>
            <w:rFonts w:ascii="Arial" w:hAnsi="Arial"/>
          </w:rPr>
          <w:t xml:space="preserve"> an integral</w:t>
        </w:r>
      </w:ins>
      <w:ins w:id="107" w:author="Author" w:date="2011-01-12T11:05:00Z">
        <w:r w:rsidR="00AD6E9A" w:rsidRPr="00E72DED">
          <w:rPr>
            <w:rFonts w:ascii="Arial" w:hAnsi="Arial"/>
          </w:rPr>
          <w:t xml:space="preserve"> part of </w:t>
        </w:r>
      </w:ins>
      <w:ins w:id="108" w:author="Author" w:date="2011-01-12T11:00:00Z">
        <w:r w:rsidR="00AD6E9A" w:rsidRPr="00E72DED">
          <w:rPr>
            <w:rFonts w:ascii="Arial" w:hAnsi="Arial"/>
          </w:rPr>
          <w:t>o</w:t>
        </w:r>
      </w:ins>
      <w:ins w:id="109" w:author="Author" w:date="2010-12-28T13:55:00Z">
        <w:r w:rsidR="00AD6E9A" w:rsidRPr="00E72DED">
          <w:rPr>
            <w:rFonts w:ascii="Arial" w:hAnsi="Arial"/>
          </w:rPr>
          <w:t>perability</w:t>
        </w:r>
      </w:ins>
      <w:ins w:id="110" w:author="Author" w:date="2010-12-28T13:54:00Z">
        <w:r w:rsidR="00AD6E9A" w:rsidRPr="00E72DED">
          <w:rPr>
            <w:rFonts w:ascii="Arial" w:hAnsi="Arial"/>
          </w:rPr>
          <w:t xml:space="preserve"> determination</w:t>
        </w:r>
      </w:ins>
      <w:ins w:id="111" w:author="Author" w:date="2011-01-12T13:51:00Z">
        <w:r w:rsidR="008A5113" w:rsidRPr="008A5113">
          <w:rPr>
            <w:rFonts w:ascii="Arial" w:hAnsi="Arial"/>
          </w:rPr>
          <w:t>s</w:t>
        </w:r>
      </w:ins>
      <w:ins w:id="112" w:author="Author" w:date="2011-01-12T11:11:00Z">
        <w:r w:rsidR="00AD6E9A" w:rsidRPr="00E72DED">
          <w:rPr>
            <w:rFonts w:ascii="Arial" w:hAnsi="Arial"/>
          </w:rPr>
          <w:t xml:space="preserve">.  Functionality assessments maybe required to </w:t>
        </w:r>
      </w:ins>
      <w:ins w:id="113" w:author="Author" w:date="2010-12-28T15:34:00Z">
        <w:r w:rsidR="00AD6E9A" w:rsidRPr="00E72DED">
          <w:rPr>
            <w:rFonts w:ascii="Arial" w:hAnsi="Arial"/>
          </w:rPr>
          <w:t xml:space="preserve">provide </w:t>
        </w:r>
      </w:ins>
      <w:ins w:id="114" w:author="Author" w:date="2010-12-28T13:57:00Z">
        <w:r w:rsidR="00AD6E9A" w:rsidRPr="00E72DED">
          <w:rPr>
            <w:rFonts w:ascii="Arial" w:hAnsi="Arial"/>
          </w:rPr>
          <w:t xml:space="preserve">assurance </w:t>
        </w:r>
      </w:ins>
      <w:ins w:id="115" w:author="Author" w:date="2010-12-28T14:08:00Z">
        <w:r w:rsidR="00AD6E9A" w:rsidRPr="00E72DED">
          <w:rPr>
            <w:rFonts w:ascii="Arial" w:hAnsi="Arial"/>
          </w:rPr>
          <w:t xml:space="preserve">that </w:t>
        </w:r>
      </w:ins>
      <w:ins w:id="116" w:author="Author" w:date="2010-12-28T15:31:00Z">
        <w:r w:rsidR="00AD6E9A" w:rsidRPr="00E72DED">
          <w:rPr>
            <w:rFonts w:ascii="Arial" w:hAnsi="Arial"/>
          </w:rPr>
          <w:t xml:space="preserve">TS </w:t>
        </w:r>
      </w:ins>
      <w:ins w:id="117" w:author="Author" w:date="2010-12-28T13:57:00Z">
        <w:r w:rsidR="00AD6E9A" w:rsidRPr="00E72DED">
          <w:rPr>
            <w:rFonts w:ascii="Arial" w:hAnsi="Arial"/>
          </w:rPr>
          <w:t>SCC</w:t>
        </w:r>
      </w:ins>
      <w:ins w:id="118" w:author="Author" w:date="2011-01-12T13:52:00Z">
        <w:r w:rsidR="008A5113" w:rsidRPr="008A5113">
          <w:rPr>
            <w:rFonts w:ascii="Arial" w:hAnsi="Arial"/>
          </w:rPr>
          <w:t>s</w:t>
        </w:r>
      </w:ins>
      <w:ins w:id="119" w:author="Author" w:date="2010-12-28T14:08:00Z">
        <w:r w:rsidR="00AD6E9A" w:rsidRPr="00E72DED">
          <w:rPr>
            <w:rFonts w:ascii="Arial" w:hAnsi="Arial"/>
          </w:rPr>
          <w:t xml:space="preserve"> </w:t>
        </w:r>
      </w:ins>
      <w:ins w:id="120" w:author="Author" w:date="2010-12-28T15:31:00Z">
        <w:r w:rsidR="00AD6E9A" w:rsidRPr="00E72DED">
          <w:rPr>
            <w:rFonts w:ascii="Arial" w:hAnsi="Arial"/>
          </w:rPr>
          <w:t xml:space="preserve">are </w:t>
        </w:r>
      </w:ins>
      <w:ins w:id="121" w:author="Author" w:date="2010-12-29T07:54:00Z">
        <w:r w:rsidR="00AD6E9A" w:rsidRPr="00E72DED">
          <w:rPr>
            <w:rFonts w:ascii="Arial" w:hAnsi="Arial"/>
          </w:rPr>
          <w:t>operable</w:t>
        </w:r>
      </w:ins>
      <w:ins w:id="122" w:author="Author" w:date="2010-12-28T13:58:00Z">
        <w:r w:rsidR="00001D4C">
          <w:rPr>
            <w:rFonts w:ascii="Arial" w:hAnsi="Arial"/>
          </w:rPr>
          <w:t>.</w:t>
        </w:r>
      </w:ins>
      <w:ins w:id="123" w:author="Author" w:date="2010-12-28T14:02:00Z">
        <w:r w:rsidR="00001D4C">
          <w:rPr>
            <w:rFonts w:ascii="Arial" w:hAnsi="Arial"/>
          </w:rPr>
          <w:t xml:space="preserve"> </w:t>
        </w:r>
      </w:ins>
      <w:ins w:id="124" w:author="Author" w:date="2011-01-10T10:15:00Z">
        <w:r w:rsidR="008C2753">
          <w:rPr>
            <w:rFonts w:ascii="Arial" w:hAnsi="Arial"/>
          </w:rPr>
          <w:t xml:space="preserve"> </w:t>
        </w:r>
      </w:ins>
      <w:r w:rsidR="00B4188E">
        <w:rPr>
          <w:rFonts w:ascii="Arial" w:hAnsi="Arial"/>
        </w:rPr>
        <w:t>Licensees are obligated to ensure the continued operability of SSCs as specified by TS, or to take the remedial actions addressed in the TS.</w:t>
      </w:r>
    </w:p>
    <w:p w:rsidR="002E7A4E" w:rsidRDefault="002E7A4E" w:rsidP="00FB40CC">
      <w:pPr>
        <w:jc w:val="both"/>
        <w:rPr>
          <w:ins w:id="125" w:author="Author" w:date="2011-03-04T12:49:00Z"/>
          <w:rFonts w:ascii="Arial" w:hAnsi="Arial"/>
        </w:rPr>
      </w:pPr>
    </w:p>
    <w:p w:rsidR="002E7A4E" w:rsidRDefault="008C2753" w:rsidP="00FB40CC">
      <w:pPr>
        <w:jc w:val="both"/>
        <w:rPr>
          <w:ins w:id="126" w:author="Author" w:date="2011-03-04T12:52:00Z"/>
          <w:rFonts w:ascii="Arial" w:hAnsi="Arial"/>
        </w:rPr>
      </w:pPr>
      <w:ins w:id="127" w:author="Author" w:date="2011-01-10T10:16:00Z">
        <w:r w:rsidRPr="005F00CF">
          <w:rPr>
            <w:rFonts w:ascii="Arial" w:hAnsi="Arial"/>
          </w:rPr>
          <w:t>Functionality assessments</w:t>
        </w:r>
      </w:ins>
      <w:ins w:id="128" w:author="Author" w:date="2011-01-10T10:18:00Z">
        <w:r w:rsidRPr="005F00CF">
          <w:rPr>
            <w:rFonts w:ascii="Arial" w:hAnsi="Arial"/>
          </w:rPr>
          <w:t xml:space="preserve"> </w:t>
        </w:r>
      </w:ins>
      <w:ins w:id="129" w:author="Author" w:date="2011-01-10T10:38:00Z">
        <w:r w:rsidR="003D6D6E" w:rsidRPr="005F00CF">
          <w:rPr>
            <w:rFonts w:ascii="Arial" w:hAnsi="Arial"/>
          </w:rPr>
          <w:t>are appropriate for risk significant SSC</w:t>
        </w:r>
      </w:ins>
      <w:ins w:id="130" w:author="Author" w:date="2011-01-10T10:29:00Z">
        <w:r w:rsidR="0010306B" w:rsidRPr="005F00CF">
          <w:rPr>
            <w:rFonts w:ascii="Arial" w:hAnsi="Arial"/>
          </w:rPr>
          <w:t>s</w:t>
        </w:r>
      </w:ins>
      <w:ins w:id="131" w:author="Author" w:date="2011-01-10T10:38:00Z">
        <w:r w:rsidR="003D6D6E" w:rsidRPr="005F00CF">
          <w:rPr>
            <w:rFonts w:ascii="Arial" w:hAnsi="Arial"/>
          </w:rPr>
          <w:t xml:space="preserve"> </w:t>
        </w:r>
      </w:ins>
      <w:ins w:id="132" w:author="Author" w:date="2011-01-10T11:31:00Z">
        <w:r w:rsidR="00EB1CEC">
          <w:rPr>
            <w:rFonts w:ascii="Arial" w:hAnsi="Arial"/>
          </w:rPr>
          <w:t xml:space="preserve">or SCCs which perform specified functions described in the UFSAR, technical requirements manual, emergency plan, fire protection plan, regulatory commitments, or other elements of the current licensing basis </w:t>
        </w:r>
      </w:ins>
      <w:ins w:id="133" w:author="Author" w:date="2011-01-10T10:43:00Z">
        <w:r w:rsidR="003D6D6E">
          <w:rPr>
            <w:rFonts w:ascii="Arial" w:hAnsi="Arial"/>
          </w:rPr>
          <w:t xml:space="preserve">when degraded or nonconforming conditions </w:t>
        </w:r>
      </w:ins>
      <w:ins w:id="134" w:author="Author" w:date="2011-03-08T12:53:00Z">
        <w:r w:rsidR="00677B3E" w:rsidRPr="00677B3E">
          <w:rPr>
            <w:rFonts w:ascii="Arial" w:hAnsi="Arial"/>
          </w:rPr>
          <w:t xml:space="preserve">affecting non TS SSCs </w:t>
        </w:r>
      </w:ins>
      <w:ins w:id="135" w:author="Author" w:date="2011-01-10T10:43:00Z">
        <w:r w:rsidR="003D6D6E">
          <w:rPr>
            <w:rFonts w:ascii="Arial" w:hAnsi="Arial"/>
          </w:rPr>
          <w:t>are identified</w:t>
        </w:r>
      </w:ins>
      <w:ins w:id="136" w:author="Author" w:date="2011-01-10T10:58:00Z">
        <w:r w:rsidR="00901593">
          <w:rPr>
            <w:rFonts w:ascii="Arial" w:hAnsi="Arial"/>
          </w:rPr>
          <w:t>.</w:t>
        </w:r>
      </w:ins>
      <w:ins w:id="137" w:author="Author" w:date="2011-01-10T11:15:00Z">
        <w:r w:rsidR="004A76E4">
          <w:rPr>
            <w:rFonts w:ascii="Arial" w:hAnsi="Arial"/>
          </w:rPr>
          <w:t xml:space="preserve">  </w:t>
        </w:r>
      </w:ins>
      <w:ins w:id="138" w:author="Author" w:date="2011-01-10T10:45:00Z">
        <w:r w:rsidR="003D6D6E">
          <w:rPr>
            <w:rFonts w:ascii="Arial" w:hAnsi="Arial"/>
          </w:rPr>
          <w:t xml:space="preserve">In general, </w:t>
        </w:r>
      </w:ins>
      <w:ins w:id="139" w:author="Author" w:date="2011-01-10T11:59:00Z">
        <w:r w:rsidR="00A86E3E">
          <w:rPr>
            <w:rFonts w:ascii="Arial" w:hAnsi="Arial"/>
          </w:rPr>
          <w:t xml:space="preserve">functionality assessments </w:t>
        </w:r>
      </w:ins>
      <w:ins w:id="140" w:author="Author" w:date="2011-01-10T12:21:00Z">
        <w:r w:rsidR="005F00CF">
          <w:rPr>
            <w:rFonts w:ascii="Arial" w:hAnsi="Arial"/>
          </w:rPr>
          <w:t xml:space="preserve">should be integral </w:t>
        </w:r>
      </w:ins>
      <w:ins w:id="141" w:author="Author" w:date="2011-01-10T12:22:00Z">
        <w:r w:rsidR="005F00CF">
          <w:rPr>
            <w:rFonts w:ascii="Arial" w:hAnsi="Arial"/>
          </w:rPr>
          <w:t xml:space="preserve">to the </w:t>
        </w:r>
      </w:ins>
      <w:ins w:id="142" w:author="Author" w:date="2011-01-10T12:15:00Z">
        <w:r w:rsidR="00C44463">
          <w:rPr>
            <w:rFonts w:ascii="Arial" w:hAnsi="Arial"/>
          </w:rPr>
          <w:t xml:space="preserve">licensee programs </w:t>
        </w:r>
      </w:ins>
      <w:ins w:id="143" w:author="Author" w:date="2011-01-10T13:37:00Z">
        <w:r w:rsidR="00F759D9">
          <w:rPr>
            <w:rFonts w:ascii="Arial" w:hAnsi="Arial"/>
          </w:rPr>
          <w:t xml:space="preserve">and controls </w:t>
        </w:r>
      </w:ins>
      <w:ins w:id="144" w:author="Author" w:date="2011-01-10T12:16:00Z">
        <w:r w:rsidR="004173E8">
          <w:rPr>
            <w:rFonts w:ascii="Arial" w:hAnsi="Arial"/>
          </w:rPr>
          <w:t xml:space="preserve">used to comply </w:t>
        </w:r>
      </w:ins>
      <w:ins w:id="145" w:author="Author" w:date="2011-01-10T12:23:00Z">
        <w:r w:rsidR="005F00CF">
          <w:rPr>
            <w:rFonts w:ascii="Arial" w:hAnsi="Arial"/>
          </w:rPr>
          <w:t xml:space="preserve">with regulations </w:t>
        </w:r>
      </w:ins>
      <w:ins w:id="146" w:author="Author" w:date="2011-01-10T13:53:00Z">
        <w:r w:rsidR="009F2B9E">
          <w:rPr>
            <w:rFonts w:ascii="Arial" w:hAnsi="Arial"/>
          </w:rPr>
          <w:t xml:space="preserve">such </w:t>
        </w:r>
      </w:ins>
      <w:ins w:id="147" w:author="Author" w:date="2011-01-10T12:23:00Z">
        <w:r w:rsidR="005F00CF">
          <w:rPr>
            <w:rFonts w:ascii="Arial" w:hAnsi="Arial"/>
          </w:rPr>
          <w:t xml:space="preserve">as </w:t>
        </w:r>
      </w:ins>
      <w:ins w:id="148" w:author="Author" w:date="2011-01-10T10:45:00Z">
        <w:r w:rsidR="003D6D6E">
          <w:rPr>
            <w:rFonts w:ascii="Arial" w:hAnsi="Arial"/>
          </w:rPr>
          <w:t>10 CFR Part 50</w:t>
        </w:r>
      </w:ins>
      <w:ins w:id="149" w:author="Author" w:date="2011-01-10T12:17:00Z">
        <w:r w:rsidR="004173E8">
          <w:rPr>
            <w:rFonts w:ascii="Arial" w:hAnsi="Arial"/>
          </w:rPr>
          <w:t xml:space="preserve"> Appendix B</w:t>
        </w:r>
      </w:ins>
      <w:ins w:id="150" w:author="Author" w:date="2011-01-10T12:19:00Z">
        <w:r w:rsidR="004173E8">
          <w:rPr>
            <w:rFonts w:ascii="Arial" w:hAnsi="Arial"/>
          </w:rPr>
          <w:t xml:space="preserve"> (</w:t>
        </w:r>
      </w:ins>
      <w:ins w:id="151" w:author="Author" w:date="2011-01-10T12:20:00Z">
        <w:r w:rsidR="004173E8">
          <w:rPr>
            <w:rFonts w:ascii="Arial" w:hAnsi="Arial"/>
          </w:rPr>
          <w:t>q</w:t>
        </w:r>
      </w:ins>
      <w:ins w:id="152" w:author="Author" w:date="2011-01-10T10:45:00Z">
        <w:r w:rsidR="003D6D6E">
          <w:rPr>
            <w:rFonts w:ascii="Arial" w:hAnsi="Arial"/>
          </w:rPr>
          <w:t xml:space="preserve">uality </w:t>
        </w:r>
      </w:ins>
      <w:ins w:id="153" w:author="Author" w:date="2011-01-10T12:20:00Z">
        <w:r w:rsidR="004173E8">
          <w:rPr>
            <w:rFonts w:ascii="Arial" w:hAnsi="Arial"/>
          </w:rPr>
          <w:t>a</w:t>
        </w:r>
      </w:ins>
      <w:ins w:id="154" w:author="Author" w:date="2011-01-10T12:19:00Z">
        <w:r w:rsidR="004173E8">
          <w:rPr>
            <w:rFonts w:ascii="Arial" w:hAnsi="Arial"/>
          </w:rPr>
          <w:t>ssurance</w:t>
        </w:r>
      </w:ins>
      <w:ins w:id="155" w:author="Author" w:date="2011-01-10T12:24:00Z">
        <w:r w:rsidR="005F00CF">
          <w:rPr>
            <w:rFonts w:ascii="Arial" w:hAnsi="Arial"/>
          </w:rPr>
          <w:t xml:space="preserve"> / corrective action program</w:t>
        </w:r>
      </w:ins>
      <w:ins w:id="156" w:author="Author" w:date="2011-01-10T12:19:00Z">
        <w:r w:rsidR="004173E8">
          <w:rPr>
            <w:rFonts w:ascii="Arial" w:hAnsi="Arial"/>
          </w:rPr>
          <w:t>),</w:t>
        </w:r>
      </w:ins>
      <w:ins w:id="157" w:author="Author" w:date="2011-01-10T10:45:00Z">
        <w:r w:rsidR="003D6D6E">
          <w:rPr>
            <w:rFonts w:ascii="Arial" w:hAnsi="Arial"/>
          </w:rPr>
          <w:t xml:space="preserve"> </w:t>
        </w:r>
      </w:ins>
      <w:ins w:id="158" w:author="Author" w:date="2011-01-10T11:25:00Z">
        <w:r w:rsidR="004A76E4">
          <w:rPr>
            <w:rFonts w:ascii="Arial" w:hAnsi="Arial"/>
          </w:rPr>
          <w:t>10 CFR 50</w:t>
        </w:r>
        <w:r w:rsidR="00EB1CEC">
          <w:rPr>
            <w:rFonts w:ascii="Arial" w:hAnsi="Arial"/>
          </w:rPr>
          <w:t xml:space="preserve">.65 </w:t>
        </w:r>
      </w:ins>
      <w:ins w:id="159" w:author="Author" w:date="2011-01-10T11:27:00Z">
        <w:r w:rsidR="00EB1CEC">
          <w:rPr>
            <w:rFonts w:ascii="Arial" w:hAnsi="Arial"/>
          </w:rPr>
          <w:t>(</w:t>
        </w:r>
      </w:ins>
      <w:ins w:id="160" w:author="Author" w:date="2011-01-10T10:45:00Z">
        <w:r w:rsidR="003D6D6E">
          <w:rPr>
            <w:rFonts w:ascii="Arial" w:hAnsi="Arial"/>
          </w:rPr>
          <w:t>maintenance rule</w:t>
        </w:r>
      </w:ins>
      <w:ins w:id="161" w:author="Author" w:date="2011-01-10T11:27:00Z">
        <w:r w:rsidR="00EB1CEC">
          <w:rPr>
            <w:rFonts w:ascii="Arial" w:hAnsi="Arial"/>
          </w:rPr>
          <w:t>)</w:t>
        </w:r>
      </w:ins>
      <w:ins w:id="162" w:author="Author" w:date="2011-01-10T12:19:00Z">
        <w:r w:rsidR="004173E8">
          <w:rPr>
            <w:rFonts w:ascii="Arial" w:hAnsi="Arial"/>
          </w:rPr>
          <w:t>,</w:t>
        </w:r>
      </w:ins>
      <w:ins w:id="163" w:author="Author" w:date="2011-01-10T11:27:00Z">
        <w:r w:rsidR="00EB1CEC">
          <w:rPr>
            <w:rFonts w:ascii="Arial" w:hAnsi="Arial"/>
          </w:rPr>
          <w:t xml:space="preserve"> </w:t>
        </w:r>
      </w:ins>
      <w:ins w:id="164" w:author="Author" w:date="2011-01-10T12:18:00Z">
        <w:r w:rsidR="004173E8">
          <w:rPr>
            <w:rFonts w:ascii="Arial" w:hAnsi="Arial"/>
          </w:rPr>
          <w:t xml:space="preserve">10 CFR Part 50 </w:t>
        </w:r>
      </w:ins>
      <w:ins w:id="165" w:author="Author" w:date="2011-01-10T10:49:00Z">
        <w:r w:rsidR="003D6D6E">
          <w:rPr>
            <w:rFonts w:ascii="Arial" w:hAnsi="Arial"/>
          </w:rPr>
          <w:t>Appendix R</w:t>
        </w:r>
      </w:ins>
      <w:ins w:id="166" w:author="Author" w:date="2011-01-10T11:55:00Z">
        <w:r w:rsidR="009E26D4">
          <w:rPr>
            <w:rFonts w:ascii="Arial" w:hAnsi="Arial"/>
          </w:rPr>
          <w:t xml:space="preserve"> or </w:t>
        </w:r>
        <w:r w:rsidR="009E26D4" w:rsidRPr="005F00CF">
          <w:rPr>
            <w:rFonts w:ascii="Arial" w:hAnsi="Arial"/>
          </w:rPr>
          <w:t>10 CFR 50.48(c)</w:t>
        </w:r>
      </w:ins>
      <w:ins w:id="167" w:author="Author" w:date="2011-01-10T12:25:00Z">
        <w:r w:rsidR="005F00CF">
          <w:rPr>
            <w:rFonts w:ascii="Arial" w:hAnsi="Arial"/>
          </w:rPr>
          <w:t xml:space="preserve"> (fire protection)</w:t>
        </w:r>
      </w:ins>
      <w:ins w:id="168" w:author="Author" w:date="2011-01-10T12:19:00Z">
        <w:r w:rsidR="004173E8" w:rsidRPr="005F00CF">
          <w:rPr>
            <w:rFonts w:ascii="Arial" w:hAnsi="Arial"/>
          </w:rPr>
          <w:t>,</w:t>
        </w:r>
      </w:ins>
      <w:ins w:id="169" w:author="Author" w:date="2011-01-10T10:49:00Z">
        <w:r w:rsidR="003D6D6E">
          <w:rPr>
            <w:rFonts w:ascii="Arial" w:hAnsi="Arial"/>
          </w:rPr>
          <w:t xml:space="preserve"> </w:t>
        </w:r>
      </w:ins>
      <w:ins w:id="170" w:author="Author" w:date="2011-01-10T12:06:00Z">
        <w:r w:rsidR="00C44463">
          <w:rPr>
            <w:rFonts w:ascii="Arial" w:hAnsi="Arial"/>
          </w:rPr>
          <w:t xml:space="preserve">10 CFR </w:t>
        </w:r>
      </w:ins>
      <w:ins w:id="171" w:author="Author" w:date="2011-01-10T11:33:00Z">
        <w:r w:rsidR="00EB1CEC">
          <w:rPr>
            <w:rFonts w:ascii="Arial" w:hAnsi="Arial"/>
          </w:rPr>
          <w:t xml:space="preserve">50.63 </w:t>
        </w:r>
      </w:ins>
      <w:ins w:id="172" w:author="Author" w:date="2011-01-10T12:18:00Z">
        <w:r w:rsidR="004173E8">
          <w:rPr>
            <w:rFonts w:ascii="Arial" w:hAnsi="Arial"/>
          </w:rPr>
          <w:t>(</w:t>
        </w:r>
      </w:ins>
      <w:ins w:id="173" w:author="Author" w:date="2011-01-10T10:49:00Z">
        <w:r w:rsidR="003D6D6E">
          <w:rPr>
            <w:rFonts w:ascii="Arial" w:hAnsi="Arial"/>
          </w:rPr>
          <w:t>station blackout</w:t>
        </w:r>
      </w:ins>
      <w:ins w:id="174" w:author="Author" w:date="2011-01-10T12:18:00Z">
        <w:r w:rsidR="004173E8">
          <w:rPr>
            <w:rFonts w:ascii="Arial" w:hAnsi="Arial"/>
          </w:rPr>
          <w:t>)</w:t>
        </w:r>
      </w:ins>
      <w:ins w:id="175" w:author="Author" w:date="2011-01-10T10:49:00Z">
        <w:r w:rsidR="003D6D6E">
          <w:rPr>
            <w:rFonts w:ascii="Arial" w:hAnsi="Arial"/>
          </w:rPr>
          <w:t xml:space="preserve">, </w:t>
        </w:r>
      </w:ins>
      <w:ins w:id="176" w:author="Author" w:date="2011-01-10T12:23:00Z">
        <w:r w:rsidR="005F00CF">
          <w:rPr>
            <w:rFonts w:ascii="Arial" w:hAnsi="Arial"/>
          </w:rPr>
          <w:t xml:space="preserve">and </w:t>
        </w:r>
      </w:ins>
      <w:ins w:id="177" w:author="Author" w:date="2011-01-10T12:06:00Z">
        <w:r w:rsidR="00C44463">
          <w:rPr>
            <w:rFonts w:ascii="Arial" w:hAnsi="Arial"/>
          </w:rPr>
          <w:t xml:space="preserve">10 CFR </w:t>
        </w:r>
      </w:ins>
      <w:ins w:id="178" w:author="Author" w:date="2011-01-10T11:42:00Z">
        <w:r w:rsidR="00CE3084">
          <w:rPr>
            <w:rFonts w:ascii="Arial" w:hAnsi="Arial"/>
          </w:rPr>
          <w:t xml:space="preserve">50.62 </w:t>
        </w:r>
      </w:ins>
      <w:ins w:id="179" w:author="Author" w:date="2011-01-10T12:18:00Z">
        <w:r w:rsidR="004173E8">
          <w:rPr>
            <w:rFonts w:ascii="Arial" w:hAnsi="Arial"/>
          </w:rPr>
          <w:t>(</w:t>
        </w:r>
      </w:ins>
      <w:ins w:id="180" w:author="Author" w:date="2011-01-10T12:19:00Z">
        <w:r w:rsidR="004173E8">
          <w:rPr>
            <w:rFonts w:ascii="Arial" w:hAnsi="Arial"/>
          </w:rPr>
          <w:t>a</w:t>
        </w:r>
      </w:ins>
      <w:ins w:id="181" w:author="Author" w:date="2011-01-10T11:41:00Z">
        <w:r w:rsidR="00CE3084" w:rsidRPr="00CE3084">
          <w:rPr>
            <w:rFonts w:ascii="Arial" w:hAnsi="Arial"/>
          </w:rPr>
          <w:t>nticipated</w:t>
        </w:r>
        <w:r w:rsidR="00CE3084">
          <w:rPr>
            <w:rFonts w:ascii="Arial" w:hAnsi="Arial"/>
          </w:rPr>
          <w:t xml:space="preserve"> </w:t>
        </w:r>
      </w:ins>
      <w:ins w:id="182" w:author="Author" w:date="2011-01-10T12:19:00Z">
        <w:r w:rsidR="004173E8">
          <w:rPr>
            <w:rFonts w:ascii="Arial" w:hAnsi="Arial"/>
          </w:rPr>
          <w:t>t</w:t>
        </w:r>
      </w:ins>
      <w:ins w:id="183" w:author="Author" w:date="2011-01-10T11:41:00Z">
        <w:r w:rsidR="00CE3084" w:rsidRPr="00CE3084">
          <w:rPr>
            <w:rFonts w:ascii="Arial" w:hAnsi="Arial"/>
          </w:rPr>
          <w:t xml:space="preserve">ransients </w:t>
        </w:r>
      </w:ins>
      <w:ins w:id="184" w:author="Author" w:date="2011-01-10T12:19:00Z">
        <w:r w:rsidR="004173E8">
          <w:rPr>
            <w:rFonts w:ascii="Arial" w:hAnsi="Arial"/>
          </w:rPr>
          <w:t>w</w:t>
        </w:r>
      </w:ins>
      <w:ins w:id="185" w:author="Author" w:date="2011-01-10T11:41:00Z">
        <w:r w:rsidR="00CE3084" w:rsidRPr="00CE3084">
          <w:rPr>
            <w:rFonts w:ascii="Arial" w:hAnsi="Arial"/>
          </w:rPr>
          <w:t xml:space="preserve">ithout </w:t>
        </w:r>
      </w:ins>
      <w:ins w:id="186" w:author="Author" w:date="2011-01-10T12:19:00Z">
        <w:r w:rsidR="004173E8">
          <w:rPr>
            <w:rFonts w:ascii="Arial" w:hAnsi="Arial"/>
          </w:rPr>
          <w:t>s</w:t>
        </w:r>
      </w:ins>
      <w:ins w:id="187" w:author="Author" w:date="2011-01-10T11:41:00Z">
        <w:r w:rsidR="00CE3084" w:rsidRPr="00CE3084">
          <w:rPr>
            <w:rFonts w:ascii="Arial" w:hAnsi="Arial"/>
          </w:rPr>
          <w:t>cram</w:t>
        </w:r>
      </w:ins>
      <w:ins w:id="188" w:author="Author" w:date="2011-01-10T12:18:00Z">
        <w:r w:rsidR="004173E8">
          <w:rPr>
            <w:rFonts w:ascii="Arial" w:hAnsi="Arial"/>
          </w:rPr>
          <w:t>)</w:t>
        </w:r>
      </w:ins>
      <w:ins w:id="189" w:author="Author" w:date="2011-01-10T12:19:00Z">
        <w:r w:rsidR="004173E8">
          <w:rPr>
            <w:rFonts w:ascii="Arial" w:hAnsi="Arial"/>
          </w:rPr>
          <w:t>.</w:t>
        </w:r>
      </w:ins>
    </w:p>
    <w:p w:rsidR="002E7A4E" w:rsidRDefault="002E7A4E" w:rsidP="00FB40CC">
      <w:pPr>
        <w:jc w:val="both"/>
        <w:rPr>
          <w:ins w:id="190" w:author="Author" w:date="2011-03-04T12:52:00Z"/>
          <w:rFonts w:ascii="Arial" w:hAnsi="Arial"/>
        </w:rPr>
      </w:pPr>
    </w:p>
    <w:p w:rsidR="00AC6D4D" w:rsidRPr="0092346E" w:rsidRDefault="00B4188E" w:rsidP="00FB40CC">
      <w:pPr>
        <w:jc w:val="both"/>
        <w:rPr>
          <w:rFonts w:ascii="Arial" w:hAnsi="Arial"/>
          <w:strike/>
        </w:rPr>
      </w:pPr>
      <w:r>
        <w:rPr>
          <w:rFonts w:ascii="Arial" w:hAnsi="Arial"/>
        </w:rPr>
        <w:t xml:space="preserve">The intent of this inspection is to sample licensee’s operability </w:t>
      </w:r>
      <w:ins w:id="191" w:author="Author" w:date="2010-12-29T07:36:00Z">
        <w:r w:rsidR="002829CD">
          <w:rPr>
            <w:rFonts w:ascii="Arial" w:hAnsi="Arial"/>
          </w:rPr>
          <w:t xml:space="preserve">determinations </w:t>
        </w:r>
      </w:ins>
      <w:ins w:id="192" w:author="Author" w:date="2011-01-10T10:19:00Z">
        <w:r w:rsidR="008C2753">
          <w:rPr>
            <w:rFonts w:ascii="Arial" w:hAnsi="Arial"/>
          </w:rPr>
          <w:t xml:space="preserve">and functionality assessments </w:t>
        </w:r>
      </w:ins>
      <w:r>
        <w:rPr>
          <w:rFonts w:ascii="Arial" w:hAnsi="Arial"/>
        </w:rPr>
        <w:t>for risk significant SSCs</w:t>
      </w:r>
      <w:ins w:id="193" w:author="Author" w:date="2011-01-10T10:18:00Z">
        <w:r w:rsidR="008C2753">
          <w:rPr>
            <w:rFonts w:ascii="Arial" w:hAnsi="Arial"/>
          </w:rPr>
          <w:t xml:space="preserve"> </w:t>
        </w:r>
      </w:ins>
      <w:r>
        <w:rPr>
          <w:rFonts w:ascii="Arial" w:hAnsi="Arial"/>
        </w:rPr>
        <w:t xml:space="preserve">to verify if </w:t>
      </w:r>
      <w:ins w:id="194" w:author="Author" w:date="2010-12-29T07:35:00Z">
        <w:r w:rsidR="002829CD">
          <w:rPr>
            <w:rFonts w:ascii="Arial" w:hAnsi="Arial"/>
          </w:rPr>
          <w:t xml:space="preserve">immediate and prompt </w:t>
        </w:r>
      </w:ins>
      <w:r>
        <w:rPr>
          <w:rFonts w:ascii="Arial" w:hAnsi="Arial"/>
        </w:rPr>
        <w:t xml:space="preserve">operability </w:t>
      </w:r>
      <w:ins w:id="195" w:author="Author" w:date="2010-12-29T07:35:00Z">
        <w:r w:rsidR="002829CD">
          <w:rPr>
            <w:rFonts w:ascii="Arial" w:hAnsi="Arial"/>
          </w:rPr>
          <w:t xml:space="preserve">determinations </w:t>
        </w:r>
      </w:ins>
      <w:ins w:id="196" w:author="Author" w:date="2011-01-10T10:20:00Z">
        <w:r w:rsidR="008C2753">
          <w:rPr>
            <w:rFonts w:ascii="Arial" w:hAnsi="Arial"/>
          </w:rPr>
          <w:t xml:space="preserve">and functionality assessments </w:t>
        </w:r>
      </w:ins>
      <w:ins w:id="197" w:author="Author" w:date="2010-12-29T07:35:00Z">
        <w:r w:rsidR="002829CD">
          <w:rPr>
            <w:rFonts w:ascii="Arial" w:hAnsi="Arial"/>
          </w:rPr>
          <w:t xml:space="preserve">are </w:t>
        </w:r>
      </w:ins>
      <w:r>
        <w:rPr>
          <w:rFonts w:ascii="Arial" w:hAnsi="Arial"/>
        </w:rPr>
        <w:t xml:space="preserve">justified, such that availability is assured, and no unrecognized increase in risk has occurred.  Also, the inspections should verify that operability </w:t>
      </w:r>
      <w:ins w:id="198" w:author="Author" w:date="2011-01-10T10:21:00Z">
        <w:r w:rsidR="008C2753">
          <w:rPr>
            <w:rFonts w:ascii="Arial" w:hAnsi="Arial"/>
          </w:rPr>
          <w:t xml:space="preserve">and functionality </w:t>
        </w:r>
      </w:ins>
      <w:r>
        <w:rPr>
          <w:rFonts w:ascii="Arial" w:hAnsi="Arial"/>
        </w:rPr>
        <w:t>concerns associated with plant issues and events are being identified.</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Pr>
          <w:rFonts w:ascii="Arial" w:hAnsi="Arial"/>
        </w:rPr>
        <w:t xml:space="preserve">Where there is a reason to suspect that the licensee’s operability </w:t>
      </w:r>
      <w:ins w:id="199" w:author="Author" w:date="2011-01-10T10:21:00Z">
        <w:r w:rsidR="008C2753">
          <w:rPr>
            <w:rFonts w:ascii="Arial" w:hAnsi="Arial"/>
          </w:rPr>
          <w:t xml:space="preserve">or functionality </w:t>
        </w:r>
      </w:ins>
      <w:r>
        <w:rPr>
          <w:rFonts w:ascii="Arial" w:hAnsi="Arial"/>
        </w:rPr>
        <w:t xml:space="preserve">determination is not, or was not correct based on the information reviewed, the inspector should discuss the issue with regional management for resolution.  Depending on the complexity and risk significance of the issue, the inspector may need to consult with regional specialists to complete verification of licensee’s operability </w:t>
      </w:r>
      <w:ins w:id="200" w:author="Author" w:date="2011-01-10T10:22:00Z">
        <w:r w:rsidR="008C2753">
          <w:rPr>
            <w:rFonts w:ascii="Arial" w:hAnsi="Arial"/>
          </w:rPr>
          <w:t>determination or functionality assessment</w:t>
        </w:r>
      </w:ins>
      <w:r>
        <w:rPr>
          <w:rFonts w:ascii="Arial" w:hAnsi="Arial"/>
        </w:rPr>
        <w:t xml:space="preserve">.  The regional specialist’s time spent on reviewing the issue should be charged to this procedure.  The inspectors are not required to spend additional time in reviewing an issue if the discrepancies identified do not change the outcome of the operability </w:t>
      </w:r>
      <w:ins w:id="201" w:author="Author" w:date="2011-01-10T10:23:00Z">
        <w:r w:rsidR="008C2753">
          <w:rPr>
            <w:rFonts w:ascii="Arial" w:hAnsi="Arial"/>
          </w:rPr>
          <w:t>determination or functionality assessment</w:t>
        </w:r>
      </w:ins>
      <w:r>
        <w:rPr>
          <w:rFonts w:ascii="Arial" w:hAnsi="Arial"/>
        </w:rPr>
        <w:t>.</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6C561A" w:rsidP="001E5E6A">
      <w:pPr>
        <w:tabs>
          <w:tab w:val="left" w:pos="244"/>
          <w:tab w:val="left" w:pos="849"/>
          <w:tab w:val="left" w:pos="1454"/>
          <w:tab w:val="left" w:pos="2059"/>
          <w:tab w:val="left" w:pos="2664"/>
          <w:tab w:val="left" w:pos="3268"/>
          <w:tab w:val="left" w:pos="3873"/>
          <w:tab w:val="left" w:pos="4680"/>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Pr>
          <w:rFonts w:ascii="Arial" w:hAnsi="Arial"/>
        </w:rPr>
        <w:t>NRC</w:t>
      </w:r>
      <w:r w:rsidR="00B4188E">
        <w:rPr>
          <w:rFonts w:ascii="Arial" w:hAnsi="Arial"/>
        </w:rPr>
        <w:t xml:space="preserve"> </w:t>
      </w:r>
      <w:r>
        <w:rPr>
          <w:rFonts w:ascii="Arial" w:hAnsi="Arial"/>
        </w:rPr>
        <w:t>Regulatory Issue Summary 2005-20, R</w:t>
      </w:r>
      <w:r w:rsidR="00A30421">
        <w:rPr>
          <w:rFonts w:ascii="Arial" w:hAnsi="Arial"/>
        </w:rPr>
        <w:t>evision</w:t>
      </w:r>
      <w:r w:rsidR="0028736E" w:rsidRPr="00E667A7">
        <w:rPr>
          <w:rFonts w:ascii="Arial" w:hAnsi="Arial"/>
        </w:rPr>
        <w:t> </w:t>
      </w:r>
      <w:r w:rsidR="00A30421">
        <w:rPr>
          <w:rFonts w:ascii="Arial" w:hAnsi="Arial"/>
        </w:rPr>
        <w:t xml:space="preserve">1, </w:t>
      </w:r>
      <w:r w:rsidR="00B05CAE" w:rsidRPr="00BA1D37">
        <w:rPr>
          <w:rFonts w:ascii="Arial" w:hAnsi="Arial"/>
          <w:bCs/>
        </w:rPr>
        <w:t xml:space="preserve">Revision to NRC Inspection Manual </w:t>
      </w:r>
      <w:ins w:id="202" w:author="Author" w:date="2011-01-05T08:00:00Z">
        <w:r w:rsidR="00D152F6">
          <w:rPr>
            <w:rFonts w:ascii="Arial" w:hAnsi="Arial"/>
            <w:bCs/>
          </w:rPr>
          <w:t xml:space="preserve">(IMC) </w:t>
        </w:r>
      </w:ins>
      <w:r w:rsidR="00B05CAE" w:rsidRPr="00BA1D37">
        <w:rPr>
          <w:rFonts w:ascii="Arial" w:hAnsi="Arial"/>
          <w:bCs/>
        </w:rPr>
        <w:t>Part</w:t>
      </w:r>
      <w:r w:rsidR="0028736E" w:rsidRPr="00E667A7">
        <w:rPr>
          <w:rFonts w:ascii="Arial" w:hAnsi="Arial"/>
        </w:rPr>
        <w:t> </w:t>
      </w:r>
      <w:r w:rsidR="00B05CAE" w:rsidRPr="00BA1D37">
        <w:rPr>
          <w:rFonts w:ascii="Arial" w:hAnsi="Arial"/>
          <w:bCs/>
        </w:rPr>
        <w:t xml:space="preserve">9900 Technical Guidance, “Operability Determinations &amp; Functionality Assessments for Resolution of Degraded or Nonconforming Conditions Adverse </w:t>
      </w:r>
      <w:r w:rsidR="001A18A2">
        <w:rPr>
          <w:rFonts w:ascii="Arial" w:hAnsi="Arial"/>
          <w:bCs/>
        </w:rPr>
        <w:t>t</w:t>
      </w:r>
      <w:r w:rsidR="00B05CAE" w:rsidRPr="00BA1D37">
        <w:rPr>
          <w:rFonts w:ascii="Arial" w:hAnsi="Arial"/>
          <w:bCs/>
        </w:rPr>
        <w:t>o Quality or Safety</w:t>
      </w:r>
      <w:r>
        <w:rPr>
          <w:rFonts w:ascii="Arial" w:hAnsi="Arial"/>
          <w:bCs/>
        </w:rPr>
        <w:t>”</w:t>
      </w:r>
      <w:r w:rsidR="00B4188E">
        <w:rPr>
          <w:rFonts w:ascii="Arial" w:hAnsi="Arial"/>
        </w:rPr>
        <w:t xml:space="preserve"> provides guidance to NRC inspectors </w:t>
      </w:r>
      <w:ins w:id="203" w:author="Author" w:date="2010-12-29T07:59:00Z">
        <w:r w:rsidR="001944DE">
          <w:rPr>
            <w:rFonts w:ascii="Arial" w:hAnsi="Arial"/>
          </w:rPr>
          <w:t>to assist their review of licensee determinations of operability</w:t>
        </w:r>
      </w:ins>
      <w:ins w:id="204" w:author="Author" w:date="2011-01-10T10:24:00Z">
        <w:r w:rsidR="00BF5E34">
          <w:rPr>
            <w:rFonts w:ascii="Arial" w:hAnsi="Arial"/>
          </w:rPr>
          <w:t xml:space="preserve">, assessments of functionality, </w:t>
        </w:r>
      </w:ins>
      <w:ins w:id="205" w:author="Author" w:date="2010-12-29T07:59:00Z">
        <w:r w:rsidR="001944DE">
          <w:rPr>
            <w:rFonts w:ascii="Arial" w:hAnsi="Arial"/>
          </w:rPr>
          <w:t>and resolution of degraded and nonconforming conditions</w:t>
        </w:r>
      </w:ins>
      <w:r w:rsidR="00B4188E">
        <w:rPr>
          <w:rFonts w:ascii="Arial" w:hAnsi="Arial"/>
        </w:rPr>
        <w:t>.</w:t>
      </w:r>
      <w:ins w:id="206" w:author="Author" w:date="2011-03-08T07:31:00Z">
        <w:r w:rsidR="00012971">
          <w:rPr>
            <w:rFonts w:ascii="Arial" w:hAnsi="Arial"/>
          </w:rPr>
          <w:t xml:space="preserve">  </w:t>
        </w:r>
      </w:ins>
      <w:ins w:id="207" w:author="Author" w:date="2011-03-11T07:44:00Z">
        <w:r w:rsidR="00BE6162" w:rsidRPr="00BE6162">
          <w:rPr>
            <w:rFonts w:ascii="Arial" w:hAnsi="Arial"/>
          </w:rPr>
          <w:t>The IMC Part 9900 guidance establishes NRC staff expectations and generally reflects licensee existing practices in making operability determinations and functionality assessments; however the guidance does not constitute an NRC requirement.</w:t>
        </w:r>
      </w:ins>
      <w:ins w:id="208" w:author="Author" w:date="2011-03-11T07:45:00Z">
        <w:r w:rsidR="00BE6162">
          <w:rPr>
            <w:rFonts w:ascii="Arial" w:hAnsi="Arial"/>
          </w:rPr>
          <w:t xml:space="preserve"> </w:t>
        </w:r>
      </w:ins>
      <w:ins w:id="209" w:author="Author" w:date="2011-03-11T07:44:00Z">
        <w:r w:rsidR="00BE6162" w:rsidRPr="00BE6162">
          <w:rPr>
            <w:rFonts w:ascii="Arial" w:hAnsi="Arial"/>
          </w:rPr>
          <w:t xml:space="preserve"> Inspectors should realize that licensees implement plant-specific procedures used for making a determination or assessment.</w:t>
        </w:r>
      </w:ins>
      <w:ins w:id="210" w:author="Author" w:date="2011-03-11T07:45:00Z">
        <w:r w:rsidR="00BE6162">
          <w:rPr>
            <w:rFonts w:ascii="Arial" w:hAnsi="Arial"/>
          </w:rPr>
          <w:t xml:space="preserve"> </w:t>
        </w:r>
      </w:ins>
      <w:ins w:id="211" w:author="Author" w:date="2011-03-11T07:44:00Z">
        <w:r w:rsidR="00BE6162" w:rsidRPr="00BE6162">
          <w:rPr>
            <w:rFonts w:ascii="Arial" w:hAnsi="Arial"/>
          </w:rPr>
          <w:t xml:space="preserve"> Inspectors should not mistakenly apply IMC Part 9900 in support of findings or violations.</w:t>
        </w:r>
      </w:ins>
    </w:p>
    <w:p w:rsidR="00D152F6" w:rsidRDefault="00D152F6"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ins w:id="212" w:author="Author" w:date="2011-01-05T07:59:00Z"/>
          <w:rFonts w:ascii="Arial" w:hAnsi="Arial"/>
        </w:rPr>
      </w:pPr>
    </w:p>
    <w:p w:rsidR="00D152F6" w:rsidRPr="00D152F6" w:rsidRDefault="00D152F6"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ins w:id="213" w:author="Author" w:date="2011-01-05T07:59:00Z"/>
          <w:rFonts w:ascii="Arial" w:hAnsi="Arial"/>
        </w:rPr>
      </w:pPr>
      <w:ins w:id="214" w:author="Author" w:date="2011-01-05T08:01:00Z">
        <w:r>
          <w:rPr>
            <w:rFonts w:ascii="Arial" w:hAnsi="Arial"/>
            <w:color w:val="FF0000"/>
          </w:rPr>
          <w:t>IMC Part 9900 Technical Guidance</w:t>
        </w:r>
      </w:ins>
      <w:ins w:id="215" w:author="Author" w:date="2011-03-08T10:11:00Z">
        <w:r w:rsidR="00D90885">
          <w:rPr>
            <w:rFonts w:ascii="Arial" w:hAnsi="Arial"/>
            <w:color w:val="FF0000"/>
          </w:rPr>
          <w:t xml:space="preserve"> </w:t>
        </w:r>
      </w:ins>
      <w:ins w:id="216" w:author="Author" w:date="2011-01-05T08:02:00Z">
        <w:r>
          <w:rPr>
            <w:rFonts w:ascii="Arial" w:hAnsi="Arial"/>
            <w:color w:val="FF0000"/>
          </w:rPr>
          <w:t>defines a</w:t>
        </w:r>
      </w:ins>
      <w:ins w:id="217" w:author="Author" w:date="2011-01-05T07:59:00Z">
        <w:r w:rsidRPr="00D152F6">
          <w:rPr>
            <w:rFonts w:ascii="Arial" w:hAnsi="Arial"/>
            <w:color w:val="FF0000"/>
          </w:rPr>
          <w:t xml:space="preserve"> degraded condition </w:t>
        </w:r>
      </w:ins>
      <w:ins w:id="218" w:author="Author" w:date="2011-01-05T08:02:00Z">
        <w:r>
          <w:rPr>
            <w:rFonts w:ascii="Arial" w:hAnsi="Arial"/>
            <w:color w:val="FF0000"/>
          </w:rPr>
          <w:t>a</w:t>
        </w:r>
      </w:ins>
      <w:ins w:id="219" w:author="Author" w:date="2011-01-05T07:59:00Z">
        <w:r w:rsidRPr="00D152F6">
          <w:rPr>
            <w:rFonts w:ascii="Arial" w:hAnsi="Arial"/>
            <w:color w:val="FF0000"/>
          </w:rPr>
          <w:t xml:space="preserve">s one in which the qualification of an SSC or its functional capability is reduced. </w:t>
        </w:r>
      </w:ins>
      <w:ins w:id="220" w:author="Author" w:date="2011-01-05T08:03:00Z">
        <w:r>
          <w:rPr>
            <w:rFonts w:ascii="Arial" w:hAnsi="Arial"/>
            <w:color w:val="FF0000"/>
          </w:rPr>
          <w:t xml:space="preserve"> </w:t>
        </w:r>
      </w:ins>
      <w:ins w:id="221" w:author="Author" w:date="2011-01-05T07:59:00Z">
        <w:r w:rsidRPr="00D152F6">
          <w:rPr>
            <w:rFonts w:ascii="Arial" w:hAnsi="Arial"/>
            <w:color w:val="FF0000"/>
          </w:rPr>
          <w:t xml:space="preserve">Examples of degraded conditions are failures, malfunctions, deficiencies, deviations, </w:t>
        </w:r>
      </w:ins>
      <w:ins w:id="222" w:author="Author" w:date="2011-03-08T10:11:00Z">
        <w:r w:rsidR="00D90885">
          <w:rPr>
            <w:rFonts w:ascii="Arial" w:hAnsi="Arial"/>
            <w:color w:val="FF0000"/>
          </w:rPr>
          <w:t>or</w:t>
        </w:r>
      </w:ins>
      <w:ins w:id="223" w:author="Author" w:date="2011-01-05T07:59:00Z">
        <w:r w:rsidRPr="00D152F6">
          <w:rPr>
            <w:rFonts w:ascii="Arial" w:hAnsi="Arial"/>
            <w:color w:val="FF0000"/>
          </w:rPr>
          <w:t xml:space="preserve"> defective material and equipment.</w:t>
        </w:r>
      </w:ins>
      <w:ins w:id="224" w:author="Author" w:date="2011-03-08T10:31:00Z">
        <w:r w:rsidR="006E45E6">
          <w:rPr>
            <w:rFonts w:ascii="Arial" w:hAnsi="Arial"/>
            <w:color w:val="FF0000"/>
          </w:rPr>
          <w:t xml:space="preserve"> </w:t>
        </w:r>
      </w:ins>
      <w:ins w:id="225" w:author="Author" w:date="2011-01-05T07:59:00Z">
        <w:r w:rsidRPr="00D152F6">
          <w:rPr>
            <w:rFonts w:ascii="Arial" w:hAnsi="Arial"/>
            <w:color w:val="FF0000"/>
          </w:rPr>
          <w:t xml:space="preserve"> Examples of conditions that can reduce the capability of a system are aging, erosion, corrosion, improper operation, and maintenance.  In the selection of inspection samples inspectors should consider the licensee’s evaluation and resolution of the degraded condition. </w:t>
        </w:r>
      </w:ins>
      <w:ins w:id="226" w:author="Author" w:date="2011-01-05T08:19:00Z">
        <w:r w:rsidR="00A619D8">
          <w:rPr>
            <w:rFonts w:ascii="Arial" w:hAnsi="Arial"/>
            <w:color w:val="FF0000"/>
          </w:rPr>
          <w:t xml:space="preserve"> </w:t>
        </w:r>
      </w:ins>
      <w:ins w:id="227" w:author="Author" w:date="2011-01-05T07:59:00Z">
        <w:r w:rsidRPr="00D152F6">
          <w:rPr>
            <w:rFonts w:ascii="Arial" w:hAnsi="Arial"/>
            <w:color w:val="FF0000"/>
          </w:rPr>
          <w:t>Such approaches can include: “use-as-is” determinations, revision of engineering or operational acceptance criteria, reductions in design or operational margin, and repetitive work orders.</w:t>
        </w:r>
      </w:ins>
    </w:p>
    <w:p w:rsidR="001E5E6A" w:rsidRDefault="001E5E6A">
      <w:pPr>
        <w:autoSpaceDE/>
        <w:autoSpaceDN/>
        <w:adjustRightInd/>
        <w:rPr>
          <w:ins w:id="228" w:author="Author" w:date="2011-01-05T08:10:00Z"/>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Pr>
          <w:rFonts w:ascii="Arial" w:hAnsi="Arial"/>
        </w:rPr>
        <w:t>See table below for inspection guidance to assist the inspector in selecting inspection activities to achieve each cornerstone objective and to achieve those activities that have a risk priority.</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p w:rsidR="00B4188E" w:rsidRPr="00967D56"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tbl>
      <w:tblPr>
        <w:tblW w:w="0" w:type="auto"/>
        <w:tblInd w:w="100" w:type="dxa"/>
        <w:tblLayout w:type="fixed"/>
        <w:tblCellMar>
          <w:left w:w="100" w:type="dxa"/>
          <w:right w:w="100" w:type="dxa"/>
        </w:tblCellMar>
        <w:tblLook w:val="0000"/>
      </w:tblPr>
      <w:tblGrid>
        <w:gridCol w:w="1725"/>
        <w:gridCol w:w="2574"/>
        <w:gridCol w:w="2574"/>
        <w:gridCol w:w="2576"/>
      </w:tblGrid>
      <w:tr w:rsidR="00B4188E">
        <w:trPr>
          <w:cantSplit/>
        </w:trPr>
        <w:tc>
          <w:tcPr>
            <w:tcW w:w="1725" w:type="dxa"/>
            <w:tcBorders>
              <w:top w:val="single" w:sz="6" w:space="0" w:color="000000"/>
              <w:left w:val="single" w:sz="6" w:space="0" w:color="000000"/>
              <w:bottom w:val="nil"/>
              <w:right w:val="nil"/>
            </w:tcBorders>
            <w:vAlign w:val="center"/>
          </w:tcPr>
          <w:p w:rsidR="00B4188E" w:rsidRDefault="00B4188E" w:rsidP="001E5E6A">
            <w:pPr>
              <w:tabs>
                <w:tab w:val="left" w:pos="244"/>
                <w:tab w:val="left" w:pos="849"/>
                <w:tab w:val="left" w:pos="1454"/>
              </w:tabs>
              <w:spacing w:before="100" w:after="48"/>
              <w:jc w:val="center"/>
            </w:pPr>
            <w:r>
              <w:rPr>
                <w:rFonts w:ascii="Arial" w:hAnsi="Arial"/>
                <w:b/>
                <w:bCs/>
              </w:rPr>
              <w:t>Cornerstone</w:t>
            </w:r>
          </w:p>
        </w:tc>
        <w:tc>
          <w:tcPr>
            <w:tcW w:w="2574" w:type="dxa"/>
            <w:tcBorders>
              <w:top w:val="single" w:sz="6" w:space="0" w:color="000000"/>
              <w:left w:val="single" w:sz="6" w:space="0" w:color="000000"/>
              <w:bottom w:val="nil"/>
              <w:right w:val="nil"/>
            </w:tcBorders>
            <w:vAlign w:val="center"/>
          </w:tcPr>
          <w:p w:rsidR="00B4188E" w:rsidRDefault="00B4188E" w:rsidP="001E5E6A">
            <w:pPr>
              <w:tabs>
                <w:tab w:val="left" w:pos="244"/>
                <w:tab w:val="left" w:pos="849"/>
                <w:tab w:val="left" w:pos="1454"/>
                <w:tab w:val="left" w:pos="2059"/>
              </w:tabs>
              <w:spacing w:before="100" w:after="48"/>
              <w:jc w:val="center"/>
            </w:pPr>
            <w:r>
              <w:rPr>
                <w:rFonts w:ascii="Arial" w:hAnsi="Arial"/>
                <w:b/>
                <w:bCs/>
              </w:rPr>
              <w:t>Inspection Objective</w:t>
            </w:r>
          </w:p>
        </w:tc>
        <w:tc>
          <w:tcPr>
            <w:tcW w:w="2574" w:type="dxa"/>
            <w:tcBorders>
              <w:top w:val="single" w:sz="6" w:space="0" w:color="000000"/>
              <w:left w:val="single" w:sz="6" w:space="0" w:color="000000"/>
              <w:bottom w:val="nil"/>
              <w:right w:val="nil"/>
            </w:tcBorders>
            <w:vAlign w:val="center"/>
          </w:tcPr>
          <w:p w:rsidR="00B4188E" w:rsidRDefault="00B4188E" w:rsidP="001E5E6A">
            <w:pPr>
              <w:tabs>
                <w:tab w:val="left" w:pos="244"/>
                <w:tab w:val="left" w:pos="849"/>
                <w:tab w:val="left" w:pos="1454"/>
                <w:tab w:val="left" w:pos="2059"/>
              </w:tabs>
              <w:spacing w:before="100" w:after="48"/>
              <w:jc w:val="center"/>
            </w:pPr>
            <w:r>
              <w:rPr>
                <w:rFonts w:ascii="Arial" w:hAnsi="Arial"/>
                <w:b/>
                <w:bCs/>
              </w:rPr>
              <w:t>Risk Priority</w:t>
            </w:r>
          </w:p>
        </w:tc>
        <w:tc>
          <w:tcPr>
            <w:tcW w:w="2576" w:type="dxa"/>
            <w:tcBorders>
              <w:top w:val="single" w:sz="6" w:space="0" w:color="000000"/>
              <w:left w:val="single" w:sz="6" w:space="0" w:color="000000"/>
              <w:bottom w:val="nil"/>
              <w:right w:val="single" w:sz="6" w:space="0" w:color="000000"/>
            </w:tcBorders>
            <w:vAlign w:val="center"/>
          </w:tcPr>
          <w:p w:rsidR="00B4188E" w:rsidRDefault="00B4188E" w:rsidP="001E5E6A">
            <w:pPr>
              <w:tabs>
                <w:tab w:val="left" w:pos="244"/>
                <w:tab w:val="left" w:pos="849"/>
                <w:tab w:val="left" w:pos="1454"/>
                <w:tab w:val="left" w:pos="2059"/>
              </w:tabs>
              <w:spacing w:before="100" w:after="48"/>
              <w:jc w:val="center"/>
            </w:pPr>
            <w:r>
              <w:rPr>
                <w:rFonts w:ascii="Arial" w:hAnsi="Arial"/>
                <w:b/>
                <w:bCs/>
              </w:rPr>
              <w:t>Example</w:t>
            </w:r>
          </w:p>
        </w:tc>
      </w:tr>
      <w:tr w:rsidR="00B4188E">
        <w:trPr>
          <w:cantSplit/>
        </w:trPr>
        <w:tc>
          <w:tcPr>
            <w:tcW w:w="1725" w:type="dxa"/>
            <w:tcBorders>
              <w:top w:val="single" w:sz="6" w:space="0" w:color="000000"/>
              <w:left w:val="single" w:sz="6" w:space="0" w:color="000000"/>
              <w:bottom w:val="single" w:sz="6" w:space="0" w:color="000000"/>
              <w:right w:val="nil"/>
            </w:tcBorders>
          </w:tcPr>
          <w:p w:rsidR="00B4188E" w:rsidRDefault="00B4188E" w:rsidP="001E5E6A">
            <w:pPr>
              <w:tabs>
                <w:tab w:val="left" w:pos="244"/>
                <w:tab w:val="left" w:pos="849"/>
                <w:tab w:val="left" w:pos="1454"/>
              </w:tabs>
              <w:spacing w:before="100"/>
              <w:rPr>
                <w:rFonts w:ascii="Arial" w:hAnsi="Arial"/>
              </w:rPr>
            </w:pPr>
            <w:r>
              <w:rPr>
                <w:rFonts w:ascii="Arial" w:hAnsi="Arial"/>
              </w:rPr>
              <w:t>Mitigating Systems</w:t>
            </w:r>
          </w:p>
          <w:p w:rsidR="00B4188E" w:rsidRDefault="00B4188E" w:rsidP="001E5E6A">
            <w:pPr>
              <w:tabs>
                <w:tab w:val="left" w:pos="244"/>
                <w:tab w:val="left" w:pos="849"/>
                <w:tab w:val="left" w:pos="1454"/>
              </w:tabs>
              <w:rPr>
                <w:rFonts w:ascii="Arial" w:hAnsi="Arial"/>
              </w:rPr>
            </w:pPr>
          </w:p>
          <w:p w:rsidR="00B4188E" w:rsidRDefault="00B4188E" w:rsidP="001E5E6A">
            <w:pPr>
              <w:tabs>
                <w:tab w:val="left" w:pos="244"/>
                <w:tab w:val="left" w:pos="849"/>
                <w:tab w:val="left" w:pos="1454"/>
              </w:tabs>
              <w:spacing w:after="48"/>
            </w:pPr>
            <w:r>
              <w:rPr>
                <w:rFonts w:ascii="Arial" w:hAnsi="Arial"/>
              </w:rPr>
              <w:t>Barrier Integrity</w:t>
            </w:r>
          </w:p>
        </w:tc>
        <w:tc>
          <w:tcPr>
            <w:tcW w:w="2574" w:type="dxa"/>
            <w:tcBorders>
              <w:top w:val="single" w:sz="6" w:space="0" w:color="000000"/>
              <w:left w:val="single" w:sz="6" w:space="0" w:color="000000"/>
              <w:bottom w:val="single" w:sz="6" w:space="0" w:color="000000"/>
              <w:right w:val="nil"/>
            </w:tcBorders>
          </w:tcPr>
          <w:p w:rsidR="00B4188E" w:rsidRDefault="00B4188E" w:rsidP="001E5E6A">
            <w:pPr>
              <w:tabs>
                <w:tab w:val="left" w:pos="244"/>
                <w:tab w:val="left" w:pos="849"/>
                <w:tab w:val="left" w:pos="1454"/>
                <w:tab w:val="left" w:pos="2059"/>
              </w:tabs>
              <w:spacing w:before="100" w:after="48"/>
            </w:pPr>
            <w:r>
              <w:rPr>
                <w:rFonts w:ascii="Arial" w:hAnsi="Arial"/>
              </w:rPr>
              <w:t>Identify any improperly evaluated degraded and/or nonconforming conditions which could potentially impact SSC’s availability and result in an unrecognized increase in risk.</w:t>
            </w:r>
          </w:p>
        </w:tc>
        <w:tc>
          <w:tcPr>
            <w:tcW w:w="2574" w:type="dxa"/>
            <w:tcBorders>
              <w:top w:val="single" w:sz="6" w:space="0" w:color="000000"/>
              <w:left w:val="single" w:sz="6" w:space="0" w:color="000000"/>
              <w:bottom w:val="single" w:sz="6" w:space="0" w:color="000000"/>
              <w:right w:val="nil"/>
            </w:tcBorders>
          </w:tcPr>
          <w:p w:rsidR="00B4188E" w:rsidRDefault="00B4188E" w:rsidP="001E5E6A">
            <w:pPr>
              <w:tabs>
                <w:tab w:val="left" w:pos="244"/>
                <w:tab w:val="left" w:pos="849"/>
                <w:tab w:val="left" w:pos="1454"/>
                <w:tab w:val="left" w:pos="2059"/>
              </w:tabs>
              <w:spacing w:before="100"/>
              <w:rPr>
                <w:rFonts w:ascii="Arial" w:hAnsi="Arial"/>
              </w:rPr>
            </w:pPr>
            <w:r>
              <w:rPr>
                <w:rFonts w:ascii="Arial" w:hAnsi="Arial"/>
              </w:rPr>
              <w:t>Operating - mitigating system as determined by plant-specific information or Risk Importance Measure</w:t>
            </w:r>
            <w:ins w:id="229" w:author="Author" w:date="2011-03-04T12:23:00Z">
              <w:r w:rsidR="006F3E09">
                <w:rPr>
                  <w:rFonts w:ascii="Arial" w:hAnsi="Arial"/>
                </w:rPr>
                <w:t xml:space="preserve"> (e.g., </w:t>
              </w:r>
            </w:ins>
            <w:ins w:id="230" w:author="Author" w:date="2011-03-04T12:24:00Z">
              <w:r w:rsidR="006F3E09">
                <w:rPr>
                  <w:rFonts w:ascii="Arial" w:hAnsi="Arial"/>
                </w:rPr>
                <w:t>Risk Achievement Worth)</w:t>
              </w:r>
            </w:ins>
            <w:r>
              <w:rPr>
                <w:rFonts w:ascii="Arial" w:hAnsi="Arial"/>
              </w:rPr>
              <w:t>.</w:t>
            </w:r>
          </w:p>
          <w:p w:rsidR="00B4188E" w:rsidRDefault="00B4188E" w:rsidP="001E5E6A">
            <w:pPr>
              <w:tabs>
                <w:tab w:val="left" w:pos="244"/>
                <w:tab w:val="left" w:pos="849"/>
                <w:tab w:val="left" w:pos="1454"/>
                <w:tab w:val="left" w:pos="2059"/>
              </w:tabs>
              <w:rPr>
                <w:rFonts w:ascii="Arial" w:hAnsi="Arial"/>
              </w:rPr>
            </w:pPr>
          </w:p>
          <w:p w:rsidR="00B4188E" w:rsidRDefault="00B4188E" w:rsidP="001E5E6A">
            <w:pPr>
              <w:tabs>
                <w:tab w:val="left" w:pos="244"/>
                <w:tab w:val="left" w:pos="849"/>
                <w:tab w:val="left" w:pos="1454"/>
                <w:tab w:val="left" w:pos="2059"/>
              </w:tabs>
              <w:spacing w:after="48"/>
            </w:pPr>
            <w:r>
              <w:rPr>
                <w:rFonts w:ascii="Arial" w:hAnsi="Arial"/>
              </w:rPr>
              <w:t>Shutdown - Mitigating systems that perform key safety functions during shutdown (decay heat removal, inventory control, electrical power availability, reactivity control, and containment)</w:t>
            </w:r>
          </w:p>
        </w:tc>
        <w:tc>
          <w:tcPr>
            <w:tcW w:w="2576" w:type="dxa"/>
            <w:tcBorders>
              <w:top w:val="single" w:sz="6" w:space="0" w:color="000000"/>
              <w:left w:val="single" w:sz="6" w:space="0" w:color="000000"/>
              <w:bottom w:val="single" w:sz="6" w:space="0" w:color="000000"/>
              <w:right w:val="single" w:sz="6" w:space="0" w:color="000000"/>
            </w:tcBorders>
          </w:tcPr>
          <w:p w:rsidR="00B4188E" w:rsidRDefault="00B4188E" w:rsidP="001E5E6A">
            <w:pPr>
              <w:tabs>
                <w:tab w:val="left" w:pos="244"/>
                <w:tab w:val="left" w:pos="849"/>
                <w:tab w:val="left" w:pos="1454"/>
                <w:tab w:val="left" w:pos="2059"/>
              </w:tabs>
              <w:spacing w:before="100" w:after="48"/>
            </w:pPr>
            <w:r>
              <w:rPr>
                <w:rFonts w:ascii="Arial" w:hAnsi="Arial"/>
              </w:rPr>
              <w:t>Improper conclusion on operability of the high-pressure coolant injection (HPCI) system such that the system could not perform its function during a station blackout event concurrent with planned unavailability of the reactor core isolation cooling (RCIC) system.</w:t>
            </w:r>
          </w:p>
        </w:tc>
      </w:tr>
    </w:tbl>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p w:rsidR="00D152F6" w:rsidRDefault="00D152F6"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p w:rsidR="00327E14" w:rsidRDefault="00327E14"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p w:rsidR="00327E14" w:rsidRDefault="00327E14"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p w:rsidR="00327E14" w:rsidRDefault="00327E14"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p w:rsidR="00327E14" w:rsidRDefault="00327E14"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p w:rsidR="00B4188E" w:rsidRDefault="00B4188E" w:rsidP="001E5E6A">
      <w:pPr>
        <w:tabs>
          <w:tab w:val="left" w:pos="2059"/>
        </w:tabs>
        <w:jc w:val="both"/>
        <w:rPr>
          <w:rFonts w:ascii="Arial" w:hAnsi="Arial"/>
        </w:rPr>
      </w:pPr>
      <w:r>
        <w:rPr>
          <w:rFonts w:ascii="Arial" w:hAnsi="Arial"/>
        </w:rPr>
        <w:t>71111.15-04</w:t>
      </w:r>
      <w:r>
        <w:rPr>
          <w:rFonts w:ascii="Arial" w:hAnsi="Arial"/>
        </w:rPr>
        <w:tab/>
        <w:t>RESOURCE ESTIMATES</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Pr>
          <w:rFonts w:ascii="Arial" w:hAnsi="Arial"/>
        </w:rPr>
        <w:t xml:space="preserve">The annual resource expenditure for this inspection procedure is estimated to be </w:t>
      </w:r>
      <w:r w:rsidR="0077620F">
        <w:rPr>
          <w:rFonts w:ascii="Arial" w:hAnsi="Arial"/>
        </w:rPr>
        <w:t>90</w:t>
      </w:r>
      <w:r>
        <w:rPr>
          <w:rFonts w:ascii="Arial" w:hAnsi="Arial"/>
        </w:rPr>
        <w:t xml:space="preserve"> to </w:t>
      </w:r>
      <w:r w:rsidR="0077620F">
        <w:rPr>
          <w:rFonts w:ascii="Arial" w:hAnsi="Arial"/>
        </w:rPr>
        <w:t>108</w:t>
      </w:r>
      <w:r>
        <w:rPr>
          <w:rFonts w:ascii="Arial" w:hAnsi="Arial"/>
        </w:rPr>
        <w:t xml:space="preserve"> hours for sites with one reactor unit; </w:t>
      </w:r>
      <w:r w:rsidR="007B31A4">
        <w:rPr>
          <w:rFonts w:ascii="Arial" w:hAnsi="Arial"/>
        </w:rPr>
        <w:t>10</w:t>
      </w:r>
      <w:r w:rsidR="0077620F">
        <w:rPr>
          <w:rFonts w:ascii="Arial" w:hAnsi="Arial"/>
        </w:rPr>
        <w:t>2</w:t>
      </w:r>
      <w:r w:rsidR="007B31A4">
        <w:rPr>
          <w:rFonts w:ascii="Arial" w:hAnsi="Arial"/>
        </w:rPr>
        <w:t xml:space="preserve"> </w:t>
      </w:r>
      <w:r>
        <w:rPr>
          <w:rFonts w:ascii="Arial" w:hAnsi="Arial"/>
        </w:rPr>
        <w:t xml:space="preserve">to </w:t>
      </w:r>
      <w:r w:rsidR="007B31A4">
        <w:rPr>
          <w:rFonts w:ascii="Arial" w:hAnsi="Arial"/>
        </w:rPr>
        <w:t>12</w:t>
      </w:r>
      <w:r w:rsidR="0077620F">
        <w:rPr>
          <w:rFonts w:ascii="Arial" w:hAnsi="Arial"/>
        </w:rPr>
        <w:t>4</w:t>
      </w:r>
      <w:r w:rsidR="007B31A4">
        <w:rPr>
          <w:rFonts w:ascii="Arial" w:hAnsi="Arial"/>
        </w:rPr>
        <w:t xml:space="preserve"> </w:t>
      </w:r>
      <w:r>
        <w:rPr>
          <w:rFonts w:ascii="Arial" w:hAnsi="Arial"/>
        </w:rPr>
        <w:t xml:space="preserve">hours for sites with two reactor units; and </w:t>
      </w:r>
      <w:r w:rsidR="007B31A4">
        <w:rPr>
          <w:rFonts w:ascii="Arial" w:hAnsi="Arial"/>
        </w:rPr>
        <w:t>11</w:t>
      </w:r>
      <w:r w:rsidR="0077620F">
        <w:rPr>
          <w:rFonts w:ascii="Arial" w:hAnsi="Arial"/>
        </w:rPr>
        <w:t>4</w:t>
      </w:r>
      <w:r w:rsidR="007B31A4">
        <w:rPr>
          <w:rFonts w:ascii="Arial" w:hAnsi="Arial"/>
        </w:rPr>
        <w:t xml:space="preserve"> </w:t>
      </w:r>
      <w:r>
        <w:rPr>
          <w:rFonts w:ascii="Arial" w:hAnsi="Arial"/>
        </w:rPr>
        <w:t xml:space="preserve">to </w:t>
      </w:r>
      <w:r w:rsidR="007B31A4">
        <w:rPr>
          <w:rFonts w:ascii="Arial" w:hAnsi="Arial"/>
        </w:rPr>
        <w:t>14</w:t>
      </w:r>
      <w:r w:rsidR="0077620F">
        <w:rPr>
          <w:rFonts w:ascii="Arial" w:hAnsi="Arial"/>
        </w:rPr>
        <w:t>2</w:t>
      </w:r>
      <w:r w:rsidR="007B31A4">
        <w:rPr>
          <w:rFonts w:ascii="Arial" w:hAnsi="Arial"/>
        </w:rPr>
        <w:t xml:space="preserve"> </w:t>
      </w:r>
      <w:r>
        <w:rPr>
          <w:rFonts w:ascii="Arial" w:hAnsi="Arial"/>
        </w:rPr>
        <w:t>hours for sites with three reactor units.</w:t>
      </w:r>
      <w:bookmarkStart w:id="231" w:name="BM_1_"/>
      <w:bookmarkEnd w:id="231"/>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059"/>
        </w:tabs>
        <w:jc w:val="both"/>
        <w:rPr>
          <w:rFonts w:ascii="Arial" w:hAnsi="Arial"/>
        </w:rPr>
      </w:pPr>
      <w:r>
        <w:rPr>
          <w:rFonts w:ascii="Arial" w:hAnsi="Arial"/>
        </w:rPr>
        <w:t>71111.15-05</w:t>
      </w:r>
      <w:r>
        <w:rPr>
          <w:rFonts w:ascii="Arial" w:hAnsi="Arial"/>
        </w:rPr>
        <w:tab/>
        <w:t>COMPLETION STATUS</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Pr>
          <w:rFonts w:ascii="Arial" w:hAnsi="Arial"/>
        </w:rPr>
        <w:t xml:space="preserve">Inspection of the minimum sample size will constitute completion of this procedure in the Reactor Programs System (RPS) inspection tracking system.  That minimum sample size will consist of 15, 19, and 22 operability </w:t>
      </w:r>
      <w:ins w:id="232" w:author="Author" w:date="2010-12-29T08:03:00Z">
        <w:r w:rsidR="007D0686">
          <w:rPr>
            <w:rFonts w:ascii="Arial" w:hAnsi="Arial"/>
          </w:rPr>
          <w:t>determinations</w:t>
        </w:r>
      </w:ins>
      <w:r>
        <w:rPr>
          <w:rFonts w:ascii="Arial" w:hAnsi="Arial"/>
        </w:rPr>
        <w:t xml:space="preserve"> </w:t>
      </w:r>
      <w:ins w:id="233" w:author="Author" w:date="2011-01-10T10:29:00Z">
        <w:r w:rsidR="00D717DA">
          <w:rPr>
            <w:rFonts w:ascii="Arial" w:hAnsi="Arial"/>
          </w:rPr>
          <w:t xml:space="preserve">or functionality assessments </w:t>
        </w:r>
      </w:ins>
      <w:r>
        <w:rPr>
          <w:rFonts w:ascii="Arial" w:hAnsi="Arial"/>
        </w:rPr>
        <w:t>of degraded and non-conforming conditions in a year at 1-unit, 2-unit, and 3-unit sites, respectively.</w:t>
      </w:r>
      <w:ins w:id="234" w:author="Author" w:date="2010-11-16T16:11:00Z">
        <w:r w:rsidR="00B608E9">
          <w:rPr>
            <w:rFonts w:ascii="Arial" w:hAnsi="Arial"/>
          </w:rPr>
          <w:t xml:space="preserve">  </w:t>
        </w:r>
        <w:r w:rsidR="00B608E9" w:rsidRPr="00460E74">
          <w:rPr>
            <w:rFonts w:ascii="Arial" w:hAnsi="Arial"/>
          </w:rPr>
          <w:t>Refer to IMC 2515, “Light-Water Reactor Inspection Program - Operations Phase” for further guidance on procedure completion.</w:t>
        </w:r>
      </w:ins>
    </w:p>
    <w:p w:rsidR="001E5E6A" w:rsidRDefault="001E5E6A">
      <w:pPr>
        <w:autoSpaceDE/>
        <w:autoSpaceDN/>
        <w:adjustRightInd/>
        <w:rPr>
          <w:ins w:id="235" w:author="Author" w:date="2011-03-04T14:52:00Z"/>
          <w:rFonts w:ascii="Arial" w:hAnsi="Arial"/>
        </w:rPr>
      </w:pPr>
    </w:p>
    <w:p w:rsidR="00FB267A" w:rsidRDefault="00FB267A">
      <w:pPr>
        <w:autoSpaceDE/>
        <w:autoSpaceDN/>
        <w:adjustRightInd/>
        <w:rPr>
          <w:ins w:id="236" w:author="Author" w:date="2011-01-05T08:12:00Z"/>
          <w:rFonts w:ascii="Arial" w:hAnsi="Arial"/>
        </w:rPr>
      </w:pPr>
    </w:p>
    <w:p w:rsidR="00B4188E" w:rsidRDefault="00B4188E" w:rsidP="001E5E6A">
      <w:pPr>
        <w:tabs>
          <w:tab w:val="left" w:pos="2070"/>
        </w:tabs>
        <w:jc w:val="both"/>
        <w:rPr>
          <w:rFonts w:ascii="Arial" w:hAnsi="Arial"/>
        </w:rPr>
      </w:pPr>
      <w:r>
        <w:rPr>
          <w:rFonts w:ascii="Arial" w:hAnsi="Arial"/>
        </w:rPr>
        <w:t>71111.15-06</w:t>
      </w:r>
      <w:r>
        <w:rPr>
          <w:rFonts w:ascii="Arial" w:hAnsi="Arial"/>
        </w:rPr>
        <w:tab/>
        <w:t>REFERENCES</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Pr="00977AF8" w:rsidRDefault="00091C43" w:rsidP="001E5E6A">
      <w:pPr>
        <w:rPr>
          <w:rFonts w:ascii="Arial" w:hAnsi="Arial"/>
        </w:rPr>
      </w:pPr>
      <w:hyperlink r:id="rId8" w:history="1">
        <w:r w:rsidR="00B4188E" w:rsidRPr="004F73D5">
          <w:rPr>
            <w:rStyle w:val="Hyperlink"/>
            <w:rFonts w:ascii="Arial" w:hAnsi="Arial"/>
            <w:u w:val="single"/>
          </w:rPr>
          <w:t>NRC Regulatory Issue Summary 2005-20,</w:t>
        </w:r>
        <w:r w:rsidR="00BA1D37" w:rsidRPr="004F73D5">
          <w:rPr>
            <w:rStyle w:val="Hyperlink"/>
            <w:rFonts w:ascii="Arial" w:hAnsi="Arial"/>
            <w:u w:val="single"/>
          </w:rPr>
          <w:t xml:space="preserve"> Revision</w:t>
        </w:r>
        <w:r w:rsidR="0028736E" w:rsidRPr="004F73D5">
          <w:rPr>
            <w:rStyle w:val="Hyperlink"/>
            <w:rFonts w:ascii="Arial" w:hAnsi="Arial"/>
            <w:u w:val="single"/>
          </w:rPr>
          <w:t> </w:t>
        </w:r>
        <w:r w:rsidR="00BA1D37" w:rsidRPr="004F73D5">
          <w:rPr>
            <w:rStyle w:val="Hyperlink"/>
            <w:rFonts w:ascii="Arial" w:hAnsi="Arial"/>
            <w:u w:val="single"/>
          </w:rPr>
          <w:t>1</w:t>
        </w:r>
      </w:hyperlink>
      <w:r w:rsidR="00BA1D37" w:rsidRPr="00BA1D37">
        <w:rPr>
          <w:rFonts w:ascii="Arial" w:hAnsi="Arial"/>
        </w:rPr>
        <w:t>,</w:t>
      </w:r>
      <w:r w:rsidR="00B4188E" w:rsidRPr="00BA1D37">
        <w:rPr>
          <w:rFonts w:ascii="Arial" w:hAnsi="Arial"/>
        </w:rPr>
        <w:t xml:space="preserve"> </w:t>
      </w:r>
      <w:r w:rsidR="00BA1D37" w:rsidRPr="00BA1D37">
        <w:rPr>
          <w:rFonts w:ascii="Arial" w:hAnsi="Arial"/>
          <w:bCs/>
        </w:rPr>
        <w:t xml:space="preserve">Revision to </w:t>
      </w:r>
      <w:hyperlink r:id="rId9" w:history="1">
        <w:r w:rsidR="000874CA">
          <w:rPr>
            <w:rStyle w:val="Hyperlink"/>
            <w:rFonts w:ascii="Arial" w:hAnsi="Arial"/>
            <w:u w:val="single"/>
          </w:rPr>
          <w:t>NRC Inspection Manual Part 9900 Technical Guidance, “Operability Determinations &amp; Functionality Assessments for Resolution of Degraded or Nonconforming Conditions Adverse to Quality or Safety”</w:t>
        </w:r>
      </w:hyperlink>
    </w:p>
    <w:p w:rsidR="004C2501" w:rsidRDefault="004C2501"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4C2501" w:rsidRDefault="004C2501"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Pr>
          <w:rFonts w:ascii="Arial" w:hAnsi="Arial"/>
        </w:rPr>
        <w:t>NRC Inspection Manual, Part 9900, 10 CFR Guidance, “10 CFR 50.59 Cha</w:t>
      </w:r>
      <w:r w:rsidR="0025117C">
        <w:rPr>
          <w:rFonts w:ascii="Arial" w:hAnsi="Arial"/>
        </w:rPr>
        <w:t>nges, Tests and Experi</w:t>
      </w:r>
      <w:r>
        <w:rPr>
          <w:rFonts w:ascii="Arial" w:hAnsi="Arial"/>
        </w:rPr>
        <w:t>ments”</w:t>
      </w:r>
    </w:p>
    <w:p w:rsidR="004A1E96" w:rsidRDefault="004A1E96" w:rsidP="001E5E6A">
      <w:pPr>
        <w:jc w:val="both"/>
        <w:rPr>
          <w:rFonts w:ascii="Arial" w:hAnsi="Arial"/>
        </w:rPr>
      </w:pPr>
    </w:p>
    <w:p w:rsidR="004C2501" w:rsidRDefault="004C2501" w:rsidP="001E5E6A">
      <w:pPr>
        <w:jc w:val="both"/>
        <w:rPr>
          <w:rFonts w:ascii="Arial" w:hAnsi="Arial"/>
        </w:rPr>
      </w:pPr>
      <w:r>
        <w:rPr>
          <w:rFonts w:ascii="Arial" w:hAnsi="Arial"/>
        </w:rPr>
        <w:t>Title 10 CFR 50.59, “Changes, tests, and experiments.”</w:t>
      </w:r>
    </w:p>
    <w:p w:rsidR="004C2501" w:rsidRDefault="004C2501" w:rsidP="001E5E6A">
      <w:pPr>
        <w:jc w:val="both"/>
        <w:rPr>
          <w:rFonts w:ascii="Arial" w:hAnsi="Arial"/>
        </w:rPr>
      </w:pPr>
    </w:p>
    <w:p w:rsidR="004A1E96" w:rsidRDefault="004C2501" w:rsidP="001E5E6A">
      <w:pPr>
        <w:jc w:val="both"/>
        <w:rPr>
          <w:rFonts w:ascii="Arial" w:hAnsi="Arial"/>
        </w:rPr>
      </w:pPr>
      <w:r w:rsidRPr="00B31B2F">
        <w:rPr>
          <w:rFonts w:ascii="Arial" w:hAnsi="Arial"/>
        </w:rPr>
        <w:t>NRC Regulatory Guidance 1.187</w:t>
      </w:r>
      <w:r>
        <w:rPr>
          <w:rFonts w:ascii="Arial" w:hAnsi="Arial"/>
        </w:rPr>
        <w:t>, “</w:t>
      </w:r>
      <w:r w:rsidR="004A1E96">
        <w:rPr>
          <w:rFonts w:ascii="Arial" w:hAnsi="Arial"/>
        </w:rPr>
        <w:t>Guidance for Implementation of 10</w:t>
      </w:r>
      <w:r w:rsidR="0028736E" w:rsidRPr="00E667A7">
        <w:rPr>
          <w:rFonts w:ascii="Arial" w:hAnsi="Arial"/>
        </w:rPr>
        <w:t> </w:t>
      </w:r>
      <w:r w:rsidR="004A1E96">
        <w:rPr>
          <w:rFonts w:ascii="Arial" w:hAnsi="Arial"/>
        </w:rPr>
        <w:t>CFR</w:t>
      </w:r>
      <w:r w:rsidR="0028736E" w:rsidRPr="00E667A7">
        <w:rPr>
          <w:rFonts w:ascii="Arial" w:hAnsi="Arial"/>
        </w:rPr>
        <w:t> </w:t>
      </w:r>
      <w:r w:rsidR="004A1E96">
        <w:rPr>
          <w:rFonts w:ascii="Arial" w:hAnsi="Arial"/>
        </w:rPr>
        <w:t>50.59, Changes, Test, and Experiments,” Rev. Nov 2000.</w:t>
      </w:r>
    </w:p>
    <w:p w:rsidR="004A1E96" w:rsidRDefault="004A1E96" w:rsidP="001E5E6A">
      <w:pPr>
        <w:jc w:val="both"/>
        <w:rPr>
          <w:rFonts w:ascii="Arial" w:hAnsi="Arial"/>
        </w:rPr>
      </w:pPr>
    </w:p>
    <w:p w:rsidR="004A1E96" w:rsidRDefault="004C2501" w:rsidP="001E5E6A">
      <w:pPr>
        <w:jc w:val="both"/>
        <w:rPr>
          <w:rFonts w:ascii="Arial" w:hAnsi="Arial"/>
        </w:rPr>
      </w:pPr>
      <w:r w:rsidRPr="00B31B2F">
        <w:rPr>
          <w:rFonts w:ascii="Arial" w:hAnsi="Arial"/>
        </w:rPr>
        <w:t>NEI 96-07, Revision 1</w:t>
      </w:r>
      <w:r w:rsidR="00B31B2F">
        <w:rPr>
          <w:rFonts w:ascii="Arial" w:hAnsi="Arial"/>
        </w:rPr>
        <w:t xml:space="preserve"> </w:t>
      </w:r>
      <w:r w:rsidR="004A1E96">
        <w:rPr>
          <w:rFonts w:ascii="Arial" w:hAnsi="Arial"/>
        </w:rPr>
        <w:t>(Nov 2000)</w:t>
      </w:r>
      <w:r w:rsidR="00B31B2F">
        <w:rPr>
          <w:rFonts w:ascii="Arial" w:hAnsi="Arial"/>
        </w:rPr>
        <w:t>,</w:t>
      </w:r>
      <w:r w:rsidR="004A1E96">
        <w:rPr>
          <w:rFonts w:ascii="Arial" w:hAnsi="Arial"/>
        </w:rPr>
        <w:t xml:space="preserve"> Guidance for 10 CFR 50.59 Implementation.</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4C2501"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sidRPr="00B31B2F">
        <w:rPr>
          <w:rFonts w:ascii="Arial" w:hAnsi="Arial"/>
        </w:rPr>
        <w:t>Information Notice 97-78</w:t>
      </w:r>
      <w:r w:rsidR="00B4188E">
        <w:rPr>
          <w:rFonts w:ascii="Arial" w:hAnsi="Arial"/>
        </w:rPr>
        <w:t>, “Crediting of Operator Actions in Place of Automatic Actions and Modification of Operator Actions, including Response Times”</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ins w:id="237" w:author="Author" w:date="2011-01-10T11:48:00Z"/>
          <w:rFonts w:ascii="Arial" w:hAnsi="Arial"/>
        </w:rPr>
      </w:pPr>
    </w:p>
    <w:p w:rsidR="007A1CCF" w:rsidRDefault="007A1CCF"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ins w:id="238" w:author="Author" w:date="2011-01-10T11:48:00Z"/>
          <w:rFonts w:ascii="Arial" w:hAnsi="Arial"/>
        </w:rPr>
      </w:pPr>
      <w:ins w:id="239" w:author="Author" w:date="2011-01-10T11:48:00Z">
        <w:r>
          <w:rPr>
            <w:rFonts w:ascii="Arial" w:hAnsi="Arial"/>
          </w:rPr>
          <w:t xml:space="preserve">IMC </w:t>
        </w:r>
      </w:ins>
      <w:ins w:id="240" w:author="Author" w:date="2011-01-10T11:50:00Z">
        <w:r>
          <w:rPr>
            <w:rFonts w:ascii="Arial" w:hAnsi="Arial"/>
          </w:rPr>
          <w:t>0</w:t>
        </w:r>
      </w:ins>
      <w:ins w:id="241" w:author="Author" w:date="2011-01-10T11:48:00Z">
        <w:r>
          <w:rPr>
            <w:rFonts w:ascii="Arial" w:hAnsi="Arial"/>
          </w:rPr>
          <w:t xml:space="preserve">609, </w:t>
        </w:r>
      </w:ins>
      <w:ins w:id="242" w:author="Author" w:date="2011-01-10T11:49:00Z">
        <w:r>
          <w:rPr>
            <w:rFonts w:ascii="Arial" w:hAnsi="Arial"/>
          </w:rPr>
          <w:t>“</w:t>
        </w:r>
        <w:r w:rsidRPr="007A1CCF">
          <w:rPr>
            <w:rFonts w:ascii="Arial" w:hAnsi="Arial"/>
          </w:rPr>
          <w:t>Significance Determination Process”</w:t>
        </w:r>
      </w:ins>
    </w:p>
    <w:p w:rsidR="007A1CCF" w:rsidRDefault="007A1CCF"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ins w:id="243" w:author="Author" w:date="2011-03-11T09:11:00Z"/>
          <w:rFonts w:ascii="Arial" w:hAnsi="Arial"/>
        </w:rPr>
      </w:pPr>
    </w:p>
    <w:p w:rsidR="000874CA" w:rsidRDefault="000874CA"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ins w:id="244" w:author="Author" w:date="2011-03-11T09:11:00Z"/>
          <w:rFonts w:ascii="Arial" w:hAnsi="Arial"/>
        </w:rPr>
      </w:pPr>
      <w:ins w:id="245" w:author="Author" w:date="2011-03-11T09:11:00Z">
        <w:r w:rsidRPr="00460E74">
          <w:rPr>
            <w:rFonts w:ascii="Arial" w:hAnsi="Arial"/>
          </w:rPr>
          <w:t>IMC 2515, “Light-Water Reactor Inspection Program - Operations Phase”</w:t>
        </w:r>
      </w:ins>
    </w:p>
    <w:p w:rsidR="000874CA" w:rsidRDefault="000874CA"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ascii="Arial" w:hAnsi="Arial"/>
        </w:rPr>
      </w:pPr>
      <w:r>
        <w:rPr>
          <w:rFonts w:ascii="Arial" w:hAnsi="Arial"/>
        </w:rPr>
        <w:t>Inspection Procedure 71152, “</w:t>
      </w:r>
      <w:ins w:id="246" w:author="Author" w:date="2010-11-15T16:35:00Z">
        <w:r w:rsidR="000E07B9">
          <w:rPr>
            <w:rFonts w:ascii="Arial" w:hAnsi="Arial"/>
          </w:rPr>
          <w:t xml:space="preserve">Problem </w:t>
        </w:r>
      </w:ins>
      <w:r>
        <w:rPr>
          <w:rFonts w:ascii="Arial" w:hAnsi="Arial"/>
        </w:rPr>
        <w:t>Identification and Resolution”</w:t>
      </w:r>
    </w:p>
    <w:p w:rsidR="007B4B8F" w:rsidRDefault="007B4B8F"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p w:rsidR="009D4D80" w:rsidRDefault="00832451" w:rsidP="001E5E6A">
      <w:pPr>
        <w:numPr>
          <w:ilvl w:val="12"/>
          <w:numId w:val="0"/>
        </w:numPr>
        <w:tabs>
          <w:tab w:val="left" w:pos="0"/>
          <w:tab w:val="left" w:pos="274"/>
          <w:tab w:val="left" w:pos="720"/>
          <w:tab w:val="left" w:pos="806"/>
          <w:tab w:val="left" w:pos="1440"/>
          <w:tab w:val="left" w:pos="2074"/>
          <w:tab w:val="left" w:pos="2160"/>
          <w:tab w:val="left" w:pos="2340"/>
          <w:tab w:val="left" w:pos="2707"/>
          <w:tab w:val="left" w:pos="2880"/>
          <w:tab w:val="left" w:pos="3600"/>
          <w:tab w:val="left" w:pos="4320"/>
          <w:tab w:val="left" w:pos="5040"/>
          <w:tab w:val="left" w:pos="5760"/>
          <w:tab w:val="left" w:pos="6480"/>
          <w:tab w:val="left" w:pos="7200"/>
          <w:tab w:val="left" w:pos="7920"/>
        </w:tabs>
        <w:jc w:val="both"/>
        <w:rPr>
          <w:rFonts w:ascii="Arial" w:hAnsi="Arial"/>
          <w:sz w:val="22"/>
          <w:szCs w:val="22"/>
        </w:rPr>
      </w:pPr>
      <w:r>
        <w:rPr>
          <w:rFonts w:ascii="Arial" w:hAnsi="Arial"/>
        </w:rPr>
        <w:t xml:space="preserve">See the following </w:t>
      </w:r>
      <w:r w:rsidR="0071619F">
        <w:rPr>
          <w:rFonts w:ascii="Arial" w:hAnsi="Arial"/>
        </w:rPr>
        <w:t>W</w:t>
      </w:r>
      <w:r>
        <w:rPr>
          <w:rFonts w:ascii="Arial" w:hAnsi="Arial"/>
        </w:rPr>
        <w:t>eb link for reference documents:</w:t>
      </w:r>
    </w:p>
    <w:p w:rsidR="009D4D80" w:rsidRPr="00D9150C" w:rsidRDefault="00091C43"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u w:val="single"/>
        </w:rPr>
      </w:pPr>
      <w:hyperlink r:id="rId10" w:history="1">
        <w:r w:rsidR="004C2501" w:rsidRPr="00D9150C">
          <w:rPr>
            <w:rStyle w:val="Hyperlink"/>
            <w:rFonts w:ascii="Arial" w:hAnsi="Arial"/>
            <w:u w:val="single"/>
          </w:rPr>
          <w:t>http://nrr10.nrc.gov/rorp/ip71111-15.html</w:t>
        </w:r>
      </w:hyperlink>
    </w:p>
    <w:p w:rsidR="007B4B8F" w:rsidRDefault="007B4B8F"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center"/>
        <w:rPr>
          <w:rFonts w:ascii="Arial" w:hAnsi="Arial"/>
        </w:rPr>
      </w:pPr>
    </w:p>
    <w:p w:rsidR="00D1388A" w:rsidRDefault="00D1388A"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center"/>
        <w:rPr>
          <w:rFonts w:ascii="Arial" w:hAnsi="Arial"/>
        </w:r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center"/>
        <w:rPr>
          <w:rFonts w:ascii="Arial" w:hAnsi="Arial"/>
        </w:rPr>
      </w:pPr>
      <w:r>
        <w:rPr>
          <w:rFonts w:ascii="Arial" w:hAnsi="Arial"/>
        </w:rPr>
        <w:t>END</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center"/>
        <w:sectPr w:rsidR="00B4188E" w:rsidSect="00FE5F66">
          <w:footerReference w:type="even" r:id="rId11"/>
          <w:footerReference w:type="default" r:id="rId12"/>
          <w:footerReference w:type="first" r:id="rId13"/>
          <w:type w:val="continuous"/>
          <w:pgSz w:w="12240" w:h="15840" w:code="1"/>
          <w:pgMar w:top="1080" w:right="1440" w:bottom="720" w:left="1440" w:header="1200" w:footer="720" w:gutter="0"/>
          <w:cols w:space="720"/>
          <w:docGrid w:linePitch="272"/>
        </w:sectPr>
      </w:pP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center"/>
        <w:rPr>
          <w:rFonts w:ascii="Arial" w:hAnsi="Arial"/>
        </w:rPr>
      </w:pPr>
      <w:r>
        <w:rPr>
          <w:rFonts w:ascii="Arial" w:hAnsi="Arial"/>
        </w:rPr>
        <w:t>A</w:t>
      </w:r>
      <w:r w:rsidR="00722598">
        <w:rPr>
          <w:rFonts w:ascii="Arial" w:hAnsi="Arial"/>
        </w:rPr>
        <w:t>ttachment</w:t>
      </w:r>
      <w:r>
        <w:rPr>
          <w:rFonts w:ascii="Arial" w:hAnsi="Arial"/>
        </w:rPr>
        <w:t xml:space="preserve"> 1</w:t>
      </w:r>
      <w:r w:rsidR="00722598">
        <w:rPr>
          <w:rFonts w:ascii="Arial" w:hAnsi="Arial"/>
        </w:rPr>
        <w:t xml:space="preserve"> - </w:t>
      </w:r>
      <w:r>
        <w:rPr>
          <w:rFonts w:ascii="Arial" w:hAnsi="Arial"/>
        </w:rPr>
        <w:t xml:space="preserve">Revision History </w:t>
      </w:r>
      <w:r w:rsidR="00722598">
        <w:rPr>
          <w:rFonts w:ascii="Arial" w:hAnsi="Arial"/>
        </w:rPr>
        <w:t>for</w:t>
      </w:r>
      <w:r>
        <w:rPr>
          <w:rFonts w:ascii="Arial" w:hAnsi="Arial"/>
        </w:rPr>
        <w:t xml:space="preserve"> IP</w:t>
      </w:r>
      <w:r w:rsidR="00914D4F" w:rsidRPr="00E667A7">
        <w:rPr>
          <w:rFonts w:ascii="Arial" w:hAnsi="Arial"/>
        </w:rPr>
        <w:t> </w:t>
      </w:r>
      <w:r>
        <w:rPr>
          <w:rFonts w:ascii="Arial" w:hAnsi="Arial"/>
        </w:rPr>
        <w:t>71111.15</w:t>
      </w:r>
    </w:p>
    <w:p w:rsidR="00B4188E" w:rsidRDefault="00B4188E"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center"/>
        <w:rPr>
          <w:rFonts w:ascii="Arial" w:hAnsi="Arial"/>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tblPr>
      <w:tblGrid>
        <w:gridCol w:w="1620"/>
        <w:gridCol w:w="1800"/>
        <w:gridCol w:w="5310"/>
        <w:gridCol w:w="1080"/>
        <w:gridCol w:w="1440"/>
        <w:gridCol w:w="1800"/>
      </w:tblGrid>
      <w:tr w:rsidR="009A39F0" w:rsidTr="009A39F0">
        <w:trPr>
          <w:cantSplit/>
          <w:tblHeader/>
        </w:trPr>
        <w:tc>
          <w:tcPr>
            <w:tcW w:w="1620" w:type="dxa"/>
          </w:tcPr>
          <w:p w:rsidR="00B4188E" w:rsidRDefault="00B4188E" w:rsidP="001E5E6A">
            <w:pPr>
              <w:tabs>
                <w:tab w:val="left" w:pos="244"/>
                <w:tab w:val="left" w:pos="849"/>
                <w:tab w:val="left" w:pos="1454"/>
              </w:tabs>
              <w:spacing w:before="100" w:after="54"/>
            </w:pPr>
            <w:r>
              <w:rPr>
                <w:rFonts w:ascii="Arial" w:hAnsi="Arial"/>
              </w:rPr>
              <w:t>Commitment Tracking Number</w:t>
            </w:r>
          </w:p>
        </w:tc>
        <w:tc>
          <w:tcPr>
            <w:tcW w:w="1800" w:type="dxa"/>
          </w:tcPr>
          <w:p w:rsidR="00B4188E" w:rsidRDefault="00B4188E" w:rsidP="001E5E6A">
            <w:pPr>
              <w:tabs>
                <w:tab w:val="left" w:pos="244"/>
                <w:tab w:val="left" w:pos="849"/>
                <w:tab w:val="left" w:pos="1454"/>
              </w:tabs>
              <w:spacing w:before="100" w:after="54"/>
              <w:jc w:val="center"/>
            </w:pPr>
            <w:r>
              <w:rPr>
                <w:rFonts w:ascii="Arial" w:hAnsi="Arial"/>
              </w:rPr>
              <w:t>Issue Date</w:t>
            </w:r>
          </w:p>
        </w:tc>
        <w:tc>
          <w:tcPr>
            <w:tcW w:w="5310" w:type="dxa"/>
          </w:tcPr>
          <w:p w:rsidR="00B4188E" w:rsidRDefault="00B4188E" w:rsidP="001E5E6A">
            <w:pPr>
              <w:tabs>
                <w:tab w:val="left" w:pos="244"/>
                <w:tab w:val="left" w:pos="849"/>
                <w:tab w:val="left" w:pos="1454"/>
                <w:tab w:val="left" w:pos="2059"/>
                <w:tab w:val="left" w:pos="2664"/>
                <w:tab w:val="left" w:pos="3268"/>
                <w:tab w:val="left" w:pos="3873"/>
                <w:tab w:val="left" w:pos="4478"/>
                <w:tab w:val="left" w:pos="5083"/>
              </w:tabs>
              <w:spacing w:before="100" w:after="54"/>
              <w:jc w:val="center"/>
            </w:pPr>
            <w:r>
              <w:rPr>
                <w:rFonts w:ascii="Arial" w:hAnsi="Arial"/>
              </w:rPr>
              <w:t>Description of Change</w:t>
            </w:r>
          </w:p>
        </w:tc>
        <w:tc>
          <w:tcPr>
            <w:tcW w:w="1080" w:type="dxa"/>
          </w:tcPr>
          <w:p w:rsidR="00B4188E" w:rsidRDefault="00B4188E" w:rsidP="001E5E6A">
            <w:pPr>
              <w:tabs>
                <w:tab w:val="left" w:pos="244"/>
                <w:tab w:val="left" w:pos="849"/>
              </w:tabs>
              <w:spacing w:before="100" w:after="54"/>
            </w:pPr>
            <w:r>
              <w:rPr>
                <w:rFonts w:ascii="Arial" w:hAnsi="Arial"/>
              </w:rPr>
              <w:t>Training Needed</w:t>
            </w:r>
          </w:p>
        </w:tc>
        <w:tc>
          <w:tcPr>
            <w:tcW w:w="1440" w:type="dxa"/>
          </w:tcPr>
          <w:p w:rsidR="00B4188E" w:rsidRDefault="00B4188E" w:rsidP="001E5E6A">
            <w:pPr>
              <w:tabs>
                <w:tab w:val="left" w:pos="244"/>
                <w:tab w:val="left" w:pos="849"/>
                <w:tab w:val="left" w:pos="1454"/>
              </w:tabs>
              <w:spacing w:before="100" w:after="54"/>
            </w:pPr>
            <w:r>
              <w:rPr>
                <w:rFonts w:ascii="Arial" w:hAnsi="Arial"/>
              </w:rPr>
              <w:t>Training Completion Date</w:t>
            </w:r>
          </w:p>
        </w:tc>
        <w:tc>
          <w:tcPr>
            <w:tcW w:w="1800" w:type="dxa"/>
          </w:tcPr>
          <w:p w:rsidR="00B4188E" w:rsidRDefault="00B4188E" w:rsidP="001E5E6A">
            <w:pPr>
              <w:tabs>
                <w:tab w:val="left" w:pos="244"/>
                <w:tab w:val="left" w:pos="849"/>
              </w:tabs>
              <w:spacing w:before="100" w:after="54"/>
            </w:pPr>
            <w:r>
              <w:rPr>
                <w:rFonts w:ascii="Arial" w:hAnsi="Arial"/>
              </w:rPr>
              <w:t>Comment Resolution Accession Number</w:t>
            </w:r>
          </w:p>
        </w:tc>
      </w:tr>
      <w:tr w:rsidR="009A39F0" w:rsidTr="009A39F0">
        <w:trPr>
          <w:cantSplit/>
        </w:trPr>
        <w:tc>
          <w:tcPr>
            <w:tcW w:w="1620" w:type="dxa"/>
          </w:tcPr>
          <w:p w:rsidR="00C03C2C" w:rsidRDefault="00C03C2C" w:rsidP="001E5E6A">
            <w:pPr>
              <w:tabs>
                <w:tab w:val="left" w:pos="244"/>
                <w:tab w:val="left" w:pos="849"/>
                <w:tab w:val="left" w:pos="1454"/>
              </w:tabs>
              <w:spacing w:before="100" w:after="54"/>
              <w:jc w:val="center"/>
              <w:rPr>
                <w:rFonts w:ascii="Arial" w:hAnsi="Arial"/>
              </w:rPr>
            </w:pPr>
          </w:p>
        </w:tc>
        <w:tc>
          <w:tcPr>
            <w:tcW w:w="1800" w:type="dxa"/>
          </w:tcPr>
          <w:p w:rsidR="00C03C2C" w:rsidRDefault="00C03C2C" w:rsidP="001E5E6A">
            <w:pPr>
              <w:tabs>
                <w:tab w:val="left" w:pos="244"/>
                <w:tab w:val="left" w:pos="849"/>
                <w:tab w:val="left" w:pos="1454"/>
              </w:tabs>
              <w:spacing w:before="100"/>
              <w:rPr>
                <w:rFonts w:ascii="Arial" w:hAnsi="Arial"/>
              </w:rPr>
            </w:pPr>
            <w:r>
              <w:rPr>
                <w:rFonts w:ascii="Arial" w:hAnsi="Arial"/>
              </w:rPr>
              <w:t>04/03/00</w:t>
            </w:r>
          </w:p>
          <w:p w:rsidR="00C03C2C" w:rsidRPr="00757DD6" w:rsidRDefault="00091C43"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Style w:val="Hyperlink"/>
                <w:rFonts w:ascii="Arial" w:hAnsi="Arial"/>
                <w:u w:val="single"/>
              </w:rPr>
            </w:pPr>
            <w:hyperlink r:id="rId14" w:history="1">
              <w:r w:rsidR="00757DD6" w:rsidRPr="00757DD6">
                <w:rPr>
                  <w:rStyle w:val="Hyperlink"/>
                  <w:rFonts w:ascii="Arial" w:hAnsi="Arial"/>
                  <w:u w:val="single"/>
                </w:rPr>
                <w:t>CN 00-003</w:t>
              </w:r>
            </w:hyperlink>
          </w:p>
          <w:p w:rsidR="00C03C2C" w:rsidRPr="00006CFA" w:rsidRDefault="00091C43"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hyperlink r:id="rId15" w:history="1">
              <w:r w:rsidR="00D955EA" w:rsidRPr="00757DD6">
                <w:rPr>
                  <w:rStyle w:val="Hyperlink"/>
                  <w:rFonts w:ascii="Arial" w:hAnsi="Arial"/>
                  <w:u w:val="single"/>
                </w:rPr>
                <w:t>ML003729444</w:t>
              </w:r>
            </w:hyperlink>
          </w:p>
        </w:tc>
        <w:tc>
          <w:tcPr>
            <w:tcW w:w="5310" w:type="dxa"/>
          </w:tcPr>
          <w:p w:rsidR="00C03C2C" w:rsidRDefault="00757DD6" w:rsidP="001E5E6A">
            <w:pPr>
              <w:tabs>
                <w:tab w:val="left" w:pos="244"/>
                <w:tab w:val="left" w:pos="849"/>
                <w:tab w:val="left" w:pos="1454"/>
                <w:tab w:val="left" w:pos="2059"/>
                <w:tab w:val="left" w:pos="2664"/>
                <w:tab w:val="left" w:pos="3268"/>
                <w:tab w:val="left" w:pos="3873"/>
                <w:tab w:val="left" w:pos="4478"/>
                <w:tab w:val="left" w:pos="5083"/>
              </w:tabs>
              <w:spacing w:before="100" w:after="54"/>
              <w:rPr>
                <w:rFonts w:ascii="Arial" w:hAnsi="Arial"/>
              </w:rPr>
            </w:pPr>
            <w:r>
              <w:rPr>
                <w:rFonts w:ascii="Arial" w:hAnsi="Arial"/>
              </w:rPr>
              <w:t>Initial Issuance</w:t>
            </w:r>
          </w:p>
        </w:tc>
        <w:tc>
          <w:tcPr>
            <w:tcW w:w="1080" w:type="dxa"/>
          </w:tcPr>
          <w:p w:rsidR="00C03C2C" w:rsidRDefault="00A619D8" w:rsidP="001E5E6A">
            <w:pPr>
              <w:tabs>
                <w:tab w:val="left" w:pos="244"/>
                <w:tab w:val="left" w:pos="849"/>
              </w:tabs>
              <w:spacing w:before="100" w:after="54"/>
              <w:jc w:val="center"/>
              <w:rPr>
                <w:rFonts w:ascii="Arial" w:hAnsi="Arial"/>
              </w:rPr>
            </w:pPr>
            <w:r>
              <w:rPr>
                <w:rFonts w:ascii="Arial" w:hAnsi="Arial"/>
              </w:rPr>
              <w:t>Yes</w:t>
            </w:r>
          </w:p>
        </w:tc>
        <w:tc>
          <w:tcPr>
            <w:tcW w:w="1440" w:type="dxa"/>
          </w:tcPr>
          <w:p w:rsidR="00C03C2C" w:rsidRDefault="00C03C2C" w:rsidP="001E5E6A">
            <w:pPr>
              <w:tabs>
                <w:tab w:val="left" w:pos="244"/>
                <w:tab w:val="left" w:pos="849"/>
                <w:tab w:val="left" w:pos="1454"/>
              </w:tabs>
              <w:spacing w:before="100" w:after="54"/>
              <w:jc w:val="center"/>
              <w:rPr>
                <w:rFonts w:ascii="Arial" w:hAnsi="Arial"/>
              </w:rPr>
            </w:pPr>
          </w:p>
        </w:tc>
        <w:tc>
          <w:tcPr>
            <w:tcW w:w="1800" w:type="dxa"/>
          </w:tcPr>
          <w:p w:rsidR="00C03C2C" w:rsidRDefault="00C03C2C" w:rsidP="001E5E6A">
            <w:pPr>
              <w:tabs>
                <w:tab w:val="left" w:pos="244"/>
                <w:tab w:val="left" w:pos="849"/>
              </w:tabs>
              <w:spacing w:before="100" w:after="54"/>
              <w:jc w:val="center"/>
              <w:rPr>
                <w:rFonts w:ascii="Arial" w:hAnsi="Arial"/>
              </w:rPr>
            </w:pPr>
          </w:p>
        </w:tc>
      </w:tr>
      <w:tr w:rsidR="009A39F0" w:rsidTr="009A39F0">
        <w:trPr>
          <w:cantSplit/>
        </w:trPr>
        <w:tc>
          <w:tcPr>
            <w:tcW w:w="1620" w:type="dxa"/>
          </w:tcPr>
          <w:p w:rsidR="00B4188E" w:rsidRDefault="00B4188E" w:rsidP="001E5E6A">
            <w:pPr>
              <w:tabs>
                <w:tab w:val="left" w:pos="244"/>
                <w:tab w:val="left" w:pos="849"/>
                <w:tab w:val="left" w:pos="1454"/>
              </w:tabs>
              <w:spacing w:before="100" w:after="54"/>
              <w:jc w:val="center"/>
            </w:pPr>
            <w:r>
              <w:rPr>
                <w:rFonts w:ascii="Arial" w:hAnsi="Arial"/>
              </w:rPr>
              <w:t>N/A</w:t>
            </w:r>
          </w:p>
        </w:tc>
        <w:tc>
          <w:tcPr>
            <w:tcW w:w="1800" w:type="dxa"/>
          </w:tcPr>
          <w:p w:rsidR="00B4188E" w:rsidRPr="00006CFA" w:rsidRDefault="00B4188E" w:rsidP="001E5E6A">
            <w:pPr>
              <w:tabs>
                <w:tab w:val="left" w:pos="244"/>
                <w:tab w:val="left" w:pos="849"/>
                <w:tab w:val="left" w:pos="1454"/>
              </w:tabs>
              <w:spacing w:before="100"/>
              <w:rPr>
                <w:rFonts w:ascii="Arial" w:hAnsi="Arial"/>
              </w:rPr>
            </w:pPr>
            <w:r w:rsidRPr="00006CFA">
              <w:rPr>
                <w:rFonts w:ascii="Arial" w:hAnsi="Arial"/>
              </w:rPr>
              <w:t>01/17/02</w:t>
            </w:r>
          </w:p>
          <w:p w:rsidR="007B1114" w:rsidRPr="00757DD6" w:rsidRDefault="00091C43"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Style w:val="Hyperlink"/>
                <w:rFonts w:ascii="Arial" w:hAnsi="Arial"/>
                <w:u w:val="single"/>
              </w:rPr>
            </w:pPr>
            <w:hyperlink r:id="rId16" w:history="1">
              <w:r w:rsidR="00540409" w:rsidRPr="00757DD6">
                <w:rPr>
                  <w:rStyle w:val="Hyperlink"/>
                  <w:rFonts w:ascii="Arial" w:hAnsi="Arial"/>
                  <w:u w:val="single"/>
                </w:rPr>
                <w:t>CN 02-001</w:t>
              </w:r>
            </w:hyperlink>
          </w:p>
          <w:p w:rsidR="007B1114" w:rsidRPr="00006CFA" w:rsidRDefault="00091C43"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hyperlink r:id="rId17" w:history="1">
              <w:r w:rsidR="00C03C2C" w:rsidRPr="00757DD6">
                <w:rPr>
                  <w:rStyle w:val="Hyperlink"/>
                  <w:rFonts w:ascii="Arial" w:hAnsi="Arial"/>
                  <w:u w:val="single"/>
                </w:rPr>
                <w:t>ML020380579</w:t>
              </w:r>
            </w:hyperlink>
          </w:p>
        </w:tc>
        <w:tc>
          <w:tcPr>
            <w:tcW w:w="5310" w:type="dxa"/>
          </w:tcPr>
          <w:p w:rsidR="00B4188E" w:rsidRDefault="00B4188E" w:rsidP="001E5E6A">
            <w:pPr>
              <w:tabs>
                <w:tab w:val="left" w:pos="244"/>
                <w:tab w:val="left" w:pos="849"/>
                <w:tab w:val="left" w:pos="1454"/>
                <w:tab w:val="left" w:pos="2059"/>
                <w:tab w:val="left" w:pos="2664"/>
                <w:tab w:val="left" w:pos="3268"/>
                <w:tab w:val="left" w:pos="3873"/>
                <w:tab w:val="left" w:pos="4478"/>
                <w:tab w:val="left" w:pos="5083"/>
              </w:tabs>
              <w:spacing w:before="100" w:after="54"/>
            </w:pPr>
            <w:r>
              <w:rPr>
                <w:rFonts w:ascii="Arial" w:hAnsi="Arial"/>
              </w:rPr>
              <w:t xml:space="preserve">Revised to provide minor clarifications to inspection requirements and additional inspection guidance concerning operability </w:t>
            </w:r>
            <w:r w:rsidR="007D0686">
              <w:rPr>
                <w:rFonts w:ascii="Arial" w:hAnsi="Arial"/>
              </w:rPr>
              <w:t>determinations</w:t>
            </w:r>
            <w:r>
              <w:rPr>
                <w:rFonts w:ascii="Arial" w:hAnsi="Arial"/>
              </w:rPr>
              <w:t xml:space="preserve">.  In addition, inspection resource estimates and inspection level of effort are revised to provide a band for more inspection </w:t>
            </w:r>
          </w:p>
        </w:tc>
        <w:tc>
          <w:tcPr>
            <w:tcW w:w="1080" w:type="dxa"/>
          </w:tcPr>
          <w:p w:rsidR="00B4188E" w:rsidRDefault="00D3057E" w:rsidP="001E5E6A">
            <w:pPr>
              <w:tabs>
                <w:tab w:val="left" w:pos="244"/>
                <w:tab w:val="left" w:pos="849"/>
              </w:tabs>
              <w:spacing w:before="100" w:after="54"/>
              <w:jc w:val="center"/>
            </w:pPr>
            <w:r>
              <w:rPr>
                <w:rFonts w:ascii="Arial" w:hAnsi="Arial"/>
              </w:rPr>
              <w:t>No</w:t>
            </w:r>
          </w:p>
        </w:tc>
        <w:tc>
          <w:tcPr>
            <w:tcW w:w="1440" w:type="dxa"/>
          </w:tcPr>
          <w:p w:rsidR="00B4188E" w:rsidRDefault="00B4188E" w:rsidP="001E5E6A">
            <w:pPr>
              <w:tabs>
                <w:tab w:val="left" w:pos="244"/>
                <w:tab w:val="left" w:pos="849"/>
                <w:tab w:val="left" w:pos="1454"/>
              </w:tabs>
              <w:spacing w:before="100" w:after="54"/>
              <w:jc w:val="center"/>
            </w:pPr>
            <w:r>
              <w:rPr>
                <w:rFonts w:ascii="Arial" w:hAnsi="Arial"/>
              </w:rPr>
              <w:t>N/A</w:t>
            </w:r>
          </w:p>
        </w:tc>
        <w:tc>
          <w:tcPr>
            <w:tcW w:w="1800" w:type="dxa"/>
          </w:tcPr>
          <w:p w:rsidR="00B4188E" w:rsidRDefault="00B4188E" w:rsidP="001E5E6A">
            <w:pPr>
              <w:tabs>
                <w:tab w:val="left" w:pos="244"/>
                <w:tab w:val="left" w:pos="849"/>
              </w:tabs>
              <w:spacing w:before="100" w:after="54"/>
              <w:jc w:val="center"/>
            </w:pPr>
            <w:r>
              <w:rPr>
                <w:rFonts w:ascii="Arial" w:hAnsi="Arial"/>
              </w:rPr>
              <w:t>N/A</w:t>
            </w:r>
          </w:p>
        </w:tc>
      </w:tr>
      <w:tr w:rsidR="009A39F0" w:rsidTr="009A39F0">
        <w:trPr>
          <w:cantSplit/>
        </w:trPr>
        <w:tc>
          <w:tcPr>
            <w:tcW w:w="1620" w:type="dxa"/>
          </w:tcPr>
          <w:p w:rsidR="00B4188E" w:rsidRDefault="00B4188E" w:rsidP="001E5E6A">
            <w:pPr>
              <w:tabs>
                <w:tab w:val="left" w:pos="244"/>
                <w:tab w:val="left" w:pos="849"/>
                <w:tab w:val="left" w:pos="1454"/>
              </w:tabs>
              <w:spacing w:before="100" w:after="54"/>
              <w:jc w:val="center"/>
            </w:pPr>
            <w:r>
              <w:rPr>
                <w:rFonts w:ascii="Arial" w:hAnsi="Arial"/>
              </w:rPr>
              <w:t>N/A</w:t>
            </w:r>
          </w:p>
        </w:tc>
        <w:tc>
          <w:tcPr>
            <w:tcW w:w="1800" w:type="dxa"/>
          </w:tcPr>
          <w:p w:rsidR="00B4188E" w:rsidRPr="00006CFA" w:rsidRDefault="00B4188E" w:rsidP="001E5E6A">
            <w:pPr>
              <w:tabs>
                <w:tab w:val="left" w:pos="244"/>
                <w:tab w:val="left" w:pos="849"/>
                <w:tab w:val="left" w:pos="1454"/>
              </w:tabs>
              <w:spacing w:before="100"/>
              <w:rPr>
                <w:rFonts w:ascii="Arial" w:hAnsi="Arial"/>
              </w:rPr>
            </w:pPr>
            <w:r w:rsidRPr="00006CFA">
              <w:rPr>
                <w:rFonts w:ascii="Arial" w:hAnsi="Arial"/>
              </w:rPr>
              <w:t>02/02/04</w:t>
            </w:r>
          </w:p>
          <w:p w:rsidR="007B1114" w:rsidRPr="00757DD6" w:rsidRDefault="00091C43"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Style w:val="Hyperlink"/>
                <w:rFonts w:ascii="Arial" w:hAnsi="Arial"/>
                <w:u w:val="single"/>
              </w:rPr>
            </w:pPr>
            <w:hyperlink r:id="rId18" w:history="1">
              <w:r w:rsidR="00540409" w:rsidRPr="00757DD6">
                <w:rPr>
                  <w:rStyle w:val="Hyperlink"/>
                  <w:rFonts w:ascii="Arial" w:hAnsi="Arial"/>
                  <w:u w:val="single"/>
                </w:rPr>
                <w:t>CN 04-003</w:t>
              </w:r>
            </w:hyperlink>
          </w:p>
          <w:p w:rsidR="007B1114" w:rsidRPr="00006CFA" w:rsidRDefault="00091C43"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hyperlink r:id="rId19" w:history="1">
              <w:r w:rsidR="007B1114" w:rsidRPr="00757DD6">
                <w:rPr>
                  <w:rStyle w:val="Hyperlink"/>
                  <w:rFonts w:ascii="Arial" w:hAnsi="Arial"/>
                  <w:u w:val="single"/>
                </w:rPr>
                <w:t>ML040690557</w:t>
              </w:r>
            </w:hyperlink>
          </w:p>
        </w:tc>
        <w:tc>
          <w:tcPr>
            <w:tcW w:w="5310" w:type="dxa"/>
          </w:tcPr>
          <w:p w:rsidR="00B4188E" w:rsidRDefault="00B4188E" w:rsidP="001E5E6A">
            <w:pPr>
              <w:tabs>
                <w:tab w:val="left" w:pos="244"/>
                <w:tab w:val="left" w:pos="849"/>
                <w:tab w:val="left" w:pos="1454"/>
                <w:tab w:val="left" w:pos="2059"/>
                <w:tab w:val="left" w:pos="2664"/>
                <w:tab w:val="left" w:pos="3268"/>
                <w:tab w:val="left" w:pos="3873"/>
                <w:tab w:val="left" w:pos="4478"/>
                <w:tab w:val="left" w:pos="5083"/>
              </w:tabs>
              <w:spacing w:before="100" w:after="54"/>
            </w:pPr>
            <w:r>
              <w:rPr>
                <w:rFonts w:ascii="Arial" w:hAnsi="Arial"/>
              </w:rPr>
              <w:t>Revised to include deferred modifications to the inspection sampling list.</w:t>
            </w:r>
          </w:p>
        </w:tc>
        <w:tc>
          <w:tcPr>
            <w:tcW w:w="1080" w:type="dxa"/>
          </w:tcPr>
          <w:p w:rsidR="00B4188E" w:rsidRDefault="00D3057E" w:rsidP="001E5E6A">
            <w:pPr>
              <w:tabs>
                <w:tab w:val="left" w:pos="244"/>
                <w:tab w:val="left" w:pos="849"/>
              </w:tabs>
              <w:spacing w:before="100" w:after="54"/>
              <w:jc w:val="center"/>
            </w:pPr>
            <w:r>
              <w:rPr>
                <w:rFonts w:ascii="Arial" w:hAnsi="Arial"/>
              </w:rPr>
              <w:t>No</w:t>
            </w:r>
          </w:p>
        </w:tc>
        <w:tc>
          <w:tcPr>
            <w:tcW w:w="1440" w:type="dxa"/>
          </w:tcPr>
          <w:p w:rsidR="00B4188E" w:rsidRDefault="00B4188E" w:rsidP="001E5E6A">
            <w:pPr>
              <w:tabs>
                <w:tab w:val="left" w:pos="244"/>
                <w:tab w:val="left" w:pos="849"/>
                <w:tab w:val="left" w:pos="1454"/>
              </w:tabs>
              <w:spacing w:before="100" w:after="54"/>
              <w:jc w:val="center"/>
            </w:pPr>
            <w:r>
              <w:rPr>
                <w:rFonts w:ascii="Arial" w:hAnsi="Arial"/>
              </w:rPr>
              <w:t>N/A</w:t>
            </w:r>
          </w:p>
        </w:tc>
        <w:tc>
          <w:tcPr>
            <w:tcW w:w="1800" w:type="dxa"/>
          </w:tcPr>
          <w:p w:rsidR="00B4188E" w:rsidRDefault="00B4188E" w:rsidP="001E5E6A">
            <w:pPr>
              <w:tabs>
                <w:tab w:val="left" w:pos="244"/>
                <w:tab w:val="left" w:pos="849"/>
              </w:tabs>
              <w:spacing w:before="100" w:after="54"/>
              <w:jc w:val="center"/>
            </w:pPr>
            <w:r>
              <w:rPr>
                <w:rFonts w:ascii="Arial" w:hAnsi="Arial"/>
              </w:rPr>
              <w:t>N/A</w:t>
            </w:r>
          </w:p>
        </w:tc>
      </w:tr>
      <w:tr w:rsidR="009A39F0" w:rsidTr="009A39F0">
        <w:trPr>
          <w:cantSplit/>
        </w:trPr>
        <w:tc>
          <w:tcPr>
            <w:tcW w:w="1620" w:type="dxa"/>
          </w:tcPr>
          <w:p w:rsidR="00B4188E" w:rsidRDefault="00B4188E" w:rsidP="001E5E6A">
            <w:pPr>
              <w:tabs>
                <w:tab w:val="left" w:pos="244"/>
                <w:tab w:val="left" w:pos="849"/>
                <w:tab w:val="left" w:pos="1454"/>
              </w:tabs>
              <w:spacing w:before="100" w:after="54"/>
              <w:jc w:val="center"/>
            </w:pPr>
            <w:r>
              <w:rPr>
                <w:rFonts w:ascii="Arial" w:hAnsi="Arial"/>
              </w:rPr>
              <w:t>N/A</w:t>
            </w:r>
          </w:p>
        </w:tc>
        <w:tc>
          <w:tcPr>
            <w:tcW w:w="1800" w:type="dxa"/>
          </w:tcPr>
          <w:p w:rsidR="00B4188E" w:rsidRPr="00006CFA" w:rsidRDefault="00B4188E" w:rsidP="001E5E6A">
            <w:pPr>
              <w:tabs>
                <w:tab w:val="left" w:pos="244"/>
                <w:tab w:val="left" w:pos="849"/>
                <w:tab w:val="left" w:pos="1454"/>
              </w:tabs>
              <w:spacing w:before="100"/>
              <w:rPr>
                <w:rFonts w:ascii="Arial" w:hAnsi="Arial"/>
              </w:rPr>
            </w:pPr>
            <w:r w:rsidRPr="00006CFA">
              <w:rPr>
                <w:rFonts w:ascii="Arial" w:hAnsi="Arial"/>
              </w:rPr>
              <w:t>01/05/06</w:t>
            </w:r>
          </w:p>
          <w:p w:rsidR="007B1114" w:rsidRPr="00540409" w:rsidRDefault="00091C43"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Style w:val="Hyperlink"/>
                <w:rFonts w:ascii="Arial" w:hAnsi="Arial"/>
                <w:u w:val="single"/>
              </w:rPr>
            </w:pPr>
            <w:hyperlink r:id="rId20" w:history="1">
              <w:r w:rsidR="00540409" w:rsidRPr="00540409">
                <w:rPr>
                  <w:rStyle w:val="Hyperlink"/>
                  <w:rFonts w:ascii="Arial" w:hAnsi="Arial"/>
                  <w:u w:val="single"/>
                </w:rPr>
                <w:t>CN 06-001</w:t>
              </w:r>
            </w:hyperlink>
          </w:p>
          <w:p w:rsidR="007B1114" w:rsidRPr="00006CFA" w:rsidRDefault="00091C43"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hyperlink r:id="rId21" w:history="1">
              <w:r w:rsidR="007B1114" w:rsidRPr="00540409">
                <w:rPr>
                  <w:rStyle w:val="Hyperlink"/>
                  <w:rFonts w:ascii="Arial" w:hAnsi="Arial"/>
                  <w:u w:val="single"/>
                </w:rPr>
                <w:t>ML060060380</w:t>
              </w:r>
            </w:hyperlink>
          </w:p>
        </w:tc>
        <w:tc>
          <w:tcPr>
            <w:tcW w:w="5310" w:type="dxa"/>
          </w:tcPr>
          <w:p w:rsidR="00B4188E" w:rsidRDefault="00B4188E" w:rsidP="001E5E6A">
            <w:pPr>
              <w:tabs>
                <w:tab w:val="left" w:pos="244"/>
                <w:tab w:val="left" w:pos="849"/>
                <w:tab w:val="left" w:pos="1454"/>
                <w:tab w:val="left" w:pos="2059"/>
                <w:tab w:val="left" w:pos="2664"/>
                <w:tab w:val="left" w:pos="3268"/>
                <w:tab w:val="left" w:pos="3873"/>
                <w:tab w:val="left" w:pos="4478"/>
                <w:tab w:val="left" w:pos="5083"/>
              </w:tabs>
              <w:spacing w:before="100" w:after="54"/>
            </w:pPr>
            <w:r>
              <w:rPr>
                <w:rFonts w:ascii="Arial" w:hAnsi="Arial"/>
              </w:rPr>
              <w:t>Increased the estimated resources required to complete this inspection activity based on increased inspection hours charged to this IP during last several ROP cycles.  Completed historical CN search.</w:t>
            </w:r>
          </w:p>
        </w:tc>
        <w:tc>
          <w:tcPr>
            <w:tcW w:w="1080" w:type="dxa"/>
          </w:tcPr>
          <w:p w:rsidR="00B4188E" w:rsidRDefault="00D3057E" w:rsidP="001E5E6A">
            <w:pPr>
              <w:tabs>
                <w:tab w:val="left" w:pos="244"/>
                <w:tab w:val="left" w:pos="849"/>
              </w:tabs>
              <w:spacing w:before="100" w:after="54"/>
              <w:jc w:val="center"/>
            </w:pPr>
            <w:r>
              <w:rPr>
                <w:rFonts w:ascii="Arial" w:hAnsi="Arial"/>
              </w:rPr>
              <w:t>No</w:t>
            </w:r>
          </w:p>
        </w:tc>
        <w:tc>
          <w:tcPr>
            <w:tcW w:w="1440" w:type="dxa"/>
          </w:tcPr>
          <w:p w:rsidR="00B4188E" w:rsidRDefault="00B4188E" w:rsidP="001E5E6A">
            <w:pPr>
              <w:tabs>
                <w:tab w:val="left" w:pos="244"/>
                <w:tab w:val="left" w:pos="849"/>
                <w:tab w:val="left" w:pos="1454"/>
              </w:tabs>
              <w:spacing w:before="100" w:after="54"/>
              <w:jc w:val="center"/>
            </w:pPr>
            <w:r>
              <w:rPr>
                <w:rFonts w:ascii="Arial" w:hAnsi="Arial"/>
              </w:rPr>
              <w:t>N/A</w:t>
            </w:r>
          </w:p>
        </w:tc>
        <w:tc>
          <w:tcPr>
            <w:tcW w:w="1800" w:type="dxa"/>
          </w:tcPr>
          <w:p w:rsidR="00B4188E" w:rsidRDefault="00B4188E" w:rsidP="001E5E6A">
            <w:pPr>
              <w:tabs>
                <w:tab w:val="left" w:pos="244"/>
                <w:tab w:val="left" w:pos="849"/>
              </w:tabs>
              <w:spacing w:before="100" w:after="54"/>
              <w:jc w:val="center"/>
            </w:pPr>
            <w:r>
              <w:rPr>
                <w:rFonts w:ascii="Arial" w:hAnsi="Arial"/>
              </w:rPr>
              <w:t>N/A</w:t>
            </w:r>
          </w:p>
        </w:tc>
      </w:tr>
      <w:tr w:rsidR="009A39F0" w:rsidTr="009A39F0">
        <w:trPr>
          <w:cantSplit/>
        </w:trPr>
        <w:tc>
          <w:tcPr>
            <w:tcW w:w="1620" w:type="dxa"/>
          </w:tcPr>
          <w:p w:rsidR="00B4188E" w:rsidRDefault="00B4188E" w:rsidP="001E5E6A">
            <w:pPr>
              <w:tabs>
                <w:tab w:val="left" w:pos="244"/>
                <w:tab w:val="left" w:pos="849"/>
                <w:tab w:val="left" w:pos="1454"/>
              </w:tabs>
              <w:spacing w:before="100" w:after="54"/>
              <w:jc w:val="center"/>
            </w:pPr>
            <w:r>
              <w:rPr>
                <w:rFonts w:ascii="Arial" w:hAnsi="Arial"/>
              </w:rPr>
              <w:t>N/A</w:t>
            </w:r>
          </w:p>
        </w:tc>
        <w:tc>
          <w:tcPr>
            <w:tcW w:w="1800" w:type="dxa"/>
          </w:tcPr>
          <w:p w:rsidR="00B4188E" w:rsidRPr="00006CFA" w:rsidRDefault="00B4188E" w:rsidP="001E5E6A">
            <w:pPr>
              <w:tabs>
                <w:tab w:val="left" w:pos="244"/>
                <w:tab w:val="left" w:pos="849"/>
                <w:tab w:val="left" w:pos="1454"/>
              </w:tabs>
              <w:spacing w:before="100"/>
              <w:rPr>
                <w:rFonts w:ascii="Arial" w:hAnsi="Arial"/>
              </w:rPr>
            </w:pPr>
            <w:r w:rsidRPr="00006CFA">
              <w:rPr>
                <w:rFonts w:ascii="Arial" w:hAnsi="Arial"/>
              </w:rPr>
              <w:t>07/26/06</w:t>
            </w:r>
          </w:p>
          <w:p w:rsidR="007B1114" w:rsidRPr="00540409" w:rsidRDefault="00091C43"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Style w:val="Hyperlink"/>
                <w:rFonts w:ascii="Arial" w:hAnsi="Arial"/>
                <w:u w:val="single"/>
              </w:rPr>
            </w:pPr>
            <w:hyperlink r:id="rId22" w:history="1">
              <w:r w:rsidR="00540409" w:rsidRPr="00540409">
                <w:rPr>
                  <w:rStyle w:val="Hyperlink"/>
                  <w:rFonts w:ascii="Arial" w:hAnsi="Arial"/>
                  <w:u w:val="single"/>
                </w:rPr>
                <w:t>CN 06-018</w:t>
              </w:r>
            </w:hyperlink>
          </w:p>
          <w:p w:rsidR="007B1114" w:rsidRPr="00006CFA" w:rsidRDefault="00091C43"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hyperlink r:id="rId23" w:history="1">
              <w:r w:rsidR="007B1114" w:rsidRPr="00540409">
                <w:rPr>
                  <w:rStyle w:val="Hyperlink"/>
                  <w:rFonts w:ascii="Arial" w:hAnsi="Arial"/>
                  <w:u w:val="single"/>
                </w:rPr>
                <w:t>ML061730334</w:t>
              </w:r>
            </w:hyperlink>
          </w:p>
        </w:tc>
        <w:tc>
          <w:tcPr>
            <w:tcW w:w="5310" w:type="dxa"/>
          </w:tcPr>
          <w:p w:rsidR="00B4188E" w:rsidRDefault="00B4188E" w:rsidP="001E5E6A">
            <w:pPr>
              <w:tabs>
                <w:tab w:val="left" w:pos="244"/>
                <w:tab w:val="left" w:pos="849"/>
                <w:tab w:val="left" w:pos="1454"/>
                <w:tab w:val="left" w:pos="2059"/>
                <w:tab w:val="left" w:pos="2664"/>
                <w:tab w:val="left" w:pos="3268"/>
                <w:tab w:val="left" w:pos="3873"/>
                <w:tab w:val="left" w:pos="4478"/>
                <w:tab w:val="left" w:pos="5083"/>
              </w:tabs>
              <w:spacing w:before="100" w:after="54"/>
            </w:pPr>
            <w:r>
              <w:rPr>
                <w:rFonts w:ascii="Arial" w:hAnsi="Arial"/>
              </w:rPr>
              <w:t>Revised to reflect changes of reference documents: GL91-18 was</w:t>
            </w:r>
            <w:r w:rsidR="00C734A3">
              <w:rPr>
                <w:rFonts w:ascii="Arial" w:hAnsi="Arial"/>
              </w:rPr>
              <w:t xml:space="preserve"> superseded </w:t>
            </w:r>
            <w:r>
              <w:rPr>
                <w:rFonts w:ascii="Arial" w:hAnsi="Arial"/>
              </w:rPr>
              <w:t>by RIS</w:t>
            </w:r>
            <w:r w:rsidR="000F7AAC" w:rsidRPr="00E667A7">
              <w:rPr>
                <w:rFonts w:ascii="Arial" w:hAnsi="Arial"/>
              </w:rPr>
              <w:t> </w:t>
            </w:r>
            <w:r>
              <w:rPr>
                <w:rFonts w:ascii="Arial" w:hAnsi="Arial"/>
              </w:rPr>
              <w:t>2005-20</w:t>
            </w:r>
            <w:r w:rsidR="004F73D5">
              <w:rPr>
                <w:rFonts w:ascii="Arial" w:hAnsi="Arial"/>
              </w:rPr>
              <w:t>.  Revision history reviewed for the last four years.</w:t>
            </w:r>
          </w:p>
        </w:tc>
        <w:tc>
          <w:tcPr>
            <w:tcW w:w="1080" w:type="dxa"/>
          </w:tcPr>
          <w:p w:rsidR="00B4188E" w:rsidRDefault="00D3057E" w:rsidP="001E5E6A">
            <w:pPr>
              <w:tabs>
                <w:tab w:val="left" w:pos="244"/>
                <w:tab w:val="left" w:pos="849"/>
              </w:tabs>
              <w:spacing w:before="100" w:after="54"/>
              <w:jc w:val="center"/>
            </w:pPr>
            <w:r>
              <w:rPr>
                <w:rFonts w:ascii="Arial" w:hAnsi="Arial"/>
              </w:rPr>
              <w:t>No</w:t>
            </w:r>
          </w:p>
        </w:tc>
        <w:tc>
          <w:tcPr>
            <w:tcW w:w="1440" w:type="dxa"/>
          </w:tcPr>
          <w:p w:rsidR="00B4188E" w:rsidRDefault="00B4188E" w:rsidP="001E5E6A">
            <w:pPr>
              <w:tabs>
                <w:tab w:val="left" w:pos="244"/>
                <w:tab w:val="left" w:pos="849"/>
                <w:tab w:val="left" w:pos="1454"/>
              </w:tabs>
              <w:spacing w:before="100" w:after="54"/>
              <w:jc w:val="center"/>
            </w:pPr>
            <w:r>
              <w:rPr>
                <w:rFonts w:ascii="Arial" w:hAnsi="Arial"/>
              </w:rPr>
              <w:t>N/A</w:t>
            </w:r>
          </w:p>
        </w:tc>
        <w:tc>
          <w:tcPr>
            <w:tcW w:w="1800" w:type="dxa"/>
          </w:tcPr>
          <w:p w:rsidR="00B4188E" w:rsidRDefault="00B4188E" w:rsidP="001E5E6A">
            <w:pPr>
              <w:tabs>
                <w:tab w:val="left" w:pos="244"/>
                <w:tab w:val="left" w:pos="849"/>
              </w:tabs>
              <w:spacing w:before="100" w:after="54"/>
              <w:jc w:val="center"/>
            </w:pPr>
            <w:r>
              <w:rPr>
                <w:rFonts w:ascii="Arial" w:hAnsi="Arial"/>
              </w:rPr>
              <w:t>N/A</w:t>
            </w:r>
          </w:p>
        </w:tc>
      </w:tr>
      <w:tr w:rsidR="009A39F0" w:rsidTr="009A39F0">
        <w:trPr>
          <w:cantSplit/>
        </w:trPr>
        <w:tc>
          <w:tcPr>
            <w:tcW w:w="1620" w:type="dxa"/>
          </w:tcPr>
          <w:p w:rsidR="00B4188E" w:rsidRDefault="0076075D" w:rsidP="001E5E6A">
            <w:pPr>
              <w:tabs>
                <w:tab w:val="left" w:pos="244"/>
                <w:tab w:val="left" w:pos="849"/>
                <w:tab w:val="left" w:pos="1454"/>
              </w:tabs>
              <w:spacing w:before="100" w:after="54"/>
              <w:jc w:val="center"/>
            </w:pPr>
            <w:r>
              <w:rPr>
                <w:rFonts w:ascii="Arial" w:hAnsi="Arial"/>
              </w:rPr>
              <w:t>N/A</w:t>
            </w:r>
          </w:p>
        </w:tc>
        <w:tc>
          <w:tcPr>
            <w:tcW w:w="1800" w:type="dxa"/>
          </w:tcPr>
          <w:p w:rsidR="00B4188E" w:rsidRPr="00006CFA" w:rsidRDefault="00E038E0" w:rsidP="001E5E6A">
            <w:pPr>
              <w:tabs>
                <w:tab w:val="left" w:pos="244"/>
                <w:tab w:val="left" w:pos="849"/>
                <w:tab w:val="left" w:pos="1454"/>
              </w:tabs>
              <w:spacing w:before="100"/>
              <w:rPr>
                <w:rFonts w:ascii="Arial" w:hAnsi="Arial"/>
              </w:rPr>
            </w:pPr>
            <w:r w:rsidRPr="00006CFA">
              <w:rPr>
                <w:rFonts w:ascii="Arial" w:hAnsi="Arial"/>
              </w:rPr>
              <w:t>01/31/08</w:t>
            </w:r>
          </w:p>
          <w:p w:rsidR="007B1114" w:rsidRPr="00540409" w:rsidRDefault="00091C43"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Style w:val="Hyperlink"/>
                <w:rFonts w:ascii="Arial" w:hAnsi="Arial"/>
                <w:u w:val="single"/>
              </w:rPr>
            </w:pPr>
            <w:hyperlink r:id="rId24" w:history="1">
              <w:r w:rsidR="00540409" w:rsidRPr="00540409">
                <w:rPr>
                  <w:rStyle w:val="Hyperlink"/>
                  <w:rFonts w:ascii="Arial" w:hAnsi="Arial"/>
                  <w:u w:val="single"/>
                </w:rPr>
                <w:t>CN 08-005</w:t>
              </w:r>
            </w:hyperlink>
          </w:p>
          <w:p w:rsidR="007B1114" w:rsidRPr="00006CFA" w:rsidRDefault="00091C43"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hyperlink r:id="rId25" w:history="1">
              <w:r w:rsidR="007B1114" w:rsidRPr="00540409">
                <w:rPr>
                  <w:rStyle w:val="Hyperlink"/>
                  <w:rFonts w:ascii="Arial" w:hAnsi="Arial"/>
                  <w:u w:val="single"/>
                </w:rPr>
                <w:t>ML073050448</w:t>
              </w:r>
            </w:hyperlink>
          </w:p>
        </w:tc>
        <w:tc>
          <w:tcPr>
            <w:tcW w:w="5310" w:type="dxa"/>
          </w:tcPr>
          <w:p w:rsidR="00B4188E" w:rsidRPr="0076075D" w:rsidRDefault="0076075D" w:rsidP="001E5E6A">
            <w:pPr>
              <w:tabs>
                <w:tab w:val="left" w:pos="244"/>
                <w:tab w:val="left" w:pos="849"/>
                <w:tab w:val="left" w:pos="1454"/>
                <w:tab w:val="left" w:pos="2059"/>
                <w:tab w:val="left" w:pos="2664"/>
                <w:tab w:val="left" w:pos="3268"/>
                <w:tab w:val="left" w:pos="3873"/>
                <w:tab w:val="left" w:pos="4478"/>
                <w:tab w:val="left" w:pos="5083"/>
              </w:tabs>
              <w:spacing w:before="100" w:after="54"/>
              <w:rPr>
                <w:rFonts w:ascii="Arial" w:hAnsi="Arial"/>
              </w:rPr>
            </w:pPr>
            <w:r w:rsidRPr="0076075D">
              <w:rPr>
                <w:rFonts w:ascii="Arial" w:hAnsi="Arial"/>
              </w:rPr>
              <w:t xml:space="preserve">Add inspection guidance to </w:t>
            </w:r>
            <w:r w:rsidR="009F69D8">
              <w:rPr>
                <w:rFonts w:ascii="Arial" w:hAnsi="Arial"/>
              </w:rPr>
              <w:t>verify that licensee has correctly implemented 10</w:t>
            </w:r>
            <w:r w:rsidR="000F7AAC" w:rsidRPr="00E667A7">
              <w:rPr>
                <w:rFonts w:ascii="Arial" w:hAnsi="Arial"/>
              </w:rPr>
              <w:t> </w:t>
            </w:r>
            <w:r w:rsidR="009F69D8">
              <w:rPr>
                <w:rFonts w:ascii="Arial" w:hAnsi="Arial"/>
              </w:rPr>
              <w:t>CFR</w:t>
            </w:r>
            <w:r w:rsidR="000F7AAC" w:rsidRPr="00E667A7">
              <w:rPr>
                <w:rFonts w:ascii="Arial" w:hAnsi="Arial"/>
              </w:rPr>
              <w:t> </w:t>
            </w:r>
            <w:r w:rsidR="009F69D8">
              <w:rPr>
                <w:rFonts w:ascii="Arial" w:hAnsi="Arial"/>
              </w:rPr>
              <w:t xml:space="preserve">50.59 regulatory requirements </w:t>
            </w:r>
            <w:r w:rsidR="00CA361F">
              <w:rPr>
                <w:rFonts w:ascii="Arial" w:hAnsi="Arial"/>
              </w:rPr>
              <w:t xml:space="preserve">if </w:t>
            </w:r>
            <w:r w:rsidR="009F69D8">
              <w:rPr>
                <w:rFonts w:ascii="Arial" w:hAnsi="Arial"/>
              </w:rPr>
              <w:t xml:space="preserve">operability </w:t>
            </w:r>
            <w:r w:rsidR="007D0686">
              <w:rPr>
                <w:rFonts w:ascii="Arial" w:hAnsi="Arial"/>
              </w:rPr>
              <w:t>determinations</w:t>
            </w:r>
            <w:r w:rsidR="00CA361F">
              <w:rPr>
                <w:rFonts w:ascii="Arial" w:hAnsi="Arial"/>
              </w:rPr>
              <w:t xml:space="preserve"> warrant such </w:t>
            </w:r>
            <w:r w:rsidR="00997E9B">
              <w:rPr>
                <w:rFonts w:ascii="Arial" w:hAnsi="Arial"/>
              </w:rPr>
              <w:t xml:space="preserve">50.59 </w:t>
            </w:r>
            <w:r w:rsidR="00CA361F">
              <w:rPr>
                <w:rFonts w:ascii="Arial" w:hAnsi="Arial"/>
              </w:rPr>
              <w:t>evaluations be performed</w:t>
            </w:r>
            <w:r w:rsidR="009F69D8">
              <w:rPr>
                <w:rFonts w:ascii="Arial" w:hAnsi="Arial"/>
              </w:rPr>
              <w:t>.</w:t>
            </w:r>
          </w:p>
        </w:tc>
        <w:tc>
          <w:tcPr>
            <w:tcW w:w="1080" w:type="dxa"/>
          </w:tcPr>
          <w:p w:rsidR="00B4188E" w:rsidRPr="0076075D" w:rsidRDefault="00D3057E" w:rsidP="001E5E6A">
            <w:pPr>
              <w:tabs>
                <w:tab w:val="left" w:pos="244"/>
                <w:tab w:val="left" w:pos="849"/>
              </w:tabs>
              <w:spacing w:before="100" w:after="54"/>
              <w:jc w:val="center"/>
              <w:rPr>
                <w:rFonts w:ascii="Arial" w:hAnsi="Arial"/>
              </w:rPr>
            </w:pPr>
            <w:r w:rsidRPr="0076075D">
              <w:rPr>
                <w:rFonts w:ascii="Arial" w:hAnsi="Arial"/>
              </w:rPr>
              <w:t>N</w:t>
            </w:r>
            <w:r>
              <w:rPr>
                <w:rFonts w:ascii="Arial" w:hAnsi="Arial"/>
              </w:rPr>
              <w:t>o</w:t>
            </w:r>
          </w:p>
        </w:tc>
        <w:tc>
          <w:tcPr>
            <w:tcW w:w="1440" w:type="dxa"/>
          </w:tcPr>
          <w:p w:rsidR="00B4188E" w:rsidRDefault="0076075D" w:rsidP="001E5E6A">
            <w:pPr>
              <w:tabs>
                <w:tab w:val="left" w:pos="244"/>
                <w:tab w:val="left" w:pos="849"/>
                <w:tab w:val="left" w:pos="1454"/>
              </w:tabs>
              <w:spacing w:before="100" w:after="54"/>
              <w:jc w:val="center"/>
            </w:pPr>
            <w:r>
              <w:rPr>
                <w:rFonts w:ascii="Arial" w:hAnsi="Arial"/>
              </w:rPr>
              <w:t>N/A</w:t>
            </w:r>
          </w:p>
        </w:tc>
        <w:tc>
          <w:tcPr>
            <w:tcW w:w="1800" w:type="dxa"/>
          </w:tcPr>
          <w:p w:rsidR="00B4188E" w:rsidRDefault="0076075D" w:rsidP="001E5E6A">
            <w:pPr>
              <w:tabs>
                <w:tab w:val="left" w:pos="244"/>
                <w:tab w:val="left" w:pos="849"/>
              </w:tabs>
              <w:spacing w:before="100" w:after="54"/>
              <w:jc w:val="center"/>
            </w:pPr>
            <w:r>
              <w:rPr>
                <w:rFonts w:ascii="Arial" w:hAnsi="Arial"/>
              </w:rPr>
              <w:t>N/A</w:t>
            </w:r>
          </w:p>
        </w:tc>
      </w:tr>
      <w:tr w:rsidR="009A39F0" w:rsidTr="009A39F0">
        <w:trPr>
          <w:cantSplit/>
        </w:trPr>
        <w:tc>
          <w:tcPr>
            <w:tcW w:w="1620" w:type="dxa"/>
          </w:tcPr>
          <w:p w:rsidR="007B31A4" w:rsidRDefault="007B31A4" w:rsidP="001E5E6A">
            <w:pPr>
              <w:tabs>
                <w:tab w:val="left" w:pos="244"/>
                <w:tab w:val="left" w:pos="849"/>
                <w:tab w:val="left" w:pos="1454"/>
              </w:tabs>
              <w:spacing w:before="100" w:after="54"/>
              <w:jc w:val="center"/>
              <w:rPr>
                <w:rFonts w:ascii="Arial" w:hAnsi="Arial"/>
              </w:rPr>
            </w:pPr>
            <w:r>
              <w:rPr>
                <w:rFonts w:ascii="Arial" w:hAnsi="Arial"/>
              </w:rPr>
              <w:t>N/A</w:t>
            </w:r>
          </w:p>
        </w:tc>
        <w:tc>
          <w:tcPr>
            <w:tcW w:w="1800" w:type="dxa"/>
          </w:tcPr>
          <w:p w:rsidR="007B31A4" w:rsidRDefault="00F65D78" w:rsidP="001E5E6A">
            <w:pPr>
              <w:tabs>
                <w:tab w:val="left" w:pos="244"/>
                <w:tab w:val="left" w:pos="849"/>
                <w:tab w:val="left" w:pos="1454"/>
              </w:tabs>
              <w:spacing w:before="100"/>
              <w:rPr>
                <w:rFonts w:ascii="Arial" w:hAnsi="Arial"/>
              </w:rPr>
            </w:pPr>
            <w:r>
              <w:rPr>
                <w:rFonts w:ascii="Arial" w:hAnsi="Arial"/>
              </w:rPr>
              <w:t>11/16/09</w:t>
            </w:r>
          </w:p>
          <w:p w:rsidR="007B1114" w:rsidRPr="00540409" w:rsidRDefault="00091C43"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Style w:val="Hyperlink"/>
                <w:rFonts w:ascii="Arial" w:hAnsi="Arial"/>
                <w:u w:val="single"/>
              </w:rPr>
            </w:pPr>
            <w:hyperlink r:id="rId26" w:history="1">
              <w:r w:rsidR="00540409" w:rsidRPr="00540409">
                <w:rPr>
                  <w:rStyle w:val="Hyperlink"/>
                  <w:rFonts w:ascii="Arial" w:hAnsi="Arial"/>
                  <w:u w:val="single"/>
                </w:rPr>
                <w:t>CN 09-027</w:t>
              </w:r>
            </w:hyperlink>
          </w:p>
          <w:p w:rsidR="007B1114" w:rsidRDefault="00091C43"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hyperlink r:id="rId27" w:history="1">
              <w:r w:rsidR="007B1114" w:rsidRPr="00540409">
                <w:rPr>
                  <w:rStyle w:val="Hyperlink"/>
                  <w:rFonts w:ascii="Arial" w:hAnsi="Arial"/>
                  <w:u w:val="single"/>
                </w:rPr>
                <w:t>ML092300320</w:t>
              </w:r>
            </w:hyperlink>
          </w:p>
        </w:tc>
        <w:tc>
          <w:tcPr>
            <w:tcW w:w="5310" w:type="dxa"/>
          </w:tcPr>
          <w:p w:rsidR="007B31A4" w:rsidRPr="0076075D" w:rsidRDefault="007B31A4" w:rsidP="001E5E6A">
            <w:pPr>
              <w:tabs>
                <w:tab w:val="left" w:pos="244"/>
                <w:tab w:val="left" w:pos="849"/>
                <w:tab w:val="left" w:pos="1454"/>
                <w:tab w:val="left" w:pos="2059"/>
                <w:tab w:val="left" w:pos="2664"/>
                <w:tab w:val="left" w:pos="3268"/>
                <w:tab w:val="left" w:pos="3873"/>
                <w:tab w:val="left" w:pos="4478"/>
                <w:tab w:val="left" w:pos="5083"/>
              </w:tabs>
              <w:spacing w:before="100" w:after="54"/>
              <w:rPr>
                <w:rFonts w:ascii="Arial" w:hAnsi="Arial"/>
              </w:rPr>
            </w:pPr>
            <w:r>
              <w:rPr>
                <w:rFonts w:ascii="Arial" w:hAnsi="Arial"/>
              </w:rPr>
              <w:t xml:space="preserve">Added </w:t>
            </w:r>
            <w:r w:rsidR="00006227">
              <w:rPr>
                <w:rFonts w:ascii="Arial" w:hAnsi="Arial"/>
              </w:rPr>
              <w:t xml:space="preserve">6 </w:t>
            </w:r>
            <w:r>
              <w:rPr>
                <w:rFonts w:ascii="Arial" w:hAnsi="Arial"/>
              </w:rPr>
              <w:t xml:space="preserve">hours of inspection </w:t>
            </w:r>
            <w:r w:rsidR="00006227">
              <w:rPr>
                <w:rFonts w:ascii="Arial" w:hAnsi="Arial"/>
              </w:rPr>
              <w:t xml:space="preserve">resources.  </w:t>
            </w:r>
            <w:r>
              <w:rPr>
                <w:rFonts w:ascii="Arial" w:hAnsi="Arial"/>
              </w:rPr>
              <w:t>See 2009 ROP Realignment Results (</w:t>
            </w:r>
            <w:hyperlink r:id="rId28" w:history="1">
              <w:r w:rsidRPr="00540409">
                <w:rPr>
                  <w:rStyle w:val="Hyperlink"/>
                  <w:rFonts w:ascii="Arial" w:hAnsi="Arial"/>
                  <w:u w:val="single"/>
                </w:rPr>
                <w:t>ML092090312</w:t>
              </w:r>
            </w:hyperlink>
            <w:r>
              <w:rPr>
                <w:rFonts w:ascii="Arial" w:hAnsi="Arial"/>
              </w:rPr>
              <w:t>)</w:t>
            </w:r>
          </w:p>
        </w:tc>
        <w:tc>
          <w:tcPr>
            <w:tcW w:w="1080" w:type="dxa"/>
          </w:tcPr>
          <w:p w:rsidR="007B31A4" w:rsidRPr="0076075D" w:rsidRDefault="00D3057E" w:rsidP="001E5E6A">
            <w:pPr>
              <w:tabs>
                <w:tab w:val="left" w:pos="244"/>
                <w:tab w:val="left" w:pos="849"/>
              </w:tabs>
              <w:spacing w:before="100" w:after="54"/>
              <w:jc w:val="center"/>
              <w:rPr>
                <w:rFonts w:ascii="Arial" w:hAnsi="Arial"/>
              </w:rPr>
            </w:pPr>
            <w:r w:rsidRPr="0076075D">
              <w:rPr>
                <w:rFonts w:ascii="Arial" w:hAnsi="Arial"/>
              </w:rPr>
              <w:t>N</w:t>
            </w:r>
            <w:r>
              <w:rPr>
                <w:rFonts w:ascii="Arial" w:hAnsi="Arial"/>
              </w:rPr>
              <w:t>o</w:t>
            </w:r>
          </w:p>
        </w:tc>
        <w:tc>
          <w:tcPr>
            <w:tcW w:w="1440" w:type="dxa"/>
          </w:tcPr>
          <w:p w:rsidR="007B31A4" w:rsidRDefault="007B31A4" w:rsidP="001E5E6A">
            <w:pPr>
              <w:tabs>
                <w:tab w:val="left" w:pos="244"/>
                <w:tab w:val="left" w:pos="849"/>
                <w:tab w:val="left" w:pos="1454"/>
              </w:tabs>
              <w:spacing w:before="100" w:after="54"/>
              <w:jc w:val="center"/>
              <w:rPr>
                <w:rFonts w:ascii="Arial" w:hAnsi="Arial"/>
              </w:rPr>
            </w:pPr>
            <w:r>
              <w:rPr>
                <w:rFonts w:ascii="Arial" w:hAnsi="Arial"/>
              </w:rPr>
              <w:t>N/A</w:t>
            </w:r>
          </w:p>
        </w:tc>
        <w:tc>
          <w:tcPr>
            <w:tcW w:w="1800" w:type="dxa"/>
          </w:tcPr>
          <w:p w:rsidR="007B31A4" w:rsidRDefault="007B31A4" w:rsidP="001E5E6A">
            <w:pPr>
              <w:tabs>
                <w:tab w:val="left" w:pos="244"/>
                <w:tab w:val="left" w:pos="849"/>
              </w:tabs>
              <w:spacing w:before="100" w:after="54"/>
              <w:jc w:val="center"/>
              <w:rPr>
                <w:rFonts w:ascii="Arial" w:hAnsi="Arial"/>
              </w:rPr>
            </w:pPr>
            <w:r>
              <w:rPr>
                <w:rFonts w:ascii="Arial" w:hAnsi="Arial"/>
              </w:rPr>
              <w:t>N/A</w:t>
            </w:r>
          </w:p>
        </w:tc>
      </w:tr>
      <w:tr w:rsidR="009A39F0" w:rsidTr="009A39F0">
        <w:trPr>
          <w:cantSplit/>
        </w:trPr>
        <w:tc>
          <w:tcPr>
            <w:tcW w:w="1620" w:type="dxa"/>
          </w:tcPr>
          <w:p w:rsidR="008D7424" w:rsidRDefault="00D3057E" w:rsidP="001E5E6A">
            <w:pPr>
              <w:tabs>
                <w:tab w:val="left" w:pos="244"/>
                <w:tab w:val="left" w:pos="849"/>
                <w:tab w:val="left" w:pos="1454"/>
              </w:tabs>
              <w:spacing w:before="100" w:after="54"/>
              <w:jc w:val="center"/>
              <w:rPr>
                <w:rFonts w:ascii="Arial" w:hAnsi="Arial"/>
              </w:rPr>
            </w:pPr>
            <w:r>
              <w:rPr>
                <w:rFonts w:ascii="Arial" w:hAnsi="Arial"/>
              </w:rPr>
              <w:t>N/A</w:t>
            </w:r>
          </w:p>
        </w:tc>
        <w:tc>
          <w:tcPr>
            <w:tcW w:w="1800" w:type="dxa"/>
          </w:tcPr>
          <w:p w:rsidR="008D7424" w:rsidRDefault="00411C21" w:rsidP="001E5E6A">
            <w:pPr>
              <w:tabs>
                <w:tab w:val="left" w:pos="244"/>
                <w:tab w:val="left" w:pos="849"/>
                <w:tab w:val="left" w:pos="1454"/>
              </w:tabs>
              <w:spacing w:before="100"/>
              <w:rPr>
                <w:rFonts w:ascii="Arial" w:hAnsi="Arial"/>
              </w:rPr>
            </w:pPr>
            <w:r w:rsidRPr="00307CF7">
              <w:rPr>
                <w:rFonts w:ascii="Arial" w:hAnsi="Arial"/>
              </w:rPr>
              <w:t>ML110030073</w:t>
            </w:r>
            <w:r>
              <w:rPr>
                <w:rFonts w:ascii="Arial" w:hAnsi="Arial"/>
              </w:rPr>
              <w:t>04/05/11</w:t>
            </w:r>
          </w:p>
          <w:p w:rsidR="00D3057E" w:rsidRDefault="00D3057E" w:rsidP="001E5E6A">
            <w:pPr>
              <w:tabs>
                <w:tab w:val="left" w:pos="244"/>
                <w:tab w:val="left" w:pos="849"/>
                <w:tab w:val="left" w:pos="1454"/>
              </w:tabs>
              <w:rPr>
                <w:rFonts w:ascii="Arial" w:hAnsi="Arial"/>
              </w:rPr>
            </w:pPr>
            <w:r>
              <w:rPr>
                <w:rFonts w:ascii="Arial" w:hAnsi="Arial"/>
              </w:rPr>
              <w:t xml:space="preserve">CN </w:t>
            </w:r>
            <w:r w:rsidR="00D1388A">
              <w:rPr>
                <w:rFonts w:ascii="Arial" w:hAnsi="Arial"/>
              </w:rPr>
              <w:t>11</w:t>
            </w:r>
            <w:r>
              <w:rPr>
                <w:rFonts w:ascii="Arial" w:hAnsi="Arial"/>
              </w:rPr>
              <w:t>-</w:t>
            </w:r>
            <w:r w:rsidR="00411C21">
              <w:rPr>
                <w:rFonts w:ascii="Arial" w:hAnsi="Arial"/>
              </w:rPr>
              <w:t>005</w:t>
            </w:r>
          </w:p>
          <w:p w:rsidR="00540409" w:rsidRPr="00AA2F7F" w:rsidRDefault="00540409" w:rsidP="001E5E6A">
            <w:pPr>
              <w:tabs>
                <w:tab w:val="left" w:pos="244"/>
                <w:tab w:val="left" w:pos="849"/>
                <w:tab w:val="left" w:pos="1454"/>
              </w:tabs>
              <w:rPr>
                <w:rFonts w:ascii="Arial" w:hAnsi="Arial"/>
                <w:u w:val="single"/>
              </w:rPr>
            </w:pPr>
          </w:p>
        </w:tc>
        <w:tc>
          <w:tcPr>
            <w:tcW w:w="5310" w:type="dxa"/>
          </w:tcPr>
          <w:p w:rsidR="008D7424" w:rsidRDefault="00181609" w:rsidP="004E21CC">
            <w:pPr>
              <w:tabs>
                <w:tab w:val="left" w:pos="244"/>
                <w:tab w:val="left" w:pos="849"/>
                <w:tab w:val="left" w:pos="1454"/>
                <w:tab w:val="left" w:pos="2059"/>
                <w:tab w:val="left" w:pos="2664"/>
                <w:tab w:val="left" w:pos="3268"/>
                <w:tab w:val="left" w:pos="3873"/>
                <w:tab w:val="left" w:pos="4478"/>
                <w:tab w:val="left" w:pos="5083"/>
              </w:tabs>
              <w:spacing w:before="100" w:after="54"/>
              <w:rPr>
                <w:rFonts w:ascii="Arial" w:hAnsi="Arial"/>
              </w:rPr>
            </w:pPr>
            <w:r w:rsidRPr="004E21CC">
              <w:rPr>
                <w:rFonts w:ascii="Arial" w:hAnsi="Arial"/>
              </w:rPr>
              <w:t>Th</w:t>
            </w:r>
            <w:r w:rsidR="002A7353" w:rsidRPr="004E21CC">
              <w:rPr>
                <w:rFonts w:ascii="Arial" w:hAnsi="Arial"/>
              </w:rPr>
              <w:t>is</w:t>
            </w:r>
            <w:r w:rsidRPr="004E21CC">
              <w:rPr>
                <w:rFonts w:ascii="Arial" w:hAnsi="Arial"/>
              </w:rPr>
              <w:t xml:space="preserve"> change </w:t>
            </w:r>
            <w:r w:rsidR="00F21939" w:rsidRPr="004E21CC">
              <w:rPr>
                <w:rFonts w:ascii="Arial" w:hAnsi="Arial"/>
              </w:rPr>
              <w:t>clarifi</w:t>
            </w:r>
            <w:r w:rsidR="00EB3470" w:rsidRPr="004E21CC">
              <w:rPr>
                <w:rFonts w:ascii="Arial" w:hAnsi="Arial"/>
              </w:rPr>
              <w:t xml:space="preserve">es and enhances the </w:t>
            </w:r>
            <w:r w:rsidR="0037112C" w:rsidRPr="004E21CC">
              <w:rPr>
                <w:rFonts w:ascii="Arial" w:hAnsi="Arial"/>
              </w:rPr>
              <w:t xml:space="preserve">sample selection </w:t>
            </w:r>
            <w:r w:rsidR="00EB3470" w:rsidRPr="004E21CC">
              <w:rPr>
                <w:rFonts w:ascii="Arial" w:hAnsi="Arial"/>
              </w:rPr>
              <w:t xml:space="preserve">guidance </w:t>
            </w:r>
            <w:r w:rsidR="0037112C" w:rsidRPr="004E21CC">
              <w:rPr>
                <w:rFonts w:ascii="Arial" w:hAnsi="Arial"/>
              </w:rPr>
              <w:t>related to</w:t>
            </w:r>
            <w:r w:rsidR="00EB3470" w:rsidRPr="004E21CC">
              <w:rPr>
                <w:rFonts w:ascii="Arial" w:hAnsi="Arial"/>
              </w:rPr>
              <w:t xml:space="preserve"> </w:t>
            </w:r>
            <w:r w:rsidR="00F21939" w:rsidRPr="004E21CC">
              <w:rPr>
                <w:rFonts w:ascii="Arial" w:hAnsi="Arial"/>
              </w:rPr>
              <w:t xml:space="preserve">functionality </w:t>
            </w:r>
            <w:r w:rsidR="00EB3470" w:rsidRPr="004E21CC">
              <w:rPr>
                <w:rFonts w:ascii="Arial" w:hAnsi="Arial"/>
              </w:rPr>
              <w:t xml:space="preserve">assessments associated with </w:t>
            </w:r>
            <w:r w:rsidR="00F21939" w:rsidRPr="004E21CC">
              <w:rPr>
                <w:rFonts w:ascii="Arial" w:hAnsi="Arial"/>
              </w:rPr>
              <w:t xml:space="preserve">TS </w:t>
            </w:r>
            <w:r w:rsidR="0037112C" w:rsidRPr="004E21CC">
              <w:rPr>
                <w:rFonts w:ascii="Arial" w:hAnsi="Arial"/>
              </w:rPr>
              <w:t>SSC</w:t>
            </w:r>
            <w:r w:rsidR="00F21939" w:rsidRPr="004E21CC">
              <w:rPr>
                <w:rFonts w:ascii="Arial" w:hAnsi="Arial"/>
              </w:rPr>
              <w:t xml:space="preserve"> operability</w:t>
            </w:r>
            <w:r w:rsidR="00EB3470" w:rsidRPr="004E21CC">
              <w:rPr>
                <w:rFonts w:ascii="Arial" w:hAnsi="Arial"/>
              </w:rPr>
              <w:t xml:space="preserve"> </w:t>
            </w:r>
            <w:r w:rsidR="004E21CC" w:rsidRPr="004E21CC">
              <w:rPr>
                <w:rFonts w:ascii="Arial" w:hAnsi="Arial"/>
              </w:rPr>
              <w:t>determinations and</w:t>
            </w:r>
            <w:r w:rsidR="00EB3470" w:rsidRPr="004E21CC">
              <w:rPr>
                <w:rFonts w:ascii="Arial" w:hAnsi="Arial"/>
              </w:rPr>
              <w:t xml:space="preserve"> provid</w:t>
            </w:r>
            <w:r w:rsidR="004E21CC" w:rsidRPr="004E21CC">
              <w:rPr>
                <w:rFonts w:ascii="Arial" w:hAnsi="Arial"/>
              </w:rPr>
              <w:t>es</w:t>
            </w:r>
            <w:r w:rsidR="00EB3470" w:rsidRPr="004E21CC">
              <w:rPr>
                <w:rFonts w:ascii="Arial" w:hAnsi="Arial"/>
              </w:rPr>
              <w:t xml:space="preserve"> the additional</w:t>
            </w:r>
            <w:r w:rsidR="0037112C" w:rsidRPr="004E21CC">
              <w:rPr>
                <w:rFonts w:ascii="Arial" w:hAnsi="Arial"/>
              </w:rPr>
              <w:t xml:space="preserve"> </w:t>
            </w:r>
            <w:r w:rsidR="00EB3470" w:rsidRPr="004E21CC">
              <w:rPr>
                <w:rFonts w:ascii="Arial" w:hAnsi="Arial"/>
              </w:rPr>
              <w:t xml:space="preserve">latitude to select risk significant SSCs which may not </w:t>
            </w:r>
            <w:r w:rsidRPr="004E21CC">
              <w:rPr>
                <w:rFonts w:ascii="Arial" w:hAnsi="Arial"/>
              </w:rPr>
              <w:t>be identified in TS</w:t>
            </w:r>
            <w:r w:rsidR="004E21CC" w:rsidRPr="004E21CC">
              <w:rPr>
                <w:rFonts w:ascii="Arial" w:hAnsi="Arial"/>
              </w:rPr>
              <w:t xml:space="preserve"> for sampling </w:t>
            </w:r>
            <w:r w:rsidR="004E21CC" w:rsidRPr="00181609">
              <w:rPr>
                <w:rFonts w:ascii="Arial" w:hAnsi="Arial"/>
              </w:rPr>
              <w:t>(71111.15 – 1597)</w:t>
            </w:r>
            <w:r w:rsidRPr="004E21CC">
              <w:rPr>
                <w:rFonts w:ascii="Arial" w:hAnsi="Arial"/>
              </w:rPr>
              <w:t>.</w:t>
            </w:r>
            <w:r w:rsidR="004E21CC" w:rsidRPr="004E21CC">
              <w:rPr>
                <w:rFonts w:ascii="Arial" w:hAnsi="Arial"/>
              </w:rPr>
              <w:t xml:space="preserve">  </w:t>
            </w:r>
            <w:r w:rsidR="004E21CC" w:rsidRPr="00181609">
              <w:rPr>
                <w:rFonts w:ascii="Arial" w:hAnsi="Arial"/>
              </w:rPr>
              <w:t xml:space="preserve">Added </w:t>
            </w:r>
            <w:r w:rsidR="004E21CC">
              <w:rPr>
                <w:rFonts w:ascii="Arial" w:hAnsi="Arial"/>
              </w:rPr>
              <w:t xml:space="preserve">the </w:t>
            </w:r>
            <w:r w:rsidR="004E21CC" w:rsidRPr="00181609">
              <w:rPr>
                <w:rFonts w:ascii="Arial" w:hAnsi="Arial"/>
              </w:rPr>
              <w:t xml:space="preserve">definition of </w:t>
            </w:r>
            <w:r w:rsidR="004E21CC">
              <w:rPr>
                <w:rFonts w:ascii="Arial" w:hAnsi="Arial"/>
              </w:rPr>
              <w:t xml:space="preserve">a </w:t>
            </w:r>
            <w:r w:rsidR="004E21CC" w:rsidRPr="00181609">
              <w:rPr>
                <w:rFonts w:ascii="Arial" w:hAnsi="Arial"/>
              </w:rPr>
              <w:t>degraded condition (71111.15 – 1625)</w:t>
            </w:r>
            <w:r w:rsidR="004E21CC">
              <w:rPr>
                <w:rFonts w:ascii="Arial" w:hAnsi="Arial"/>
              </w:rPr>
              <w:t>.</w:t>
            </w:r>
          </w:p>
        </w:tc>
        <w:tc>
          <w:tcPr>
            <w:tcW w:w="1080" w:type="dxa"/>
          </w:tcPr>
          <w:p w:rsidR="008D7424" w:rsidRPr="0076075D" w:rsidRDefault="00D3057E" w:rsidP="001E5E6A">
            <w:pPr>
              <w:tabs>
                <w:tab w:val="left" w:pos="244"/>
                <w:tab w:val="left" w:pos="849"/>
              </w:tabs>
              <w:spacing w:before="100" w:after="54"/>
              <w:jc w:val="center"/>
              <w:rPr>
                <w:rFonts w:ascii="Arial" w:hAnsi="Arial"/>
              </w:rPr>
            </w:pPr>
            <w:r>
              <w:rPr>
                <w:rFonts w:ascii="Arial" w:hAnsi="Arial"/>
              </w:rPr>
              <w:t>No</w:t>
            </w:r>
          </w:p>
        </w:tc>
        <w:tc>
          <w:tcPr>
            <w:tcW w:w="1440" w:type="dxa"/>
          </w:tcPr>
          <w:p w:rsidR="008D7424" w:rsidRDefault="00D3057E" w:rsidP="001E5E6A">
            <w:pPr>
              <w:tabs>
                <w:tab w:val="left" w:pos="244"/>
                <w:tab w:val="left" w:pos="849"/>
                <w:tab w:val="left" w:pos="1454"/>
              </w:tabs>
              <w:spacing w:before="100" w:after="54"/>
              <w:jc w:val="center"/>
              <w:rPr>
                <w:rFonts w:ascii="Arial" w:hAnsi="Arial"/>
              </w:rPr>
            </w:pPr>
            <w:r>
              <w:rPr>
                <w:rFonts w:ascii="Arial" w:hAnsi="Arial"/>
              </w:rPr>
              <w:t>N/A</w:t>
            </w:r>
          </w:p>
        </w:tc>
        <w:tc>
          <w:tcPr>
            <w:tcW w:w="1800" w:type="dxa"/>
          </w:tcPr>
          <w:p w:rsidR="008D7424" w:rsidRDefault="00091C43" w:rsidP="000874CA">
            <w:pPr>
              <w:tabs>
                <w:tab w:val="left" w:pos="244"/>
                <w:tab w:val="left" w:pos="849"/>
                <w:tab w:val="left" w:pos="1454"/>
                <w:tab w:val="left" w:pos="2059"/>
                <w:tab w:val="left" w:pos="2664"/>
                <w:tab w:val="left" w:pos="3268"/>
                <w:tab w:val="left" w:pos="3873"/>
                <w:tab w:val="left" w:pos="4478"/>
                <w:tab w:val="left" w:pos="5083"/>
              </w:tabs>
              <w:spacing w:before="100" w:after="54"/>
              <w:rPr>
                <w:rFonts w:ascii="Arial" w:hAnsi="Arial"/>
              </w:rPr>
            </w:pPr>
            <w:hyperlink r:id="rId29" w:history="1">
              <w:r w:rsidR="009A39F0" w:rsidRPr="000874CA">
                <w:rPr>
                  <w:rStyle w:val="Hyperlink"/>
                  <w:rFonts w:ascii="Arial" w:hAnsi="Arial"/>
                  <w:u w:val="single"/>
                </w:rPr>
                <w:t>ML110630221</w:t>
              </w:r>
            </w:hyperlink>
          </w:p>
        </w:tc>
      </w:tr>
    </w:tbl>
    <w:p w:rsidR="00F06F36" w:rsidRPr="00AA2F7F" w:rsidRDefault="00F06F36" w:rsidP="001E5E6A">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sectPr w:rsidR="00F06F36" w:rsidRPr="00AA2F7F" w:rsidSect="007B4B8F">
      <w:footerReference w:type="default" r:id="rId30"/>
      <w:pgSz w:w="15840" w:h="12240" w:orient="landscape" w:code="1"/>
      <w:pgMar w:top="1080" w:right="1440" w:bottom="72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3F4" w:rsidRDefault="007A63F4">
      <w:r>
        <w:separator/>
      </w:r>
    </w:p>
  </w:endnote>
  <w:endnote w:type="continuationSeparator" w:id="0">
    <w:p w:rsidR="007A63F4" w:rsidRDefault="007A63F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DD6" w:rsidRDefault="00091C43" w:rsidP="00F90079">
    <w:pPr>
      <w:pStyle w:val="Footer"/>
      <w:framePr w:wrap="around" w:vAnchor="text" w:hAnchor="margin" w:xAlign="right" w:y="1"/>
      <w:rPr>
        <w:rStyle w:val="PageNumber"/>
      </w:rPr>
    </w:pPr>
    <w:r>
      <w:rPr>
        <w:rStyle w:val="PageNumber"/>
      </w:rPr>
      <w:fldChar w:fldCharType="begin"/>
    </w:r>
    <w:r w:rsidR="00757DD6">
      <w:rPr>
        <w:rStyle w:val="PageNumber"/>
      </w:rPr>
      <w:instrText xml:space="preserve">PAGE  </w:instrText>
    </w:r>
    <w:r>
      <w:rPr>
        <w:rStyle w:val="PageNumber"/>
      </w:rPr>
      <w:fldChar w:fldCharType="end"/>
    </w:r>
  </w:p>
  <w:p w:rsidR="00757DD6" w:rsidRDefault="00757DD6" w:rsidP="007B4B8F">
    <w:pPr>
      <w:framePr w:wrap="notBeside" w:hAnchor="text" w:xAlign="center"/>
      <w:ind w:right="360"/>
      <w:rPr>
        <w:rFonts w:ascii="Arial" w:hAnsi="Arial"/>
      </w:rPr>
    </w:pPr>
  </w:p>
  <w:p w:rsidR="00757DD6" w:rsidRDefault="00757DD6">
    <w:pPr>
      <w:tabs>
        <w:tab w:val="center" w:pos="4680"/>
        <w:tab w:val="right" w:pos="9360"/>
      </w:tabs>
      <w:rPr>
        <w:rFonts w:ascii="Arial" w:hAnsi="Arial"/>
      </w:rPr>
    </w:pPr>
    <w:r>
      <w:rPr>
        <w:rFonts w:ascii="Arial" w:hAnsi="Arial"/>
      </w:rPr>
      <w:t>71111.15</w:t>
    </w:r>
    <w:r>
      <w:rPr>
        <w:rFonts w:ascii="Arial" w:hAnsi="Arial"/>
      </w:rPr>
      <w:tab/>
      <w:t xml:space="preserve">- </w:t>
    </w:r>
    <w:r>
      <w:rPr>
        <w:rFonts w:ascii="Arial" w:hAnsi="Arial"/>
      </w:rPr>
      <w:pgNum/>
    </w:r>
    <w:r>
      <w:rPr>
        <w:rFonts w:ascii="Arial" w:hAnsi="Arial"/>
      </w:rPr>
      <w:t xml:space="preserve"> -</w:t>
    </w:r>
    <w:r>
      <w:rPr>
        <w:rFonts w:ascii="Arial" w:hAnsi="Arial"/>
      </w:rPr>
      <w:tab/>
      <w:t>Issue Date:  01/31/08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DD6" w:rsidRDefault="00757DD6" w:rsidP="003A6CF0">
    <w:pPr>
      <w:tabs>
        <w:tab w:val="center" w:pos="4680"/>
        <w:tab w:val="left" w:pos="8280"/>
        <w:tab w:val="left" w:pos="11880"/>
        <w:tab w:val="right" w:pos="12960"/>
      </w:tabs>
      <w:ind w:right="-1440"/>
      <w:rPr>
        <w:rFonts w:ascii="Arial" w:hAnsi="Arial"/>
      </w:rPr>
    </w:pPr>
  </w:p>
  <w:p w:rsidR="00757DD6" w:rsidRDefault="00757DD6" w:rsidP="003A6CF0">
    <w:pPr>
      <w:tabs>
        <w:tab w:val="center" w:pos="4680"/>
        <w:tab w:val="left" w:pos="8280"/>
        <w:tab w:val="left" w:pos="11880"/>
        <w:tab w:val="right" w:pos="12960"/>
      </w:tabs>
      <w:ind w:right="-1440"/>
      <w:rPr>
        <w:rFonts w:ascii="Arial" w:hAnsi="Arial"/>
      </w:rPr>
    </w:pPr>
    <w:r>
      <w:rPr>
        <w:rFonts w:ascii="Arial" w:hAnsi="Arial"/>
      </w:rPr>
      <w:t>Issue Date:</w:t>
    </w:r>
    <w:r w:rsidRPr="00197A11">
      <w:rPr>
        <w:rFonts w:ascii="Arial" w:hAnsi="Arial"/>
      </w:rPr>
      <w:t xml:space="preserve"> </w:t>
    </w:r>
    <w:r w:rsidR="00411C21">
      <w:rPr>
        <w:rFonts w:ascii="Arial" w:hAnsi="Arial"/>
      </w:rPr>
      <w:t>04/05/11</w:t>
    </w:r>
    <w:r>
      <w:rPr>
        <w:rFonts w:ascii="Arial" w:hAnsi="Arial"/>
      </w:rPr>
      <w:tab/>
    </w:r>
    <w:r w:rsidR="00091C43">
      <w:rPr>
        <w:rFonts w:ascii="Arial" w:hAnsi="Arial"/>
      </w:rPr>
      <w:fldChar w:fldCharType="begin"/>
    </w:r>
    <w:r>
      <w:rPr>
        <w:rFonts w:ascii="Arial" w:hAnsi="Arial"/>
      </w:rPr>
      <w:instrText xml:space="preserve"> PAGE  \* Arabic </w:instrText>
    </w:r>
    <w:r w:rsidR="00091C43">
      <w:rPr>
        <w:rFonts w:ascii="Arial" w:hAnsi="Arial"/>
      </w:rPr>
      <w:fldChar w:fldCharType="separate"/>
    </w:r>
    <w:r w:rsidR="008966AB">
      <w:rPr>
        <w:rFonts w:ascii="Arial" w:hAnsi="Arial"/>
        <w:noProof/>
      </w:rPr>
      <w:t>2</w:t>
    </w:r>
    <w:r w:rsidR="00091C43">
      <w:rPr>
        <w:rFonts w:ascii="Arial" w:hAnsi="Arial"/>
      </w:rPr>
      <w:fldChar w:fldCharType="end"/>
    </w:r>
    <w:r>
      <w:rPr>
        <w:rFonts w:ascii="Arial" w:hAnsi="Arial"/>
      </w:rPr>
      <w:tab/>
      <w:t>71111.15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DD6" w:rsidRDefault="00757DD6">
    <w:pPr>
      <w:tabs>
        <w:tab w:val="center" w:pos="4680"/>
        <w:tab w:val="right" w:pos="9360"/>
      </w:tabs>
      <w:rPr>
        <w:rFonts w:ascii="Arial" w:hAnsi="Arial"/>
      </w:rPr>
    </w:pPr>
    <w:r>
      <w:rPr>
        <w:rFonts w:ascii="Arial" w:hAnsi="Arial"/>
      </w:rPr>
      <w:t xml:space="preserve">Issue Date: </w:t>
    </w:r>
    <w:r w:rsidR="00411C21">
      <w:rPr>
        <w:rFonts w:ascii="Arial" w:hAnsi="Arial"/>
      </w:rPr>
      <w:t>04/05/11</w:t>
    </w:r>
    <w:r>
      <w:rPr>
        <w:rFonts w:ascii="Arial" w:hAnsi="Arial"/>
      </w:rPr>
      <w:tab/>
    </w:r>
    <w:r w:rsidR="00091C43" w:rsidRPr="00722598">
      <w:rPr>
        <w:rFonts w:ascii="Arial" w:hAnsi="Arial"/>
      </w:rPr>
      <w:fldChar w:fldCharType="begin"/>
    </w:r>
    <w:r w:rsidRPr="00722598">
      <w:rPr>
        <w:rFonts w:ascii="Arial" w:hAnsi="Arial"/>
      </w:rPr>
      <w:instrText xml:space="preserve"> PAGE </w:instrText>
    </w:r>
    <w:r w:rsidR="00091C43" w:rsidRPr="00722598">
      <w:rPr>
        <w:rFonts w:ascii="Arial" w:hAnsi="Arial"/>
      </w:rPr>
      <w:fldChar w:fldCharType="separate"/>
    </w:r>
    <w:r>
      <w:rPr>
        <w:rFonts w:ascii="Arial" w:hAnsi="Arial"/>
        <w:noProof/>
      </w:rPr>
      <w:t>1</w:t>
    </w:r>
    <w:r w:rsidR="00091C43" w:rsidRPr="00722598">
      <w:rPr>
        <w:rFonts w:ascii="Arial" w:hAnsi="Arial"/>
      </w:rPr>
      <w:fldChar w:fldCharType="end"/>
    </w:r>
    <w:r>
      <w:rPr>
        <w:rFonts w:ascii="Arial" w:hAnsi="Arial"/>
      </w:rPr>
      <w:tab/>
      <w:t>71111.15</w:t>
    </w:r>
  </w:p>
  <w:p w:rsidR="00757DD6" w:rsidRDefault="00757DD6">
    <w:pPr>
      <w:tabs>
        <w:tab w:val="center" w:pos="4680"/>
        <w:tab w:val="right" w:pos="9360"/>
      </w:tabs>
      <w:rPr>
        <w:rFonts w:ascii="Arial" w:hAnsi="Arial"/>
      </w:rPr>
    </w:pPr>
    <w:r>
      <w:rPr>
        <w:rFonts w:ascii="Arial" w:hAnsi="Arial"/>
      </w:rPr>
      <w:t>Effective Date: 01/01/XX</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DD6" w:rsidRDefault="00757DD6" w:rsidP="00722598">
    <w:pPr>
      <w:tabs>
        <w:tab w:val="center" w:pos="6480"/>
        <w:tab w:val="right" w:pos="12960"/>
      </w:tabs>
      <w:rPr>
        <w:rFonts w:ascii="Arial" w:hAnsi="Arial"/>
      </w:rPr>
    </w:pPr>
  </w:p>
  <w:p w:rsidR="00757DD6" w:rsidRDefault="00757DD6" w:rsidP="00722598">
    <w:pPr>
      <w:tabs>
        <w:tab w:val="center" w:pos="6480"/>
        <w:tab w:val="right" w:pos="12960"/>
      </w:tabs>
      <w:rPr>
        <w:rFonts w:ascii="Arial" w:hAnsi="Arial"/>
      </w:rPr>
    </w:pPr>
    <w:r>
      <w:rPr>
        <w:rFonts w:ascii="Arial" w:hAnsi="Arial"/>
      </w:rPr>
      <w:t>Issue Date:</w:t>
    </w:r>
    <w:r w:rsidRPr="00197A11">
      <w:rPr>
        <w:rFonts w:ascii="Arial" w:hAnsi="Arial"/>
      </w:rPr>
      <w:t xml:space="preserve"> </w:t>
    </w:r>
    <w:r>
      <w:rPr>
        <w:rFonts w:ascii="Arial" w:hAnsi="Arial"/>
      </w:rPr>
      <w:t xml:space="preserve"> </w:t>
    </w:r>
    <w:r w:rsidR="00411C21">
      <w:rPr>
        <w:rFonts w:ascii="Arial" w:hAnsi="Arial"/>
      </w:rPr>
      <w:t>04/05/11</w:t>
    </w:r>
    <w:r>
      <w:rPr>
        <w:rFonts w:ascii="Arial" w:hAnsi="Arial"/>
      </w:rPr>
      <w:tab/>
      <w:t>Att1-</w:t>
    </w:r>
    <w:r w:rsidR="00091C43" w:rsidRPr="007B4B8F">
      <w:rPr>
        <w:rStyle w:val="PageNumber"/>
        <w:rFonts w:ascii="Arial" w:hAnsi="Arial"/>
      </w:rPr>
      <w:fldChar w:fldCharType="begin"/>
    </w:r>
    <w:r w:rsidRPr="007B4B8F">
      <w:rPr>
        <w:rStyle w:val="PageNumber"/>
        <w:rFonts w:ascii="Arial" w:hAnsi="Arial"/>
      </w:rPr>
      <w:instrText xml:space="preserve"> PAGE </w:instrText>
    </w:r>
    <w:r w:rsidR="00091C43" w:rsidRPr="007B4B8F">
      <w:rPr>
        <w:rStyle w:val="PageNumber"/>
        <w:rFonts w:ascii="Arial" w:hAnsi="Arial"/>
      </w:rPr>
      <w:fldChar w:fldCharType="separate"/>
    </w:r>
    <w:r w:rsidR="008966AB">
      <w:rPr>
        <w:rStyle w:val="PageNumber"/>
        <w:rFonts w:ascii="Arial" w:hAnsi="Arial"/>
        <w:noProof/>
      </w:rPr>
      <w:t>2</w:t>
    </w:r>
    <w:r w:rsidR="00091C43" w:rsidRPr="007B4B8F">
      <w:rPr>
        <w:rStyle w:val="PageNumber"/>
        <w:rFonts w:ascii="Arial" w:hAnsi="Arial"/>
      </w:rPr>
      <w:fldChar w:fldCharType="end"/>
    </w:r>
    <w:r>
      <w:rPr>
        <w:rFonts w:ascii="Arial" w:hAnsi="Arial"/>
      </w:rPr>
      <w:tab/>
      <w:t>71111.15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3F4" w:rsidRDefault="007A63F4">
      <w:r>
        <w:separator/>
      </w:r>
    </w:p>
  </w:footnote>
  <w:footnote w:type="continuationSeparator" w:id="0">
    <w:p w:rsidR="007A63F4" w:rsidRDefault="007A63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BF7C77"/>
    <w:multiLevelType w:val="hybridMultilevel"/>
    <w:tmpl w:val="6F603A3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10"/>
  <w:removePersonalInformation/>
  <w:stylePaneFormatFilter w:val="3F01"/>
  <w:revisionView w:comments="0" w:formatting="0" w:inkAnnotations="0"/>
  <w:trackRevisions/>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B4188E"/>
    <w:rsid w:val="00001D4C"/>
    <w:rsid w:val="00006227"/>
    <w:rsid w:val="00006CFA"/>
    <w:rsid w:val="0001126B"/>
    <w:rsid w:val="00012971"/>
    <w:rsid w:val="0001414E"/>
    <w:rsid w:val="00027BD5"/>
    <w:rsid w:val="00030D86"/>
    <w:rsid w:val="00036173"/>
    <w:rsid w:val="00036EB7"/>
    <w:rsid w:val="00041E84"/>
    <w:rsid w:val="00042CEC"/>
    <w:rsid w:val="00046642"/>
    <w:rsid w:val="000505DC"/>
    <w:rsid w:val="000562B4"/>
    <w:rsid w:val="000870FB"/>
    <w:rsid w:val="000874CA"/>
    <w:rsid w:val="00091C43"/>
    <w:rsid w:val="0009735B"/>
    <w:rsid w:val="000A55FE"/>
    <w:rsid w:val="000B349F"/>
    <w:rsid w:val="000D3472"/>
    <w:rsid w:val="000E07B9"/>
    <w:rsid w:val="000E624A"/>
    <w:rsid w:val="000F7AAC"/>
    <w:rsid w:val="0010306B"/>
    <w:rsid w:val="00111C0A"/>
    <w:rsid w:val="00124841"/>
    <w:rsid w:val="00126D49"/>
    <w:rsid w:val="00154094"/>
    <w:rsid w:val="00164DEE"/>
    <w:rsid w:val="00165A34"/>
    <w:rsid w:val="0018041A"/>
    <w:rsid w:val="001812F7"/>
    <w:rsid w:val="00181609"/>
    <w:rsid w:val="00181947"/>
    <w:rsid w:val="0019075F"/>
    <w:rsid w:val="001944DE"/>
    <w:rsid w:val="00195B69"/>
    <w:rsid w:val="00197A11"/>
    <w:rsid w:val="001A18A2"/>
    <w:rsid w:val="001B0396"/>
    <w:rsid w:val="001C0667"/>
    <w:rsid w:val="001E4869"/>
    <w:rsid w:val="001E5E6A"/>
    <w:rsid w:val="00214372"/>
    <w:rsid w:val="002169E0"/>
    <w:rsid w:val="00217D96"/>
    <w:rsid w:val="00227CF5"/>
    <w:rsid w:val="00243DE0"/>
    <w:rsid w:val="0025117C"/>
    <w:rsid w:val="00260DD4"/>
    <w:rsid w:val="002736E1"/>
    <w:rsid w:val="00273D0E"/>
    <w:rsid w:val="00275CA0"/>
    <w:rsid w:val="002829CD"/>
    <w:rsid w:val="002847B2"/>
    <w:rsid w:val="0028736E"/>
    <w:rsid w:val="0029215E"/>
    <w:rsid w:val="00297B0C"/>
    <w:rsid w:val="002A5A83"/>
    <w:rsid w:val="002A7353"/>
    <w:rsid w:val="002C55F7"/>
    <w:rsid w:val="002C75FB"/>
    <w:rsid w:val="002D03A8"/>
    <w:rsid w:val="002D7DA4"/>
    <w:rsid w:val="002E7A4E"/>
    <w:rsid w:val="002F74F0"/>
    <w:rsid w:val="00307CF7"/>
    <w:rsid w:val="00312523"/>
    <w:rsid w:val="00326687"/>
    <w:rsid w:val="00327E14"/>
    <w:rsid w:val="00330189"/>
    <w:rsid w:val="00340BA9"/>
    <w:rsid w:val="00351E4A"/>
    <w:rsid w:val="0037112C"/>
    <w:rsid w:val="00373280"/>
    <w:rsid w:val="0037573F"/>
    <w:rsid w:val="00384A0B"/>
    <w:rsid w:val="0038560D"/>
    <w:rsid w:val="00391CC1"/>
    <w:rsid w:val="003A6CF0"/>
    <w:rsid w:val="003B5068"/>
    <w:rsid w:val="003C21A6"/>
    <w:rsid w:val="003D0E77"/>
    <w:rsid w:val="003D6D6E"/>
    <w:rsid w:val="003E2263"/>
    <w:rsid w:val="00411C21"/>
    <w:rsid w:val="004173E8"/>
    <w:rsid w:val="00431395"/>
    <w:rsid w:val="00431572"/>
    <w:rsid w:val="00454F57"/>
    <w:rsid w:val="0045506B"/>
    <w:rsid w:val="00457A1D"/>
    <w:rsid w:val="00492800"/>
    <w:rsid w:val="004A1E96"/>
    <w:rsid w:val="004A6B43"/>
    <w:rsid w:val="004A76E4"/>
    <w:rsid w:val="004B0E73"/>
    <w:rsid w:val="004B59E3"/>
    <w:rsid w:val="004C2501"/>
    <w:rsid w:val="004C43B5"/>
    <w:rsid w:val="004C652A"/>
    <w:rsid w:val="004D38EB"/>
    <w:rsid w:val="004D7E19"/>
    <w:rsid w:val="004E21CC"/>
    <w:rsid w:val="004F73D5"/>
    <w:rsid w:val="00503D6F"/>
    <w:rsid w:val="005117E0"/>
    <w:rsid w:val="00512C72"/>
    <w:rsid w:val="00520A02"/>
    <w:rsid w:val="005339C4"/>
    <w:rsid w:val="005368AB"/>
    <w:rsid w:val="005372CA"/>
    <w:rsid w:val="00537836"/>
    <w:rsid w:val="00540409"/>
    <w:rsid w:val="005474F4"/>
    <w:rsid w:val="00561563"/>
    <w:rsid w:val="005B3470"/>
    <w:rsid w:val="005D0276"/>
    <w:rsid w:val="005E554B"/>
    <w:rsid w:val="005F00CF"/>
    <w:rsid w:val="00612AC1"/>
    <w:rsid w:val="00623490"/>
    <w:rsid w:val="00636187"/>
    <w:rsid w:val="0064145B"/>
    <w:rsid w:val="00642B47"/>
    <w:rsid w:val="00647B5E"/>
    <w:rsid w:val="006539A8"/>
    <w:rsid w:val="00655AD3"/>
    <w:rsid w:val="00677736"/>
    <w:rsid w:val="00677B3E"/>
    <w:rsid w:val="00695D28"/>
    <w:rsid w:val="00697348"/>
    <w:rsid w:val="006B07CF"/>
    <w:rsid w:val="006B4C7B"/>
    <w:rsid w:val="006C4307"/>
    <w:rsid w:val="006C561A"/>
    <w:rsid w:val="006E0581"/>
    <w:rsid w:val="006E45E6"/>
    <w:rsid w:val="006F142A"/>
    <w:rsid w:val="006F3E09"/>
    <w:rsid w:val="006F3F51"/>
    <w:rsid w:val="0071619F"/>
    <w:rsid w:val="00722598"/>
    <w:rsid w:val="0073173F"/>
    <w:rsid w:val="00732AE5"/>
    <w:rsid w:val="00743525"/>
    <w:rsid w:val="00754463"/>
    <w:rsid w:val="00757DD6"/>
    <w:rsid w:val="0076075D"/>
    <w:rsid w:val="00760FE2"/>
    <w:rsid w:val="00765EF9"/>
    <w:rsid w:val="00767284"/>
    <w:rsid w:val="0077620F"/>
    <w:rsid w:val="007845CD"/>
    <w:rsid w:val="007857B2"/>
    <w:rsid w:val="007A11DE"/>
    <w:rsid w:val="007A1CCF"/>
    <w:rsid w:val="007A63F4"/>
    <w:rsid w:val="007B1114"/>
    <w:rsid w:val="007B2786"/>
    <w:rsid w:val="007B31A4"/>
    <w:rsid w:val="007B3980"/>
    <w:rsid w:val="007B4B8F"/>
    <w:rsid w:val="007B4D27"/>
    <w:rsid w:val="007B582C"/>
    <w:rsid w:val="007C43B5"/>
    <w:rsid w:val="007D0686"/>
    <w:rsid w:val="007D5203"/>
    <w:rsid w:val="007E1D00"/>
    <w:rsid w:val="007F5204"/>
    <w:rsid w:val="008104A0"/>
    <w:rsid w:val="00812C7A"/>
    <w:rsid w:val="0082652D"/>
    <w:rsid w:val="00832451"/>
    <w:rsid w:val="0083610F"/>
    <w:rsid w:val="00844236"/>
    <w:rsid w:val="008640E3"/>
    <w:rsid w:val="00864258"/>
    <w:rsid w:val="00864ED4"/>
    <w:rsid w:val="00882B71"/>
    <w:rsid w:val="00890BCD"/>
    <w:rsid w:val="008918ED"/>
    <w:rsid w:val="00892A25"/>
    <w:rsid w:val="00895937"/>
    <w:rsid w:val="008966AB"/>
    <w:rsid w:val="00897E07"/>
    <w:rsid w:val="008A50CF"/>
    <w:rsid w:val="008A5113"/>
    <w:rsid w:val="008B2ADE"/>
    <w:rsid w:val="008C2753"/>
    <w:rsid w:val="008D1B59"/>
    <w:rsid w:val="008D7424"/>
    <w:rsid w:val="008E7949"/>
    <w:rsid w:val="008F368C"/>
    <w:rsid w:val="009012B2"/>
    <w:rsid w:val="00901593"/>
    <w:rsid w:val="00906230"/>
    <w:rsid w:val="00910BFD"/>
    <w:rsid w:val="00914D4F"/>
    <w:rsid w:val="00921517"/>
    <w:rsid w:val="0092346E"/>
    <w:rsid w:val="00925A3F"/>
    <w:rsid w:val="009315B5"/>
    <w:rsid w:val="0093535F"/>
    <w:rsid w:val="00952AA4"/>
    <w:rsid w:val="0095360D"/>
    <w:rsid w:val="00953C59"/>
    <w:rsid w:val="00954856"/>
    <w:rsid w:val="00967D56"/>
    <w:rsid w:val="00973108"/>
    <w:rsid w:val="00977AF8"/>
    <w:rsid w:val="00991ED0"/>
    <w:rsid w:val="00997E9B"/>
    <w:rsid w:val="009A39F0"/>
    <w:rsid w:val="009C10D2"/>
    <w:rsid w:val="009D0208"/>
    <w:rsid w:val="009D2B03"/>
    <w:rsid w:val="009D2E72"/>
    <w:rsid w:val="009D4D80"/>
    <w:rsid w:val="009D5DDC"/>
    <w:rsid w:val="009E26D4"/>
    <w:rsid w:val="009F2B9E"/>
    <w:rsid w:val="009F69D8"/>
    <w:rsid w:val="00A30421"/>
    <w:rsid w:val="00A478E8"/>
    <w:rsid w:val="00A619D8"/>
    <w:rsid w:val="00A6480C"/>
    <w:rsid w:val="00A82A13"/>
    <w:rsid w:val="00A86E3E"/>
    <w:rsid w:val="00AA2095"/>
    <w:rsid w:val="00AA2F7F"/>
    <w:rsid w:val="00AB1F36"/>
    <w:rsid w:val="00AC1339"/>
    <w:rsid w:val="00AC5979"/>
    <w:rsid w:val="00AC6D4D"/>
    <w:rsid w:val="00AD2662"/>
    <w:rsid w:val="00AD6E9A"/>
    <w:rsid w:val="00AE5E58"/>
    <w:rsid w:val="00AF0FF3"/>
    <w:rsid w:val="00AF1146"/>
    <w:rsid w:val="00B05CAE"/>
    <w:rsid w:val="00B31B2F"/>
    <w:rsid w:val="00B4188E"/>
    <w:rsid w:val="00B51336"/>
    <w:rsid w:val="00B51483"/>
    <w:rsid w:val="00B608E9"/>
    <w:rsid w:val="00B63857"/>
    <w:rsid w:val="00B653FF"/>
    <w:rsid w:val="00B80198"/>
    <w:rsid w:val="00B9788C"/>
    <w:rsid w:val="00BA1D37"/>
    <w:rsid w:val="00BA21E4"/>
    <w:rsid w:val="00BB3686"/>
    <w:rsid w:val="00BC23A7"/>
    <w:rsid w:val="00BC3C6A"/>
    <w:rsid w:val="00BD117D"/>
    <w:rsid w:val="00BD475F"/>
    <w:rsid w:val="00BD5B29"/>
    <w:rsid w:val="00BE6162"/>
    <w:rsid w:val="00BF5E34"/>
    <w:rsid w:val="00C02A8C"/>
    <w:rsid w:val="00C03C2C"/>
    <w:rsid w:val="00C07C73"/>
    <w:rsid w:val="00C17B96"/>
    <w:rsid w:val="00C33D9C"/>
    <w:rsid w:val="00C3481E"/>
    <w:rsid w:val="00C35913"/>
    <w:rsid w:val="00C44463"/>
    <w:rsid w:val="00C457E5"/>
    <w:rsid w:val="00C54D1B"/>
    <w:rsid w:val="00C734A3"/>
    <w:rsid w:val="00C84A4C"/>
    <w:rsid w:val="00C916E1"/>
    <w:rsid w:val="00C92339"/>
    <w:rsid w:val="00CA361F"/>
    <w:rsid w:val="00CA60C2"/>
    <w:rsid w:val="00CC1DBC"/>
    <w:rsid w:val="00CD3D6F"/>
    <w:rsid w:val="00CE3084"/>
    <w:rsid w:val="00D016FE"/>
    <w:rsid w:val="00D01F11"/>
    <w:rsid w:val="00D1388A"/>
    <w:rsid w:val="00D152F6"/>
    <w:rsid w:val="00D2186A"/>
    <w:rsid w:val="00D25436"/>
    <w:rsid w:val="00D3057E"/>
    <w:rsid w:val="00D507F1"/>
    <w:rsid w:val="00D52673"/>
    <w:rsid w:val="00D5669C"/>
    <w:rsid w:val="00D717DA"/>
    <w:rsid w:val="00D90885"/>
    <w:rsid w:val="00D9150C"/>
    <w:rsid w:val="00D91C65"/>
    <w:rsid w:val="00D93E17"/>
    <w:rsid w:val="00D955EA"/>
    <w:rsid w:val="00D972A8"/>
    <w:rsid w:val="00DA325B"/>
    <w:rsid w:val="00DB0467"/>
    <w:rsid w:val="00DB3ED3"/>
    <w:rsid w:val="00DB593C"/>
    <w:rsid w:val="00DB5E52"/>
    <w:rsid w:val="00DC7DB2"/>
    <w:rsid w:val="00DD75FB"/>
    <w:rsid w:val="00DE3206"/>
    <w:rsid w:val="00DE518A"/>
    <w:rsid w:val="00DF560D"/>
    <w:rsid w:val="00E01E7F"/>
    <w:rsid w:val="00E038E0"/>
    <w:rsid w:val="00E125A0"/>
    <w:rsid w:val="00E130D4"/>
    <w:rsid w:val="00E42162"/>
    <w:rsid w:val="00E56BB6"/>
    <w:rsid w:val="00E61E20"/>
    <w:rsid w:val="00E72BFE"/>
    <w:rsid w:val="00E72DED"/>
    <w:rsid w:val="00E74882"/>
    <w:rsid w:val="00E826F7"/>
    <w:rsid w:val="00E8709E"/>
    <w:rsid w:val="00EA166E"/>
    <w:rsid w:val="00EB1CEC"/>
    <w:rsid w:val="00EB3470"/>
    <w:rsid w:val="00EB762E"/>
    <w:rsid w:val="00EE2453"/>
    <w:rsid w:val="00EE41A3"/>
    <w:rsid w:val="00EE4950"/>
    <w:rsid w:val="00F04762"/>
    <w:rsid w:val="00F06F36"/>
    <w:rsid w:val="00F21939"/>
    <w:rsid w:val="00F2533D"/>
    <w:rsid w:val="00F2619F"/>
    <w:rsid w:val="00F33E81"/>
    <w:rsid w:val="00F54A23"/>
    <w:rsid w:val="00F65D78"/>
    <w:rsid w:val="00F759D9"/>
    <w:rsid w:val="00F90079"/>
    <w:rsid w:val="00F93AE4"/>
    <w:rsid w:val="00FB0113"/>
    <w:rsid w:val="00FB0189"/>
    <w:rsid w:val="00FB0F1D"/>
    <w:rsid w:val="00FB267A"/>
    <w:rsid w:val="00FB40CC"/>
    <w:rsid w:val="00FC736B"/>
    <w:rsid w:val="00FD7C6E"/>
    <w:rsid w:val="00FE398D"/>
    <w:rsid w:val="00FE5028"/>
    <w:rsid w:val="00FE5F66"/>
    <w:rsid w:val="00FE67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Arial"/>
        <w:sz w:val="24"/>
        <w:szCs w:val="24"/>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188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D475F"/>
    <w:pPr>
      <w:tabs>
        <w:tab w:val="center" w:pos="4320"/>
        <w:tab w:val="right" w:pos="8640"/>
      </w:tabs>
    </w:pPr>
  </w:style>
  <w:style w:type="paragraph" w:styleId="Footer">
    <w:name w:val="footer"/>
    <w:basedOn w:val="Normal"/>
    <w:rsid w:val="00C92339"/>
    <w:pPr>
      <w:tabs>
        <w:tab w:val="center" w:pos="4320"/>
        <w:tab w:val="right" w:pos="8640"/>
      </w:tabs>
    </w:pPr>
  </w:style>
  <w:style w:type="character" w:styleId="PageNumber">
    <w:name w:val="page number"/>
    <w:basedOn w:val="DefaultParagraphFont"/>
    <w:rsid w:val="00C92339"/>
  </w:style>
  <w:style w:type="paragraph" w:styleId="BalloonText">
    <w:name w:val="Balloon Text"/>
    <w:basedOn w:val="Normal"/>
    <w:semiHidden/>
    <w:rsid w:val="00F33E81"/>
    <w:rPr>
      <w:rFonts w:ascii="Tahoma" w:hAnsi="Tahoma" w:cs="Tahoma"/>
      <w:sz w:val="16"/>
      <w:szCs w:val="16"/>
    </w:rPr>
  </w:style>
  <w:style w:type="character" w:styleId="Hyperlink">
    <w:name w:val="Hyperlink"/>
    <w:basedOn w:val="DefaultParagraphFont"/>
    <w:rsid w:val="00006CFA"/>
    <w:rPr>
      <w:b w:val="0"/>
      <w:bCs w:val="0"/>
      <w:strike w:val="0"/>
      <w:dstrike w:val="0"/>
      <w:color w:val="0000CC"/>
      <w:u w:val="none"/>
      <w:effect w:val="none"/>
    </w:rPr>
  </w:style>
  <w:style w:type="character" w:customStyle="1" w:styleId="style1">
    <w:name w:val="style1"/>
    <w:basedOn w:val="DefaultParagraphFont"/>
    <w:rsid w:val="00AF0FF3"/>
  </w:style>
  <w:style w:type="character" w:styleId="FollowedHyperlink">
    <w:name w:val="FollowedHyperlink"/>
    <w:basedOn w:val="DefaultParagraphFont"/>
    <w:rsid w:val="000A55FE"/>
    <w:rPr>
      <w:color w:val="800080"/>
      <w:u w:val="single"/>
    </w:rPr>
  </w:style>
  <w:style w:type="character" w:styleId="CommentReference">
    <w:name w:val="annotation reference"/>
    <w:basedOn w:val="DefaultParagraphFont"/>
    <w:rsid w:val="00977AF8"/>
    <w:rPr>
      <w:sz w:val="16"/>
      <w:szCs w:val="16"/>
    </w:rPr>
  </w:style>
  <w:style w:type="paragraph" w:styleId="CommentText">
    <w:name w:val="annotation text"/>
    <w:basedOn w:val="Normal"/>
    <w:link w:val="CommentTextChar"/>
    <w:rsid w:val="00977AF8"/>
  </w:style>
  <w:style w:type="character" w:customStyle="1" w:styleId="CommentTextChar">
    <w:name w:val="Comment Text Char"/>
    <w:basedOn w:val="DefaultParagraphFont"/>
    <w:link w:val="CommentText"/>
    <w:rsid w:val="00977AF8"/>
    <w:rPr>
      <w:rFonts w:ascii="Letter Gothic" w:hAnsi="Letter Gothic"/>
    </w:rPr>
  </w:style>
  <w:style w:type="paragraph" w:styleId="CommentSubject">
    <w:name w:val="annotation subject"/>
    <w:basedOn w:val="CommentText"/>
    <w:next w:val="CommentText"/>
    <w:link w:val="CommentSubjectChar"/>
    <w:rsid w:val="00977AF8"/>
    <w:rPr>
      <w:b/>
      <w:bCs/>
    </w:rPr>
  </w:style>
  <w:style w:type="character" w:customStyle="1" w:styleId="CommentSubjectChar">
    <w:name w:val="Comment Subject Char"/>
    <w:basedOn w:val="CommentTextChar"/>
    <w:link w:val="CommentSubject"/>
    <w:rsid w:val="00977AF8"/>
    <w:rPr>
      <w:b/>
      <w:bCs/>
    </w:rPr>
  </w:style>
  <w:style w:type="character" w:customStyle="1" w:styleId="rtext1">
    <w:name w:val="rtext1"/>
    <w:basedOn w:val="DefaultParagraphFont"/>
    <w:rsid w:val="007B1114"/>
    <w:rPr>
      <w:rFonts w:ascii="Verdana" w:hAnsi="Verdana" w:hint="default"/>
      <w:strike w:val="0"/>
      <w:dstrike w:val="0"/>
      <w:sz w:val="18"/>
      <w:szCs w:val="18"/>
      <w:u w:val="none"/>
      <w:effect w:val="none"/>
    </w:rPr>
  </w:style>
  <w:style w:type="paragraph" w:styleId="ListParagraph">
    <w:name w:val="List Paragraph"/>
    <w:basedOn w:val="Normal"/>
    <w:uiPriority w:val="34"/>
    <w:qFormat/>
    <w:rsid w:val="00181609"/>
    <w:pPr>
      <w:autoSpaceDE/>
      <w:autoSpaceDN/>
      <w:adjustRightInd/>
      <w:ind w:left="720"/>
    </w:pPr>
    <w:rPr>
      <w:rFonts w:ascii="Calibri" w:eastAsiaTheme="minorHAnsi" w:hAnsi="Calibri" w:cs="Times New Roman"/>
      <w:sz w:val="22"/>
      <w:szCs w:val="22"/>
    </w:rPr>
  </w:style>
</w:styles>
</file>

<file path=word/webSettings.xml><?xml version="1.0" encoding="utf-8"?>
<w:webSettings xmlns:r="http://schemas.openxmlformats.org/officeDocument/2006/relationships" xmlns:w="http://schemas.openxmlformats.org/wordprocessingml/2006/main">
  <w:divs>
    <w:div w:id="213701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amswebsearch2.nrc.gov/idmws/ViewDocByAccession.asp?AccessionNumber=ML073440103" TargetMode="External"/><Relationship Id="rId13" Type="http://schemas.openxmlformats.org/officeDocument/2006/relationships/footer" Target="footer3.xml"/><Relationship Id="rId18" Type="http://schemas.openxmlformats.org/officeDocument/2006/relationships/hyperlink" Target="http://adamswebsearch2.nrc.gov/idmws/ViewDocByAccession.asp?AccessionNumber=ML040690200" TargetMode="External"/><Relationship Id="rId26" Type="http://schemas.openxmlformats.org/officeDocument/2006/relationships/hyperlink" Target="http://adamswebsearch2.nrc.gov/idmws/ViewDocByAccession.asp?AccessionNumber=ML093210079" TargetMode="External"/><Relationship Id="rId3" Type="http://schemas.openxmlformats.org/officeDocument/2006/relationships/styles" Target="styles.xml"/><Relationship Id="rId21" Type="http://schemas.openxmlformats.org/officeDocument/2006/relationships/hyperlink" Target="http://adamswebsearch2.nrc.gov/idmws/ViewDocByAccession.asp?AccessionNumber=ML060060380"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adamswebsearch2.nrc.gov/idmws/ViewDocByAccession.asp?AccessionNumber=ML020380579" TargetMode="External"/><Relationship Id="rId25" Type="http://schemas.openxmlformats.org/officeDocument/2006/relationships/hyperlink" Target="http://adamswebsearch2.nrc.gov/idmws/ViewDocByAccession.asp?AccessionNumber=ML073050448" TargetMode="External"/><Relationship Id="rId2" Type="http://schemas.openxmlformats.org/officeDocument/2006/relationships/numbering" Target="numbering.xml"/><Relationship Id="rId16" Type="http://schemas.openxmlformats.org/officeDocument/2006/relationships/hyperlink" Target="http://adamswebsearch2.nrc.gov/idmws/ViewDocByAccession.asp?AccessionNumber=ML020380272" TargetMode="External"/><Relationship Id="rId20" Type="http://schemas.openxmlformats.org/officeDocument/2006/relationships/hyperlink" Target="http://adamswebsearch2.nrc.gov/idmws/ViewDocByAccession.asp?AccessionNumber=ML060050566" TargetMode="External"/><Relationship Id="rId29" Type="http://schemas.openxmlformats.org/officeDocument/2006/relationships/hyperlink" Target="https://nrodrp.nrc.gov/idmws/ViewDocByAccession.asp?AccessionNumber=ML1106302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adamswebsearch2.nrc.gov/idmws/ViewDocByAccession.asp?AccessionNumber=ML080300064"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rodrp.nrc.gov/idmws/ViewDocByAccession.asp?AccessionNumber=ML003729444" TargetMode="External"/><Relationship Id="rId23" Type="http://schemas.openxmlformats.org/officeDocument/2006/relationships/hyperlink" Target="http://adamswebsearch2.nrc.gov/idmws/ViewDocByAccession.asp?AccessionNumber=ML061730334" TargetMode="External"/><Relationship Id="rId28" Type="http://schemas.openxmlformats.org/officeDocument/2006/relationships/hyperlink" Target="http://adamswebsearch2.nrc.gov/idmws/ViewDocByAccession.asp?AccessionNumber=ML092090312" TargetMode="External"/><Relationship Id="rId10" Type="http://schemas.openxmlformats.org/officeDocument/2006/relationships/hyperlink" Target="http://nrr10.nrc.gov/rorp/ip71111-15.html" TargetMode="External"/><Relationship Id="rId19" Type="http://schemas.openxmlformats.org/officeDocument/2006/relationships/hyperlink" Target="http://adamswebsearch2.nrc.gov/idmws/ViewDocByAccession.asp?AccessionNumber=ML040690557"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rc.gov/reading-rm/doc-collections/gen-comm/reg-issues/ML0735313460.pdf" TargetMode="External"/><Relationship Id="rId14" Type="http://schemas.openxmlformats.org/officeDocument/2006/relationships/hyperlink" Target="https://nrodrp.nrc.gov/idmws/ViewDocByAccession.asp?AccessionNumber=ML003729327" TargetMode="External"/><Relationship Id="rId22" Type="http://schemas.openxmlformats.org/officeDocument/2006/relationships/hyperlink" Target="http://adamswebsearch2.nrc.gov/idmws/ViewDocByAccession.asp?AccessionNumber=ML061920444" TargetMode="External"/><Relationship Id="rId27" Type="http://schemas.openxmlformats.org/officeDocument/2006/relationships/hyperlink" Target="http://adamswebsearch2.nrc.gov/idmws/ViewDocByAccession.asp?AccessionNumber=ML092300320" TargetMode="External"/><Relationship Id="rId3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CDFCC-2109-4557-A990-16B53994C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1958</Words>
  <Characters>14112</Characters>
  <Application>Microsoft Office Word</Application>
  <DocSecurity>2</DocSecurity>
  <Lines>117</Lines>
  <Paragraphs>32</Paragraphs>
  <ScaleCrop>false</ScaleCrop>
  <HeadingPairs>
    <vt:vector size="2" baseType="variant">
      <vt:variant>
        <vt:lpstr>Title</vt:lpstr>
      </vt:variant>
      <vt:variant>
        <vt:i4>1</vt:i4>
      </vt:variant>
    </vt:vector>
  </HeadingPairs>
  <TitlesOfParts>
    <vt:vector size="1" baseType="lpstr">
      <vt:lpstr>ATTACHMENT 71111</vt:lpstr>
    </vt:vector>
  </TitlesOfParts>
  <Company/>
  <LinksUpToDate>false</LinksUpToDate>
  <CharactersWithSpaces>16038</CharactersWithSpaces>
  <SharedDoc>false</SharedDoc>
  <HLinks>
    <vt:vector size="12" baseType="variant">
      <vt:variant>
        <vt:i4>5832786</vt:i4>
      </vt:variant>
      <vt:variant>
        <vt:i4>5</vt:i4>
      </vt:variant>
      <vt:variant>
        <vt:i4>0</vt:i4>
      </vt:variant>
      <vt:variant>
        <vt:i4>5</vt:i4>
      </vt:variant>
      <vt:variant>
        <vt:lpwstr>http://nrr10.nrc.gov/rorp/ip71111-15.html</vt:lpwstr>
      </vt:variant>
      <vt:variant>
        <vt:lpwstr/>
      </vt:variant>
      <vt:variant>
        <vt:i4>8192058</vt:i4>
      </vt:variant>
      <vt:variant>
        <vt:i4>2</vt:i4>
      </vt:variant>
      <vt:variant>
        <vt:i4>0</vt:i4>
      </vt:variant>
      <vt:variant>
        <vt:i4>5</vt:i4>
      </vt:variant>
      <vt:variant>
        <vt:lpwstr>http://adamswebsearch.nrc.gov/idmws/ViewDocByAccession.asp?AccessionNumber=ML073440103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71111</dc:title>
  <dc:subject/>
  <dc:creator/>
  <cp:keywords/>
  <dc:description/>
  <cp:lastModifiedBy/>
  <cp:revision>1</cp:revision>
  <cp:lastPrinted>2009-11-05T21:08:00Z</cp:lastPrinted>
  <dcterms:created xsi:type="dcterms:W3CDTF">2011-04-05T20:42:00Z</dcterms:created>
  <dcterms:modified xsi:type="dcterms:W3CDTF">2011-04-05T20:42:00Z</dcterms:modified>
</cp:coreProperties>
</file>