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895" w:rsidRDefault="00987AA8" w:rsidP="00B432A7">
      <w:pPr>
        <w:widowControl/>
        <w:tabs>
          <w:tab w:val="left" w:pos="2160"/>
          <w:tab w:val="left" w:pos="8827"/>
        </w:tabs>
        <w:jc w:val="both"/>
        <w:rPr>
          <w:rFonts w:cs="Arial"/>
        </w:rPr>
      </w:pPr>
      <w:r>
        <w:rPr>
          <w:rFonts w:cs="Arial"/>
          <w:sz w:val="22"/>
          <w:szCs w:val="22"/>
        </w:rPr>
        <w:fldChar w:fldCharType="begin"/>
      </w:r>
      <w:r w:rsidR="001A5895">
        <w:rPr>
          <w:rFonts w:cs="Arial"/>
          <w:sz w:val="22"/>
          <w:szCs w:val="22"/>
        </w:rPr>
        <w:instrText>ADVANCE \y120</w:instrText>
      </w:r>
      <w:r>
        <w:rPr>
          <w:rFonts w:cs="Arial"/>
          <w:sz w:val="22"/>
          <w:szCs w:val="22"/>
        </w:rPr>
        <w:fldChar w:fldCharType="end"/>
      </w:r>
      <w:r w:rsidR="001A5895">
        <w:rPr>
          <w:rFonts w:cs="Arial"/>
          <w:sz w:val="22"/>
          <w:szCs w:val="22"/>
        </w:rPr>
        <w:tab/>
      </w:r>
      <w:r w:rsidR="001A5895" w:rsidRPr="00B432A7">
        <w:rPr>
          <w:rFonts w:cs="Arial"/>
          <w:b/>
          <w:bCs/>
          <w:sz w:val="38"/>
          <w:szCs w:val="38"/>
        </w:rPr>
        <w:t>NRC INSPECTION MANUAL</w:t>
      </w:r>
      <w:r w:rsidR="001A5895">
        <w:rPr>
          <w:rFonts w:ascii="Univers" w:hAnsi="Univers" w:cs="Univers"/>
          <w:b/>
          <w:bCs/>
          <w:sz w:val="38"/>
          <w:szCs w:val="38"/>
        </w:rPr>
        <w:tab/>
      </w:r>
      <w:r w:rsidR="001A5895">
        <w:rPr>
          <w:rFonts w:cs="Arial"/>
          <w:sz w:val="20"/>
          <w:szCs w:val="20"/>
        </w:rPr>
        <w:t>IRIB</w:t>
      </w:r>
    </w:p>
    <w:p w:rsidR="001A5895" w:rsidRDefault="00987AA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Arial"/>
        </w:rPr>
      </w:pPr>
      <w:r w:rsidRPr="00987AA8">
        <w:rPr>
          <w:noProof/>
        </w:rPr>
        <w:pict>
          <v:rect id="_x0000_s1026" style="position:absolute;left:0;text-align:left;margin-left:1in;margin-top:0;width:468pt;height:1.4pt;z-index:-251659264;mso-position-horizontal-relative:page" o:allowincell="f" fillcolor="black" stroked="f" strokeweight="0">
            <v:fill color2="black"/>
            <w10:wrap anchorx="page"/>
            <w10:anchorlock/>
          </v:rect>
        </w:pict>
      </w:r>
    </w:p>
    <w:p w:rsidR="001A5895" w:rsidRDefault="00987AA8">
      <w:pPr>
        <w:widowControl/>
        <w:tabs>
          <w:tab w:val="center" w:pos="4680"/>
          <w:tab w:val="left" w:pos="5040"/>
          <w:tab w:val="left" w:pos="5640"/>
          <w:tab w:val="left" w:pos="6240"/>
          <w:tab w:val="left" w:pos="6840"/>
        </w:tabs>
        <w:jc w:val="both"/>
        <w:rPr>
          <w:rFonts w:cs="Arial"/>
        </w:rPr>
      </w:pPr>
      <w:r>
        <w:rPr>
          <w:rFonts w:cs="Arial"/>
        </w:rPr>
        <w:fldChar w:fldCharType="begin"/>
      </w:r>
      <w:r w:rsidR="001A5895">
        <w:rPr>
          <w:rFonts w:cs="Arial"/>
        </w:rPr>
        <w:instrText>ADVANCE \d4</w:instrText>
      </w:r>
      <w:r>
        <w:rPr>
          <w:rFonts w:cs="Arial"/>
        </w:rPr>
        <w:fldChar w:fldCharType="end"/>
      </w:r>
      <w:r w:rsidR="001A5895">
        <w:rPr>
          <w:rFonts w:cs="Arial"/>
        </w:rPr>
        <w:tab/>
      </w:r>
      <w:r>
        <w:rPr>
          <w:rFonts w:cs="Arial"/>
        </w:rPr>
        <w:fldChar w:fldCharType="begin"/>
      </w:r>
      <w:r w:rsidR="001A5895">
        <w:rPr>
          <w:rFonts w:cs="Arial"/>
        </w:rPr>
        <w:instrText>ADVANCE \u4</w:instrText>
      </w:r>
      <w:r>
        <w:rPr>
          <w:rFonts w:cs="Arial"/>
        </w:rPr>
        <w:fldChar w:fldCharType="end"/>
      </w:r>
      <w:r w:rsidR="001A5895">
        <w:rPr>
          <w:rFonts w:cs="Arial"/>
        </w:rPr>
        <w:t>MANUAL CHAPTER 0801</w:t>
      </w:r>
    </w:p>
    <w:p w:rsidR="001A5895" w:rsidRDefault="00987AA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Arial"/>
        </w:rPr>
      </w:pPr>
      <w:r w:rsidRPr="00987AA8">
        <w:rPr>
          <w:noProof/>
        </w:rPr>
        <w:pict>
          <v:rect id="_x0000_s1027" style="position:absolute;left:0;text-align:left;margin-left:1in;margin-top:0;width:468pt;height:1.4pt;z-index:-251658240;mso-position-horizontal-relative:page" o:allowincell="f" fillcolor="black" stroked="f" strokeweight="0">
            <v:fill color2="black"/>
            <w10:wrap anchorx="page"/>
            <w10:anchorlock/>
          </v:rect>
        </w:pict>
      </w: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center" w:pos="4680"/>
          <w:tab w:val="left" w:pos="5040"/>
          <w:tab w:val="left" w:pos="5640"/>
          <w:tab w:val="left" w:pos="6240"/>
          <w:tab w:val="left" w:pos="6840"/>
        </w:tabs>
        <w:jc w:val="both"/>
        <w:rPr>
          <w:rFonts w:cs="Arial"/>
        </w:rPr>
      </w:pPr>
      <w:r>
        <w:rPr>
          <w:rFonts w:cs="Arial"/>
        </w:rPr>
        <w:tab/>
        <w:t>REACTOR OVERSIGHT PROCESS FEEDBACK PROGRAM</w:t>
      </w:r>
    </w:p>
    <w:p w:rsidR="005F1867" w:rsidRDefault="005F186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sectPr w:rsidR="005F1867" w:rsidSect="00397F6B">
          <w:footerReference w:type="even" r:id="rId8"/>
          <w:footerReference w:type="default" r:id="rId9"/>
          <w:type w:val="continuous"/>
          <w:pgSz w:w="12240" w:h="15840" w:code="1"/>
          <w:pgMar w:top="1080" w:right="1440" w:bottom="720" w:left="1440" w:header="720" w:footer="720" w:gutter="0"/>
          <w:pgNumType w:fmt="lowerRoman" w:start="1"/>
          <w:cols w:space="720"/>
          <w:noEndnote/>
        </w:sectPr>
      </w:pPr>
    </w:p>
    <w:p w:rsidR="00D07CDA" w:rsidRDefault="00987AA8">
      <w:pPr>
        <w:pStyle w:val="TOC1"/>
        <w:tabs>
          <w:tab w:val="left" w:pos="1320"/>
          <w:tab w:val="right" w:leader="dot" w:pos="9350"/>
        </w:tabs>
        <w:rPr>
          <w:rFonts w:asciiTheme="minorHAnsi" w:eastAsiaTheme="minorEastAsia" w:hAnsiTheme="minorHAnsi" w:cstheme="minorBidi"/>
          <w:noProof/>
          <w:sz w:val="22"/>
          <w:szCs w:val="22"/>
        </w:rPr>
      </w:pPr>
      <w:r>
        <w:rPr>
          <w:rFonts w:cs="Arial"/>
        </w:rPr>
        <w:lastRenderedPageBreak/>
        <w:fldChar w:fldCharType="begin"/>
      </w:r>
      <w:r w:rsidR="004F54A8">
        <w:rPr>
          <w:rFonts w:cs="Arial"/>
        </w:rPr>
        <w:instrText xml:space="preserve"> TOC \f \t "Level 1,1,Level 2,2" </w:instrText>
      </w:r>
      <w:r>
        <w:rPr>
          <w:rFonts w:cs="Arial"/>
        </w:rPr>
        <w:fldChar w:fldCharType="separate"/>
      </w:r>
      <w:r w:rsidR="00D07CDA">
        <w:rPr>
          <w:noProof/>
        </w:rPr>
        <w:t>0801-01</w:t>
      </w:r>
      <w:r w:rsidR="00D07CDA">
        <w:rPr>
          <w:rFonts w:asciiTheme="minorHAnsi" w:eastAsiaTheme="minorEastAsia" w:hAnsiTheme="minorHAnsi" w:cstheme="minorBidi"/>
          <w:noProof/>
          <w:sz w:val="22"/>
          <w:szCs w:val="22"/>
        </w:rPr>
        <w:tab/>
      </w:r>
      <w:r w:rsidR="00D07CDA">
        <w:rPr>
          <w:noProof/>
        </w:rPr>
        <w:t>PURPOSE</w:t>
      </w:r>
      <w:r w:rsidR="00D07CDA">
        <w:rPr>
          <w:noProof/>
        </w:rPr>
        <w:tab/>
      </w:r>
      <w:r>
        <w:rPr>
          <w:noProof/>
        </w:rPr>
        <w:fldChar w:fldCharType="begin"/>
      </w:r>
      <w:r w:rsidR="00D07CDA">
        <w:rPr>
          <w:noProof/>
        </w:rPr>
        <w:instrText xml:space="preserve"> PAGEREF _Toc265230014 \h </w:instrText>
      </w:r>
      <w:r>
        <w:rPr>
          <w:noProof/>
        </w:rPr>
      </w:r>
      <w:r>
        <w:rPr>
          <w:noProof/>
        </w:rPr>
        <w:fldChar w:fldCharType="separate"/>
      </w:r>
      <w:r w:rsidR="00B97927">
        <w:rPr>
          <w:noProof/>
        </w:rPr>
        <w:t>1</w:t>
      </w:r>
      <w:r>
        <w:rPr>
          <w:noProof/>
        </w:rPr>
        <w:fldChar w:fldCharType="end"/>
      </w:r>
    </w:p>
    <w:p w:rsidR="00D07CDA" w:rsidRDefault="00D07CDA">
      <w:pPr>
        <w:pStyle w:val="TOC1"/>
        <w:tabs>
          <w:tab w:val="left" w:pos="1320"/>
          <w:tab w:val="right" w:leader="dot" w:pos="9350"/>
        </w:tabs>
        <w:rPr>
          <w:rFonts w:asciiTheme="minorHAnsi" w:eastAsiaTheme="minorEastAsia" w:hAnsiTheme="minorHAnsi" w:cstheme="minorBidi"/>
          <w:noProof/>
          <w:sz w:val="22"/>
          <w:szCs w:val="22"/>
        </w:rPr>
      </w:pPr>
      <w:r>
        <w:rPr>
          <w:noProof/>
        </w:rPr>
        <w:t>0801-02</w:t>
      </w:r>
      <w:r>
        <w:rPr>
          <w:rFonts w:asciiTheme="minorHAnsi" w:eastAsiaTheme="minorEastAsia" w:hAnsiTheme="minorHAnsi" w:cstheme="minorBidi"/>
          <w:noProof/>
          <w:sz w:val="22"/>
          <w:szCs w:val="22"/>
        </w:rPr>
        <w:tab/>
      </w:r>
      <w:r>
        <w:rPr>
          <w:noProof/>
        </w:rPr>
        <w:t>POLICY</w:t>
      </w:r>
      <w:r>
        <w:rPr>
          <w:noProof/>
        </w:rPr>
        <w:tab/>
      </w:r>
      <w:r w:rsidR="00987AA8">
        <w:rPr>
          <w:noProof/>
        </w:rPr>
        <w:fldChar w:fldCharType="begin"/>
      </w:r>
      <w:r>
        <w:rPr>
          <w:noProof/>
        </w:rPr>
        <w:instrText xml:space="preserve"> PAGEREF _Toc265230015 \h </w:instrText>
      </w:r>
      <w:r w:rsidR="00987AA8">
        <w:rPr>
          <w:noProof/>
        </w:rPr>
      </w:r>
      <w:r w:rsidR="00987AA8">
        <w:rPr>
          <w:noProof/>
        </w:rPr>
        <w:fldChar w:fldCharType="separate"/>
      </w:r>
      <w:r w:rsidR="00B97927">
        <w:rPr>
          <w:noProof/>
        </w:rPr>
        <w:t>1</w:t>
      </w:r>
      <w:r w:rsidR="00987AA8">
        <w:rPr>
          <w:noProof/>
        </w:rPr>
        <w:fldChar w:fldCharType="end"/>
      </w:r>
    </w:p>
    <w:p w:rsidR="00D07CDA" w:rsidRDefault="00D07CDA">
      <w:pPr>
        <w:pStyle w:val="TOC1"/>
        <w:tabs>
          <w:tab w:val="left" w:pos="1320"/>
          <w:tab w:val="right" w:leader="dot" w:pos="9350"/>
        </w:tabs>
        <w:rPr>
          <w:rFonts w:asciiTheme="minorHAnsi" w:eastAsiaTheme="minorEastAsia" w:hAnsiTheme="minorHAnsi" w:cstheme="minorBidi"/>
          <w:noProof/>
          <w:sz w:val="22"/>
          <w:szCs w:val="22"/>
        </w:rPr>
      </w:pPr>
      <w:r w:rsidRPr="00D02351">
        <w:rPr>
          <w:rFonts w:cs="Arial"/>
          <w:noProof/>
        </w:rPr>
        <w:t>0801-03</w:t>
      </w:r>
      <w:r>
        <w:rPr>
          <w:rFonts w:asciiTheme="minorHAnsi" w:eastAsiaTheme="minorEastAsia" w:hAnsiTheme="minorHAnsi" w:cstheme="minorBidi"/>
          <w:noProof/>
          <w:sz w:val="22"/>
          <w:szCs w:val="22"/>
        </w:rPr>
        <w:tab/>
      </w:r>
      <w:r w:rsidRPr="00D02351">
        <w:rPr>
          <w:rFonts w:cs="Arial"/>
          <w:noProof/>
        </w:rPr>
        <w:t>APPLICABILITY</w:t>
      </w:r>
      <w:r>
        <w:rPr>
          <w:noProof/>
        </w:rPr>
        <w:tab/>
      </w:r>
      <w:r w:rsidR="00987AA8">
        <w:rPr>
          <w:noProof/>
        </w:rPr>
        <w:fldChar w:fldCharType="begin"/>
      </w:r>
      <w:r>
        <w:rPr>
          <w:noProof/>
        </w:rPr>
        <w:instrText xml:space="preserve"> PAGEREF _Toc265230016 \h </w:instrText>
      </w:r>
      <w:r w:rsidR="00987AA8">
        <w:rPr>
          <w:noProof/>
        </w:rPr>
      </w:r>
      <w:r w:rsidR="00987AA8">
        <w:rPr>
          <w:noProof/>
        </w:rPr>
        <w:fldChar w:fldCharType="separate"/>
      </w:r>
      <w:r w:rsidR="00B97927">
        <w:rPr>
          <w:noProof/>
        </w:rPr>
        <w:t>1</w:t>
      </w:r>
      <w:r w:rsidR="00987AA8">
        <w:rPr>
          <w:noProof/>
        </w:rPr>
        <w:fldChar w:fldCharType="end"/>
      </w:r>
    </w:p>
    <w:p w:rsidR="00D07CDA" w:rsidRDefault="00D07CDA">
      <w:pPr>
        <w:pStyle w:val="TOC1"/>
        <w:tabs>
          <w:tab w:val="left" w:pos="1320"/>
          <w:tab w:val="right" w:leader="dot" w:pos="9350"/>
        </w:tabs>
        <w:rPr>
          <w:rFonts w:asciiTheme="minorHAnsi" w:eastAsiaTheme="minorEastAsia" w:hAnsiTheme="minorHAnsi" w:cstheme="minorBidi"/>
          <w:noProof/>
          <w:sz w:val="22"/>
          <w:szCs w:val="22"/>
        </w:rPr>
      </w:pPr>
      <w:r>
        <w:rPr>
          <w:noProof/>
        </w:rPr>
        <w:t>0801-04</w:t>
      </w:r>
      <w:r>
        <w:rPr>
          <w:rFonts w:asciiTheme="minorHAnsi" w:eastAsiaTheme="minorEastAsia" w:hAnsiTheme="minorHAnsi" w:cstheme="minorBidi"/>
          <w:noProof/>
          <w:sz w:val="22"/>
          <w:szCs w:val="22"/>
        </w:rPr>
        <w:tab/>
      </w:r>
      <w:r>
        <w:rPr>
          <w:noProof/>
        </w:rPr>
        <w:t>RESPONSIBILITIES</w:t>
      </w:r>
      <w:r>
        <w:rPr>
          <w:noProof/>
        </w:rPr>
        <w:tab/>
      </w:r>
      <w:r w:rsidR="00987AA8">
        <w:rPr>
          <w:noProof/>
        </w:rPr>
        <w:fldChar w:fldCharType="begin"/>
      </w:r>
      <w:r>
        <w:rPr>
          <w:noProof/>
        </w:rPr>
        <w:instrText xml:space="preserve"> PAGEREF _Toc265230017 \h </w:instrText>
      </w:r>
      <w:r w:rsidR="00987AA8">
        <w:rPr>
          <w:noProof/>
        </w:rPr>
      </w:r>
      <w:r w:rsidR="00987AA8">
        <w:rPr>
          <w:noProof/>
        </w:rPr>
        <w:fldChar w:fldCharType="separate"/>
      </w:r>
      <w:r w:rsidR="00B97927">
        <w:rPr>
          <w:noProof/>
        </w:rPr>
        <w:t>2</w:t>
      </w:r>
      <w:r w:rsidR="00987AA8">
        <w:rPr>
          <w:noProof/>
        </w:rPr>
        <w:fldChar w:fldCharType="end"/>
      </w:r>
    </w:p>
    <w:p w:rsidR="00D07CDA" w:rsidRDefault="00D07CDA">
      <w:pPr>
        <w:pStyle w:val="TOC2"/>
        <w:tabs>
          <w:tab w:val="left" w:pos="1100"/>
          <w:tab w:val="right" w:leader="dot" w:pos="9350"/>
        </w:tabs>
        <w:rPr>
          <w:rFonts w:asciiTheme="minorHAnsi" w:eastAsiaTheme="minorEastAsia" w:hAnsiTheme="minorHAnsi" w:cstheme="minorBidi"/>
          <w:noProof/>
          <w:sz w:val="22"/>
          <w:szCs w:val="22"/>
        </w:rPr>
      </w:pPr>
      <w:r>
        <w:rPr>
          <w:noProof/>
        </w:rPr>
        <w:t>04.01</w:t>
      </w:r>
      <w:r>
        <w:rPr>
          <w:rFonts w:asciiTheme="minorHAnsi" w:eastAsiaTheme="minorEastAsia" w:hAnsiTheme="minorHAnsi" w:cstheme="minorBidi"/>
          <w:noProof/>
          <w:sz w:val="22"/>
          <w:szCs w:val="22"/>
        </w:rPr>
        <w:tab/>
      </w:r>
      <w:r>
        <w:rPr>
          <w:noProof/>
        </w:rPr>
        <w:t>Director, Division of Inspection and Regional Support (DIRS)</w:t>
      </w:r>
      <w:r>
        <w:rPr>
          <w:noProof/>
        </w:rPr>
        <w:tab/>
      </w:r>
      <w:r w:rsidR="00987AA8">
        <w:rPr>
          <w:noProof/>
        </w:rPr>
        <w:fldChar w:fldCharType="begin"/>
      </w:r>
      <w:r>
        <w:rPr>
          <w:noProof/>
        </w:rPr>
        <w:instrText xml:space="preserve"> PAGEREF _Toc265230018 \h </w:instrText>
      </w:r>
      <w:r w:rsidR="00987AA8">
        <w:rPr>
          <w:noProof/>
        </w:rPr>
      </w:r>
      <w:r w:rsidR="00987AA8">
        <w:rPr>
          <w:noProof/>
        </w:rPr>
        <w:fldChar w:fldCharType="separate"/>
      </w:r>
      <w:r w:rsidR="00B97927">
        <w:rPr>
          <w:noProof/>
        </w:rPr>
        <w:t>2</w:t>
      </w:r>
      <w:r w:rsidR="00987AA8">
        <w:rPr>
          <w:noProof/>
        </w:rPr>
        <w:fldChar w:fldCharType="end"/>
      </w:r>
    </w:p>
    <w:p w:rsidR="00D07CDA" w:rsidRDefault="00D07CDA">
      <w:pPr>
        <w:pStyle w:val="TOC2"/>
        <w:tabs>
          <w:tab w:val="left" w:pos="1100"/>
          <w:tab w:val="right" w:leader="dot" w:pos="9350"/>
        </w:tabs>
        <w:rPr>
          <w:rFonts w:asciiTheme="minorHAnsi" w:eastAsiaTheme="minorEastAsia" w:hAnsiTheme="minorHAnsi" w:cstheme="minorBidi"/>
          <w:noProof/>
          <w:sz w:val="22"/>
          <w:szCs w:val="22"/>
        </w:rPr>
      </w:pPr>
      <w:r>
        <w:rPr>
          <w:noProof/>
        </w:rPr>
        <w:t>04.02</w:t>
      </w:r>
      <w:r>
        <w:rPr>
          <w:rFonts w:asciiTheme="minorHAnsi" w:eastAsiaTheme="minorEastAsia" w:hAnsiTheme="minorHAnsi" w:cstheme="minorBidi"/>
          <w:noProof/>
          <w:sz w:val="22"/>
          <w:szCs w:val="22"/>
        </w:rPr>
        <w:tab/>
      </w:r>
      <w:r>
        <w:rPr>
          <w:noProof/>
        </w:rPr>
        <w:t>Chief, Reactor Inspection Branch (IRIB), NRR</w:t>
      </w:r>
      <w:r>
        <w:rPr>
          <w:noProof/>
        </w:rPr>
        <w:tab/>
      </w:r>
      <w:r w:rsidR="00987AA8">
        <w:rPr>
          <w:noProof/>
        </w:rPr>
        <w:fldChar w:fldCharType="begin"/>
      </w:r>
      <w:r>
        <w:rPr>
          <w:noProof/>
        </w:rPr>
        <w:instrText xml:space="preserve"> PAGEREF _Toc265230019 \h </w:instrText>
      </w:r>
      <w:r w:rsidR="00987AA8">
        <w:rPr>
          <w:noProof/>
        </w:rPr>
      </w:r>
      <w:r w:rsidR="00987AA8">
        <w:rPr>
          <w:noProof/>
        </w:rPr>
        <w:fldChar w:fldCharType="separate"/>
      </w:r>
      <w:r w:rsidR="00B97927">
        <w:rPr>
          <w:noProof/>
        </w:rPr>
        <w:t>2</w:t>
      </w:r>
      <w:r w:rsidR="00987AA8">
        <w:rPr>
          <w:noProof/>
        </w:rPr>
        <w:fldChar w:fldCharType="end"/>
      </w:r>
    </w:p>
    <w:p w:rsidR="00D07CDA" w:rsidRDefault="00D07CDA">
      <w:pPr>
        <w:pStyle w:val="TOC2"/>
        <w:tabs>
          <w:tab w:val="left" w:pos="1100"/>
          <w:tab w:val="right" w:leader="dot" w:pos="9350"/>
        </w:tabs>
        <w:rPr>
          <w:rFonts w:asciiTheme="minorHAnsi" w:eastAsiaTheme="minorEastAsia" w:hAnsiTheme="minorHAnsi" w:cstheme="minorBidi"/>
          <w:noProof/>
          <w:sz w:val="22"/>
          <w:szCs w:val="22"/>
        </w:rPr>
      </w:pPr>
      <w:r>
        <w:rPr>
          <w:noProof/>
        </w:rPr>
        <w:t>04.03</w:t>
      </w:r>
      <w:r>
        <w:rPr>
          <w:rFonts w:asciiTheme="minorHAnsi" w:eastAsiaTheme="minorEastAsia" w:hAnsiTheme="minorHAnsi" w:cstheme="minorBidi"/>
          <w:noProof/>
          <w:sz w:val="22"/>
          <w:szCs w:val="22"/>
        </w:rPr>
        <w:tab/>
      </w:r>
      <w:r>
        <w:rPr>
          <w:noProof/>
        </w:rPr>
        <w:t>Chiefs, Technical Branches, NRR or NSIR</w:t>
      </w:r>
      <w:r>
        <w:rPr>
          <w:noProof/>
        </w:rPr>
        <w:tab/>
      </w:r>
      <w:r w:rsidR="00987AA8">
        <w:rPr>
          <w:noProof/>
        </w:rPr>
        <w:fldChar w:fldCharType="begin"/>
      </w:r>
      <w:r>
        <w:rPr>
          <w:noProof/>
        </w:rPr>
        <w:instrText xml:space="preserve"> PAGEREF _Toc265230020 \h </w:instrText>
      </w:r>
      <w:r w:rsidR="00987AA8">
        <w:rPr>
          <w:noProof/>
        </w:rPr>
      </w:r>
      <w:r w:rsidR="00987AA8">
        <w:rPr>
          <w:noProof/>
        </w:rPr>
        <w:fldChar w:fldCharType="separate"/>
      </w:r>
      <w:r w:rsidR="00B97927">
        <w:rPr>
          <w:noProof/>
        </w:rPr>
        <w:t>2</w:t>
      </w:r>
      <w:r w:rsidR="00987AA8">
        <w:rPr>
          <w:noProof/>
        </w:rPr>
        <w:fldChar w:fldCharType="end"/>
      </w:r>
    </w:p>
    <w:p w:rsidR="00D07CDA" w:rsidRDefault="00D07CDA">
      <w:pPr>
        <w:pStyle w:val="TOC2"/>
        <w:tabs>
          <w:tab w:val="left" w:pos="1100"/>
          <w:tab w:val="right" w:leader="dot" w:pos="9350"/>
        </w:tabs>
        <w:rPr>
          <w:rFonts w:asciiTheme="minorHAnsi" w:eastAsiaTheme="minorEastAsia" w:hAnsiTheme="minorHAnsi" w:cstheme="minorBidi"/>
          <w:noProof/>
          <w:sz w:val="22"/>
          <w:szCs w:val="22"/>
        </w:rPr>
      </w:pPr>
      <w:r>
        <w:rPr>
          <w:noProof/>
        </w:rPr>
        <w:t>04.04</w:t>
      </w:r>
      <w:r>
        <w:rPr>
          <w:rFonts w:asciiTheme="minorHAnsi" w:eastAsiaTheme="minorEastAsia" w:hAnsiTheme="minorHAnsi" w:cstheme="minorBidi"/>
          <w:noProof/>
          <w:sz w:val="22"/>
          <w:szCs w:val="22"/>
        </w:rPr>
        <w:tab/>
      </w:r>
      <w:r>
        <w:rPr>
          <w:noProof/>
        </w:rPr>
        <w:t>Supervisors of staff submitting feedback forms</w:t>
      </w:r>
      <w:r>
        <w:rPr>
          <w:noProof/>
        </w:rPr>
        <w:tab/>
      </w:r>
      <w:r w:rsidR="00987AA8">
        <w:rPr>
          <w:noProof/>
        </w:rPr>
        <w:fldChar w:fldCharType="begin"/>
      </w:r>
      <w:r>
        <w:rPr>
          <w:noProof/>
        </w:rPr>
        <w:instrText xml:space="preserve"> PAGEREF _Toc265230021 \h </w:instrText>
      </w:r>
      <w:r w:rsidR="00987AA8">
        <w:rPr>
          <w:noProof/>
        </w:rPr>
      </w:r>
      <w:r w:rsidR="00987AA8">
        <w:rPr>
          <w:noProof/>
        </w:rPr>
        <w:fldChar w:fldCharType="separate"/>
      </w:r>
      <w:r w:rsidR="00B97927">
        <w:rPr>
          <w:noProof/>
        </w:rPr>
        <w:t>2</w:t>
      </w:r>
      <w:r w:rsidR="00987AA8">
        <w:rPr>
          <w:noProof/>
        </w:rPr>
        <w:fldChar w:fldCharType="end"/>
      </w:r>
    </w:p>
    <w:p w:rsidR="00D07CDA" w:rsidRDefault="00D07CDA">
      <w:pPr>
        <w:pStyle w:val="TOC2"/>
        <w:tabs>
          <w:tab w:val="left" w:pos="1100"/>
          <w:tab w:val="right" w:leader="dot" w:pos="9350"/>
        </w:tabs>
        <w:rPr>
          <w:rFonts w:asciiTheme="minorHAnsi" w:eastAsiaTheme="minorEastAsia" w:hAnsiTheme="minorHAnsi" w:cstheme="minorBidi"/>
          <w:noProof/>
          <w:sz w:val="22"/>
          <w:szCs w:val="22"/>
        </w:rPr>
      </w:pPr>
      <w:r>
        <w:rPr>
          <w:noProof/>
        </w:rPr>
        <w:t>04.05</w:t>
      </w:r>
      <w:r>
        <w:rPr>
          <w:rFonts w:asciiTheme="minorHAnsi" w:eastAsiaTheme="minorEastAsia" w:hAnsiTheme="minorHAnsi" w:cstheme="minorBidi"/>
          <w:noProof/>
          <w:sz w:val="22"/>
          <w:szCs w:val="22"/>
        </w:rPr>
        <w:tab/>
      </w:r>
      <w:r>
        <w:rPr>
          <w:noProof/>
        </w:rPr>
        <w:t>ROP Feedback Coordinator</w:t>
      </w:r>
      <w:r>
        <w:rPr>
          <w:noProof/>
        </w:rPr>
        <w:tab/>
      </w:r>
      <w:r w:rsidR="00987AA8">
        <w:rPr>
          <w:noProof/>
        </w:rPr>
        <w:fldChar w:fldCharType="begin"/>
      </w:r>
      <w:r>
        <w:rPr>
          <w:noProof/>
        </w:rPr>
        <w:instrText xml:space="preserve"> PAGEREF _Toc265230022 \h </w:instrText>
      </w:r>
      <w:r w:rsidR="00987AA8">
        <w:rPr>
          <w:noProof/>
        </w:rPr>
      </w:r>
      <w:r w:rsidR="00987AA8">
        <w:rPr>
          <w:noProof/>
        </w:rPr>
        <w:fldChar w:fldCharType="separate"/>
      </w:r>
      <w:r w:rsidR="00B97927">
        <w:rPr>
          <w:noProof/>
        </w:rPr>
        <w:t>2</w:t>
      </w:r>
      <w:r w:rsidR="00987AA8">
        <w:rPr>
          <w:noProof/>
        </w:rPr>
        <w:fldChar w:fldCharType="end"/>
      </w:r>
    </w:p>
    <w:p w:rsidR="00D07CDA" w:rsidRDefault="00D07CDA">
      <w:pPr>
        <w:pStyle w:val="TOC2"/>
        <w:tabs>
          <w:tab w:val="left" w:pos="1100"/>
          <w:tab w:val="right" w:leader="dot" w:pos="9350"/>
        </w:tabs>
        <w:rPr>
          <w:rFonts w:asciiTheme="minorHAnsi" w:eastAsiaTheme="minorEastAsia" w:hAnsiTheme="minorHAnsi" w:cstheme="minorBidi"/>
          <w:noProof/>
          <w:sz w:val="22"/>
          <w:szCs w:val="22"/>
        </w:rPr>
      </w:pPr>
      <w:r>
        <w:rPr>
          <w:noProof/>
        </w:rPr>
        <w:t>04.06</w:t>
      </w:r>
      <w:r>
        <w:rPr>
          <w:rFonts w:asciiTheme="minorHAnsi" w:eastAsiaTheme="minorEastAsia" w:hAnsiTheme="minorHAnsi" w:cstheme="minorBidi"/>
          <w:noProof/>
          <w:sz w:val="22"/>
          <w:szCs w:val="22"/>
        </w:rPr>
        <w:tab/>
      </w:r>
      <w:r>
        <w:rPr>
          <w:noProof/>
        </w:rPr>
        <w:t>Lead Reviewer</w:t>
      </w:r>
      <w:r>
        <w:rPr>
          <w:noProof/>
        </w:rPr>
        <w:tab/>
      </w:r>
      <w:r w:rsidR="00987AA8">
        <w:rPr>
          <w:noProof/>
        </w:rPr>
        <w:fldChar w:fldCharType="begin"/>
      </w:r>
      <w:r>
        <w:rPr>
          <w:noProof/>
        </w:rPr>
        <w:instrText xml:space="preserve"> PAGEREF _Toc265230023 \h </w:instrText>
      </w:r>
      <w:r w:rsidR="00987AA8">
        <w:rPr>
          <w:noProof/>
        </w:rPr>
      </w:r>
      <w:r w:rsidR="00987AA8">
        <w:rPr>
          <w:noProof/>
        </w:rPr>
        <w:fldChar w:fldCharType="separate"/>
      </w:r>
      <w:r w:rsidR="00B97927">
        <w:rPr>
          <w:noProof/>
        </w:rPr>
        <w:t>2</w:t>
      </w:r>
      <w:r w:rsidR="00987AA8">
        <w:rPr>
          <w:noProof/>
        </w:rPr>
        <w:fldChar w:fldCharType="end"/>
      </w:r>
    </w:p>
    <w:p w:rsidR="00D07CDA" w:rsidRDefault="00D07CDA">
      <w:pPr>
        <w:pStyle w:val="TOC1"/>
        <w:tabs>
          <w:tab w:val="left" w:pos="1320"/>
          <w:tab w:val="right" w:leader="dot" w:pos="9350"/>
        </w:tabs>
        <w:rPr>
          <w:rFonts w:asciiTheme="minorHAnsi" w:eastAsiaTheme="minorEastAsia" w:hAnsiTheme="minorHAnsi" w:cstheme="minorBidi"/>
          <w:noProof/>
          <w:sz w:val="22"/>
          <w:szCs w:val="22"/>
        </w:rPr>
      </w:pPr>
      <w:r>
        <w:rPr>
          <w:noProof/>
        </w:rPr>
        <w:t>0801-05</w:t>
      </w:r>
      <w:r>
        <w:rPr>
          <w:rFonts w:asciiTheme="minorHAnsi" w:eastAsiaTheme="minorEastAsia" w:hAnsiTheme="minorHAnsi" w:cstheme="minorBidi"/>
          <w:noProof/>
          <w:sz w:val="22"/>
          <w:szCs w:val="22"/>
        </w:rPr>
        <w:tab/>
      </w:r>
      <w:r>
        <w:rPr>
          <w:noProof/>
        </w:rPr>
        <w:t>DISCUSSION</w:t>
      </w:r>
      <w:r>
        <w:rPr>
          <w:noProof/>
        </w:rPr>
        <w:tab/>
      </w:r>
      <w:r w:rsidR="00987AA8">
        <w:rPr>
          <w:noProof/>
        </w:rPr>
        <w:fldChar w:fldCharType="begin"/>
      </w:r>
      <w:r>
        <w:rPr>
          <w:noProof/>
        </w:rPr>
        <w:instrText xml:space="preserve"> PAGEREF _Toc265230024 \h </w:instrText>
      </w:r>
      <w:r w:rsidR="00987AA8">
        <w:rPr>
          <w:noProof/>
        </w:rPr>
      </w:r>
      <w:r w:rsidR="00987AA8">
        <w:rPr>
          <w:noProof/>
        </w:rPr>
        <w:fldChar w:fldCharType="separate"/>
      </w:r>
      <w:r w:rsidR="00B97927">
        <w:rPr>
          <w:noProof/>
        </w:rPr>
        <w:t>2</w:t>
      </w:r>
      <w:r w:rsidR="00987AA8">
        <w:rPr>
          <w:noProof/>
        </w:rPr>
        <w:fldChar w:fldCharType="end"/>
      </w:r>
    </w:p>
    <w:p w:rsidR="00D07CDA" w:rsidRDefault="00D07CDA">
      <w:pPr>
        <w:pStyle w:val="TOC1"/>
        <w:tabs>
          <w:tab w:val="left" w:pos="1320"/>
          <w:tab w:val="right" w:leader="dot" w:pos="9350"/>
        </w:tabs>
        <w:rPr>
          <w:rFonts w:asciiTheme="minorHAnsi" w:eastAsiaTheme="minorEastAsia" w:hAnsiTheme="minorHAnsi" w:cstheme="minorBidi"/>
          <w:noProof/>
          <w:sz w:val="22"/>
          <w:szCs w:val="22"/>
        </w:rPr>
      </w:pPr>
      <w:r>
        <w:rPr>
          <w:noProof/>
        </w:rPr>
        <w:t>0801-06</w:t>
      </w:r>
      <w:r>
        <w:rPr>
          <w:rFonts w:asciiTheme="minorHAnsi" w:eastAsiaTheme="minorEastAsia" w:hAnsiTheme="minorHAnsi" w:cstheme="minorBidi"/>
          <w:noProof/>
          <w:sz w:val="22"/>
          <w:szCs w:val="22"/>
        </w:rPr>
        <w:tab/>
      </w:r>
      <w:r>
        <w:rPr>
          <w:noProof/>
        </w:rPr>
        <w:t>STEPS IN THE ROP FEEDBACK FORM PROCESS</w:t>
      </w:r>
      <w:r>
        <w:rPr>
          <w:noProof/>
        </w:rPr>
        <w:tab/>
      </w:r>
      <w:r w:rsidR="00987AA8">
        <w:rPr>
          <w:noProof/>
        </w:rPr>
        <w:fldChar w:fldCharType="begin"/>
      </w:r>
      <w:r>
        <w:rPr>
          <w:noProof/>
        </w:rPr>
        <w:instrText xml:space="preserve"> PAGEREF _Toc265230025 \h </w:instrText>
      </w:r>
      <w:r w:rsidR="00987AA8">
        <w:rPr>
          <w:noProof/>
        </w:rPr>
      </w:r>
      <w:r w:rsidR="00987AA8">
        <w:rPr>
          <w:noProof/>
        </w:rPr>
        <w:fldChar w:fldCharType="separate"/>
      </w:r>
      <w:r w:rsidR="00B97927">
        <w:rPr>
          <w:noProof/>
        </w:rPr>
        <w:t>3</w:t>
      </w:r>
      <w:r w:rsidR="00987AA8">
        <w:rPr>
          <w:noProof/>
        </w:rPr>
        <w:fldChar w:fldCharType="end"/>
      </w:r>
    </w:p>
    <w:p w:rsidR="00D07CDA" w:rsidRDefault="00D07CDA">
      <w:pPr>
        <w:pStyle w:val="TOC2"/>
        <w:tabs>
          <w:tab w:val="left" w:pos="1100"/>
          <w:tab w:val="right" w:leader="dot" w:pos="9350"/>
        </w:tabs>
        <w:rPr>
          <w:rFonts w:asciiTheme="minorHAnsi" w:eastAsiaTheme="minorEastAsia" w:hAnsiTheme="minorHAnsi" w:cstheme="minorBidi"/>
          <w:noProof/>
          <w:sz w:val="22"/>
          <w:szCs w:val="22"/>
        </w:rPr>
      </w:pPr>
      <w:r>
        <w:rPr>
          <w:noProof/>
        </w:rPr>
        <w:t>06.01</w:t>
      </w:r>
      <w:r>
        <w:rPr>
          <w:rFonts w:asciiTheme="minorHAnsi" w:eastAsiaTheme="minorEastAsia" w:hAnsiTheme="minorHAnsi" w:cstheme="minorBidi"/>
          <w:noProof/>
          <w:sz w:val="22"/>
          <w:szCs w:val="22"/>
        </w:rPr>
        <w:tab/>
      </w:r>
      <w:r>
        <w:rPr>
          <w:noProof/>
        </w:rPr>
        <w:t>Originator submits feedback</w:t>
      </w:r>
      <w:r>
        <w:rPr>
          <w:noProof/>
        </w:rPr>
        <w:tab/>
      </w:r>
      <w:r w:rsidR="00987AA8">
        <w:rPr>
          <w:noProof/>
        </w:rPr>
        <w:fldChar w:fldCharType="begin"/>
      </w:r>
      <w:r>
        <w:rPr>
          <w:noProof/>
        </w:rPr>
        <w:instrText xml:space="preserve"> PAGEREF _Toc265230026 \h </w:instrText>
      </w:r>
      <w:r w:rsidR="00987AA8">
        <w:rPr>
          <w:noProof/>
        </w:rPr>
      </w:r>
      <w:r w:rsidR="00987AA8">
        <w:rPr>
          <w:noProof/>
        </w:rPr>
        <w:fldChar w:fldCharType="separate"/>
      </w:r>
      <w:r w:rsidR="00B97927">
        <w:rPr>
          <w:noProof/>
        </w:rPr>
        <w:t>3</w:t>
      </w:r>
      <w:r w:rsidR="00987AA8">
        <w:rPr>
          <w:noProof/>
        </w:rPr>
        <w:fldChar w:fldCharType="end"/>
      </w:r>
    </w:p>
    <w:p w:rsidR="00D07CDA" w:rsidRDefault="00D07CDA">
      <w:pPr>
        <w:pStyle w:val="TOC2"/>
        <w:tabs>
          <w:tab w:val="left" w:pos="1100"/>
          <w:tab w:val="right" w:leader="dot" w:pos="9350"/>
        </w:tabs>
        <w:rPr>
          <w:rFonts w:asciiTheme="minorHAnsi" w:eastAsiaTheme="minorEastAsia" w:hAnsiTheme="minorHAnsi" w:cstheme="minorBidi"/>
          <w:noProof/>
          <w:sz w:val="22"/>
          <w:szCs w:val="22"/>
        </w:rPr>
      </w:pPr>
      <w:r>
        <w:rPr>
          <w:noProof/>
        </w:rPr>
        <w:t>06.02</w:t>
      </w:r>
      <w:r>
        <w:rPr>
          <w:rFonts w:asciiTheme="minorHAnsi" w:eastAsiaTheme="minorEastAsia" w:hAnsiTheme="minorHAnsi" w:cstheme="minorBidi"/>
          <w:noProof/>
          <w:sz w:val="22"/>
          <w:szCs w:val="22"/>
        </w:rPr>
        <w:tab/>
      </w:r>
      <w:r>
        <w:rPr>
          <w:noProof/>
        </w:rPr>
        <w:t>Supervisor's Review (Section F)</w:t>
      </w:r>
      <w:r>
        <w:rPr>
          <w:noProof/>
        </w:rPr>
        <w:tab/>
      </w:r>
      <w:r w:rsidR="00987AA8">
        <w:rPr>
          <w:noProof/>
        </w:rPr>
        <w:fldChar w:fldCharType="begin"/>
      </w:r>
      <w:r>
        <w:rPr>
          <w:noProof/>
        </w:rPr>
        <w:instrText xml:space="preserve"> PAGEREF _Toc265230027 \h </w:instrText>
      </w:r>
      <w:r w:rsidR="00987AA8">
        <w:rPr>
          <w:noProof/>
        </w:rPr>
      </w:r>
      <w:r w:rsidR="00987AA8">
        <w:rPr>
          <w:noProof/>
        </w:rPr>
        <w:fldChar w:fldCharType="separate"/>
      </w:r>
      <w:r w:rsidR="00B97927">
        <w:rPr>
          <w:noProof/>
        </w:rPr>
        <w:t>4</w:t>
      </w:r>
      <w:r w:rsidR="00987AA8">
        <w:rPr>
          <w:noProof/>
        </w:rPr>
        <w:fldChar w:fldCharType="end"/>
      </w:r>
    </w:p>
    <w:p w:rsidR="00D07CDA" w:rsidRDefault="00D07CDA">
      <w:pPr>
        <w:pStyle w:val="TOC2"/>
        <w:tabs>
          <w:tab w:val="left" w:pos="1100"/>
          <w:tab w:val="right" w:leader="dot" w:pos="9350"/>
        </w:tabs>
        <w:rPr>
          <w:rFonts w:asciiTheme="minorHAnsi" w:eastAsiaTheme="minorEastAsia" w:hAnsiTheme="minorHAnsi" w:cstheme="minorBidi"/>
          <w:noProof/>
          <w:sz w:val="22"/>
          <w:szCs w:val="22"/>
        </w:rPr>
      </w:pPr>
      <w:r w:rsidRPr="00D02351">
        <w:rPr>
          <w:rFonts w:cs="Arial"/>
          <w:noProof/>
        </w:rPr>
        <w:t>06.04</w:t>
      </w:r>
      <w:r>
        <w:rPr>
          <w:rFonts w:asciiTheme="minorHAnsi" w:eastAsiaTheme="minorEastAsia" w:hAnsiTheme="minorHAnsi" w:cstheme="minorBidi"/>
          <w:noProof/>
          <w:sz w:val="22"/>
          <w:szCs w:val="22"/>
        </w:rPr>
        <w:tab/>
      </w:r>
      <w:r w:rsidRPr="00D02351">
        <w:rPr>
          <w:rFonts w:cs="Arial"/>
          <w:noProof/>
        </w:rPr>
        <w:t>Closing ROP Feedback Forms</w:t>
      </w:r>
      <w:r>
        <w:rPr>
          <w:noProof/>
        </w:rPr>
        <w:tab/>
      </w:r>
      <w:r w:rsidR="00987AA8">
        <w:rPr>
          <w:noProof/>
        </w:rPr>
        <w:fldChar w:fldCharType="begin"/>
      </w:r>
      <w:r>
        <w:rPr>
          <w:noProof/>
        </w:rPr>
        <w:instrText xml:space="preserve"> PAGEREF _Toc265230028 \h </w:instrText>
      </w:r>
      <w:r w:rsidR="00987AA8">
        <w:rPr>
          <w:noProof/>
        </w:rPr>
      </w:r>
      <w:r w:rsidR="00987AA8">
        <w:rPr>
          <w:noProof/>
        </w:rPr>
        <w:fldChar w:fldCharType="separate"/>
      </w:r>
      <w:r w:rsidR="00B97927">
        <w:rPr>
          <w:noProof/>
        </w:rPr>
        <w:t>5</w:t>
      </w:r>
      <w:r w:rsidR="00987AA8">
        <w:rPr>
          <w:noProof/>
        </w:rPr>
        <w:fldChar w:fldCharType="end"/>
      </w:r>
    </w:p>
    <w:p w:rsidR="00D07CDA" w:rsidRDefault="00D07CDA">
      <w:pPr>
        <w:pStyle w:val="TOC1"/>
        <w:tabs>
          <w:tab w:val="right" w:leader="dot" w:pos="9350"/>
        </w:tabs>
        <w:rPr>
          <w:rFonts w:asciiTheme="minorHAnsi" w:eastAsiaTheme="minorEastAsia" w:hAnsiTheme="minorHAnsi" w:cstheme="minorBidi"/>
          <w:noProof/>
          <w:sz w:val="22"/>
          <w:szCs w:val="22"/>
        </w:rPr>
      </w:pPr>
      <w:r w:rsidRPr="00D02351">
        <w:rPr>
          <w:bCs/>
          <w:noProof/>
        </w:rPr>
        <w:t>Exhibit 1 – Reactor Oversight Process Feedback Form</w:t>
      </w:r>
      <w:r>
        <w:rPr>
          <w:noProof/>
        </w:rPr>
        <w:tab/>
        <w:t>E-</w:t>
      </w:r>
      <w:r w:rsidR="00987AA8">
        <w:rPr>
          <w:noProof/>
        </w:rPr>
        <w:fldChar w:fldCharType="begin"/>
      </w:r>
      <w:r>
        <w:rPr>
          <w:noProof/>
        </w:rPr>
        <w:instrText xml:space="preserve"> PAGEREF _Toc265230029 \h </w:instrText>
      </w:r>
      <w:r w:rsidR="00987AA8">
        <w:rPr>
          <w:noProof/>
        </w:rPr>
      </w:r>
      <w:r w:rsidR="00987AA8">
        <w:rPr>
          <w:noProof/>
        </w:rPr>
        <w:fldChar w:fldCharType="separate"/>
      </w:r>
      <w:r w:rsidR="00B97927">
        <w:rPr>
          <w:noProof/>
        </w:rPr>
        <w:t>1</w:t>
      </w:r>
      <w:r w:rsidR="00987AA8">
        <w:rPr>
          <w:noProof/>
        </w:rPr>
        <w:fldChar w:fldCharType="end"/>
      </w:r>
    </w:p>
    <w:p w:rsidR="00D07CDA" w:rsidRDefault="00D07CDA">
      <w:pPr>
        <w:pStyle w:val="TOC1"/>
        <w:tabs>
          <w:tab w:val="right" w:leader="dot" w:pos="9350"/>
        </w:tabs>
        <w:rPr>
          <w:rFonts w:asciiTheme="minorHAnsi" w:eastAsiaTheme="minorEastAsia" w:hAnsiTheme="minorHAnsi" w:cstheme="minorBidi"/>
          <w:noProof/>
          <w:sz w:val="22"/>
          <w:szCs w:val="22"/>
        </w:rPr>
      </w:pPr>
      <w:r w:rsidRPr="00D02351">
        <w:rPr>
          <w:rFonts w:cs="Arial"/>
          <w:noProof/>
        </w:rPr>
        <w:t>ATTACHMENT 1 - Revision History - IMC0801</w:t>
      </w:r>
      <w:r>
        <w:rPr>
          <w:noProof/>
        </w:rPr>
        <w:tab/>
        <w:t>Att1-</w:t>
      </w:r>
      <w:r w:rsidR="00987AA8">
        <w:rPr>
          <w:noProof/>
        </w:rPr>
        <w:fldChar w:fldCharType="begin"/>
      </w:r>
      <w:r>
        <w:rPr>
          <w:noProof/>
        </w:rPr>
        <w:instrText xml:space="preserve"> PAGEREF _Toc265230030 \h </w:instrText>
      </w:r>
      <w:r w:rsidR="00987AA8">
        <w:rPr>
          <w:noProof/>
        </w:rPr>
      </w:r>
      <w:r w:rsidR="00987AA8">
        <w:rPr>
          <w:noProof/>
        </w:rPr>
        <w:fldChar w:fldCharType="separate"/>
      </w:r>
      <w:r w:rsidR="00B97927">
        <w:rPr>
          <w:noProof/>
        </w:rPr>
        <w:t>1</w:t>
      </w:r>
      <w:r w:rsidR="00987AA8">
        <w:rPr>
          <w:noProof/>
        </w:rPr>
        <w:fldChar w:fldCharType="end"/>
      </w:r>
    </w:p>
    <w:p w:rsidR="005F1867" w:rsidRDefault="00987AA8" w:rsidP="004C7C14">
      <w:pPr>
        <w:tabs>
          <w:tab w:val="left" w:pos="1200"/>
          <w:tab w:val="right" w:leader="dot" w:pos="9350"/>
        </w:tabs>
        <w:rPr>
          <w:rFonts w:cs="Arial"/>
        </w:rPr>
        <w:sectPr w:rsidR="005F1867" w:rsidSect="00C95503">
          <w:footerReference w:type="default" r:id="rId10"/>
          <w:pgSz w:w="12240" w:h="15840"/>
          <w:pgMar w:top="1080" w:right="1440" w:bottom="720" w:left="1440" w:header="720" w:footer="720" w:gutter="0"/>
          <w:pgNumType w:fmt="lowerRoman" w:start="1"/>
          <w:cols w:space="720"/>
          <w:noEndnote/>
        </w:sectPr>
      </w:pPr>
      <w:r>
        <w:rPr>
          <w:rFonts w:cs="Arial"/>
        </w:rPr>
        <w:fldChar w:fldCharType="end"/>
      </w:r>
    </w:p>
    <w:p w:rsidR="00C72D3D" w:rsidRDefault="00C72D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C72D3D" w:rsidRDefault="00C72D3D" w:rsidP="00C72D3D">
      <w:pPr>
        <w:tabs>
          <w:tab w:val="left" w:pos="3240"/>
        </w:tabs>
        <w:rPr>
          <w:rFonts w:cs="Arial"/>
        </w:rPr>
      </w:pPr>
      <w:r>
        <w:rPr>
          <w:rFonts w:cs="Arial"/>
        </w:rPr>
        <w:tab/>
      </w:r>
    </w:p>
    <w:p w:rsidR="00C72D3D" w:rsidRDefault="00C72D3D" w:rsidP="00C72D3D">
      <w:pPr>
        <w:rPr>
          <w:rFonts w:cs="Arial"/>
        </w:rPr>
      </w:pPr>
    </w:p>
    <w:p w:rsidR="00A539A0" w:rsidRPr="00C72D3D" w:rsidRDefault="00A539A0" w:rsidP="00C72D3D">
      <w:pPr>
        <w:rPr>
          <w:rFonts w:cs="Arial"/>
        </w:rPr>
        <w:sectPr w:rsidR="00A539A0" w:rsidRPr="00C72D3D" w:rsidSect="000B78A2">
          <w:footerReference w:type="default" r:id="rId11"/>
          <w:type w:val="continuous"/>
          <w:pgSz w:w="12240" w:h="15840"/>
          <w:pgMar w:top="1080" w:right="1440" w:bottom="720" w:left="1440" w:header="634" w:footer="720" w:gutter="0"/>
          <w:pgNumType w:start="0"/>
          <w:cols w:space="720"/>
          <w:noEndnote/>
          <w:docGrid w:linePitch="326"/>
        </w:sect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rsidP="00E73751">
      <w:pPr>
        <w:pStyle w:val="StyleJustifiedLeft0Hanging1"/>
        <w:ind w:left="0" w:firstLine="0"/>
      </w:pPr>
      <w:r>
        <w:t>0801-01</w:t>
      </w:r>
      <w:r>
        <w:tab/>
        <w:t>PURPOSE</w:t>
      </w:r>
      <w:ins w:id="0" w:author="Author" w:date="2010-03-23T09:24:00Z">
        <w:r w:rsidR="00987AA8">
          <w:fldChar w:fldCharType="begin"/>
        </w:r>
        <w:r w:rsidR="007820C0">
          <w:instrText xml:space="preserve"> TC "</w:instrText>
        </w:r>
      </w:ins>
      <w:bookmarkStart w:id="1" w:name="_Toc265230014"/>
      <w:r w:rsidR="007820C0" w:rsidRPr="00C66254">
        <w:instrText>0801-01</w:instrText>
      </w:r>
      <w:r w:rsidR="007820C0" w:rsidRPr="00C66254">
        <w:tab/>
        <w:instrText>PURPOSE</w:instrText>
      </w:r>
      <w:bookmarkEnd w:id="1"/>
      <w:ins w:id="2" w:author="Author" w:date="2010-03-23T09:24:00Z">
        <w:r w:rsidR="007820C0">
          <w:instrText xml:space="preserve">" \f C \l "1" </w:instrText>
        </w:r>
        <w:r w:rsidR="00987AA8">
          <w:fldChar w:fldCharType="end"/>
        </w:r>
      </w:ins>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r>
        <w:rPr>
          <w:rFonts w:cs="Arial"/>
        </w:rPr>
        <w:t>This chapter describes the feedback process and feedback form used by the Office of Nuclear Reactor Regulation (NRR), Division of Inspection and Regional Support (DIRS), to document p</w:t>
      </w:r>
      <w:r w:rsidR="00F67B10">
        <w:rPr>
          <w:rFonts w:cs="Arial"/>
        </w:rPr>
        <w:t>roblems, concerns, or difficulti</w:t>
      </w:r>
      <w:r>
        <w:rPr>
          <w:rFonts w:cs="Arial"/>
        </w:rPr>
        <w:t>es encountered in implementing the programs of the NRC</w:t>
      </w:r>
      <w:r w:rsidR="004F2ACC">
        <w:rPr>
          <w:rFonts w:cs="Arial"/>
        </w:rPr>
        <w:t>’</w:t>
      </w:r>
      <w:r>
        <w:rPr>
          <w:rFonts w:cs="Arial"/>
        </w:rPr>
        <w:t>s Reactor Oversight Process (ROP).</w:t>
      </w:r>
    </w:p>
    <w:p w:rsidR="003C49FC" w:rsidRDefault="003C49F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rsidP="00E73751">
      <w:pPr>
        <w:pStyle w:val="StyleJustifiedLeft0Hanging1"/>
        <w:ind w:left="0" w:firstLine="0"/>
      </w:pPr>
      <w:r>
        <w:t>0801-02</w:t>
      </w:r>
      <w:r>
        <w:tab/>
        <w:t>POLICY</w:t>
      </w:r>
      <w:ins w:id="3" w:author="Author" w:date="2010-03-23T09:25:00Z">
        <w:r w:rsidR="00987AA8">
          <w:fldChar w:fldCharType="begin"/>
        </w:r>
        <w:r w:rsidR="007820C0">
          <w:instrText xml:space="preserve"> TC "</w:instrText>
        </w:r>
      </w:ins>
      <w:bookmarkStart w:id="4" w:name="_Toc265230015"/>
      <w:r w:rsidR="007820C0" w:rsidRPr="004029C9">
        <w:instrText>0801-02</w:instrText>
      </w:r>
      <w:r w:rsidR="007820C0" w:rsidRPr="004029C9">
        <w:tab/>
        <w:instrText>POLICY</w:instrText>
      </w:r>
      <w:bookmarkEnd w:id="4"/>
      <w:ins w:id="5" w:author="Author" w:date="2010-03-23T09:25:00Z">
        <w:r w:rsidR="007820C0">
          <w:instrText xml:space="preserve">" \f C \l "1" </w:instrText>
        </w:r>
        <w:r w:rsidR="00987AA8">
          <w:fldChar w:fldCharType="end"/>
        </w:r>
      </w:ins>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r>
        <w:rPr>
          <w:rFonts w:cs="Arial"/>
        </w:rPr>
        <w:t>The NRC encourages the staff to id</w:t>
      </w:r>
      <w:r w:rsidR="00F969BC">
        <w:rPr>
          <w:rFonts w:cs="Arial"/>
        </w:rPr>
        <w:t>entify issues that need program-</w:t>
      </w:r>
      <w:r>
        <w:rPr>
          <w:rFonts w:cs="Arial"/>
        </w:rPr>
        <w:t>level</w:t>
      </w:r>
      <w:r w:rsidR="00B8237C">
        <w:rPr>
          <w:rFonts w:cs="Arial"/>
        </w:rPr>
        <w:t xml:space="preserve"> </w:t>
      </w:r>
      <w:r>
        <w:rPr>
          <w:rFonts w:cs="Arial"/>
        </w:rPr>
        <w:t>attention and to suggest changes to improve the effectiveness or implementation of the ROP.  Although feedback is expected to come mostly from staff who implement the agency</w:t>
      </w:r>
      <w:r w:rsidR="006325D6">
        <w:rPr>
          <w:rFonts w:cs="Arial"/>
        </w:rPr>
        <w:t>’</w:t>
      </w:r>
      <w:r>
        <w:rPr>
          <w:rFonts w:cs="Arial"/>
        </w:rPr>
        <w:t>s oversight programs, any NRC employee may use the processes described below to make suggestions or recommendations regarding the ROP.</w:t>
      </w:r>
    </w:p>
    <w:p w:rsidR="004F69D2" w:rsidRDefault="004F69D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4F69D2" w:rsidRDefault="004F69D2" w:rsidP="004F69D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6" w:author="Author" w:date="2010-06-25T11:40:00Z"/>
          <w:rFonts w:cs="Arial"/>
        </w:rPr>
      </w:pPr>
      <w:ins w:id="7" w:author="Author" w:date="2010-06-25T11:40:00Z">
        <w:r>
          <w:rPr>
            <w:rFonts w:cs="Arial"/>
          </w:rPr>
          <w:t xml:space="preserve">The ROP Feedback Form SharePoint site will be used to present up-to-date information on the status of feedback forms and timelines for revisions of ROP documents.  To reach this site, </w:t>
        </w:r>
      </w:ins>
    </w:p>
    <w:p w:rsidR="004F69D2" w:rsidRDefault="004F69D2" w:rsidP="004F69D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8" w:author="Author" w:date="2010-06-25T11:40:00Z"/>
          <w:rFonts w:cs="Arial"/>
        </w:rPr>
      </w:pPr>
    </w:p>
    <w:p w:rsidR="004F69D2" w:rsidRDefault="004F69D2" w:rsidP="004F69D2">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9" w:author="Author" w:date="2010-06-25T11:40:00Z"/>
        </w:rPr>
      </w:pPr>
      <w:ins w:id="10" w:author="Author" w:date="2010-06-25T11:40:00Z">
        <w:r>
          <w:t xml:space="preserve">Start at the NRC internal home page and </w:t>
        </w:r>
        <w:r w:rsidRPr="001E4FAB">
          <w:t xml:space="preserve">under </w:t>
        </w:r>
        <w:r>
          <w:t>“</w:t>
        </w:r>
        <w:r w:rsidRPr="001E4FAB">
          <w:t xml:space="preserve">EDO </w:t>
        </w:r>
        <w:r>
          <w:t xml:space="preserve">Staff </w:t>
        </w:r>
        <w:r w:rsidRPr="001E4FAB">
          <w:t>Offices,</w:t>
        </w:r>
        <w:r>
          <w:t>”</w:t>
        </w:r>
        <w:r w:rsidRPr="001E4FAB">
          <w:t xml:space="preserve"> click on </w:t>
        </w:r>
        <w:r>
          <w:t>“</w:t>
        </w:r>
        <w:r w:rsidRPr="001E4FAB">
          <w:t>NRR</w:t>
        </w:r>
        <w:r>
          <w:t>.”</w:t>
        </w:r>
        <w:r w:rsidRPr="001E4FAB">
          <w:tab/>
        </w:r>
      </w:ins>
    </w:p>
    <w:p w:rsidR="004F69D2" w:rsidRPr="005E10CB" w:rsidRDefault="004F69D2" w:rsidP="004F69D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jc w:val="both"/>
        <w:rPr>
          <w:ins w:id="11" w:author="Author" w:date="2010-06-25T11:40:00Z"/>
          <w:rFonts w:cs="Arial"/>
        </w:rPr>
      </w:pPr>
    </w:p>
    <w:p w:rsidR="004F69D2" w:rsidRDefault="004F69D2" w:rsidP="004F69D2">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12" w:author="Author" w:date="2010-06-25T11:40:00Z"/>
        </w:rPr>
      </w:pPr>
      <w:ins w:id="13" w:author="Author" w:date="2010-06-25T11:40:00Z">
        <w:r>
          <w:t>From NRR’s left menu, click on “ROP Digital City.”</w:t>
        </w:r>
      </w:ins>
    </w:p>
    <w:p w:rsidR="004F69D2" w:rsidRPr="005E10CB" w:rsidRDefault="004F69D2" w:rsidP="004F69D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jc w:val="both"/>
        <w:rPr>
          <w:ins w:id="14" w:author="Author" w:date="2010-06-25T11:40:00Z"/>
          <w:rFonts w:cs="Arial"/>
        </w:rPr>
      </w:pPr>
    </w:p>
    <w:p w:rsidR="004F69D2" w:rsidRDefault="004666D5" w:rsidP="004F69D2">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15" w:author="Author" w:date="2010-06-25T11:40:00Z"/>
        </w:rPr>
      </w:pPr>
      <w:ins w:id="16" w:author="Author" w:date="2010-07-06T11:56:00Z">
        <w:r>
          <w:t>From the left menu</w:t>
        </w:r>
      </w:ins>
      <w:ins w:id="17" w:author="Author" w:date="2010-07-06T11:57:00Z">
        <w:r>
          <w:t xml:space="preserve"> under </w:t>
        </w:r>
      </w:ins>
      <w:ins w:id="18" w:author="Author" w:date="2010-07-06T11:58:00Z">
        <w:r>
          <w:t>“</w:t>
        </w:r>
      </w:ins>
      <w:ins w:id="19" w:author="Author" w:date="2010-07-06T11:57:00Z">
        <w:r>
          <w:t>SharePoint</w:t>
        </w:r>
      </w:ins>
      <w:ins w:id="20" w:author="Author" w:date="2010-07-06T11:58:00Z">
        <w:r>
          <w:t xml:space="preserve"> Sites</w:t>
        </w:r>
      </w:ins>
      <w:ins w:id="21" w:author="Author" w:date="2010-06-25T11:40:00Z">
        <w:r w:rsidR="004F69D2">
          <w:t>,</w:t>
        </w:r>
      </w:ins>
      <w:ins w:id="22" w:author="Author" w:date="2010-07-06T11:58:00Z">
        <w:r>
          <w:t>”</w:t>
        </w:r>
      </w:ins>
      <w:ins w:id="23" w:author="Author" w:date="2010-06-25T11:40:00Z">
        <w:r w:rsidR="004F69D2">
          <w:t xml:space="preserve"> click on “</w:t>
        </w:r>
      </w:ins>
      <w:ins w:id="24" w:author="Author" w:date="2010-07-06T11:56:00Z">
        <w:r>
          <w:t>ROP</w:t>
        </w:r>
      </w:ins>
      <w:r>
        <w:t xml:space="preserve"> </w:t>
      </w:r>
      <w:ins w:id="25" w:author="Author" w:date="2010-07-06T11:59:00Z">
        <w:r>
          <w:t>Feedback Forms</w:t>
        </w:r>
      </w:ins>
      <w:ins w:id="26" w:author="Author" w:date="2010-06-25T11:40:00Z">
        <w:r w:rsidR="004F69D2">
          <w:t>.”</w:t>
        </w:r>
      </w:ins>
    </w:p>
    <w:p w:rsidR="004F69D2" w:rsidRPr="005E10CB" w:rsidRDefault="004F69D2" w:rsidP="004F69D2">
      <w:pPr>
        <w:ind w:left="807" w:hanging="533"/>
        <w:rPr>
          <w:ins w:id="27" w:author="Author" w:date="2010-06-25T11:40:00Z"/>
        </w:rPr>
      </w:pPr>
    </w:p>
    <w:p w:rsidR="004F69D2" w:rsidRDefault="004F69D2" w:rsidP="004F69D2">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28" w:author="Author" w:date="2010-06-25T11:40:00Z"/>
        </w:rPr>
      </w:pPr>
      <w:ins w:id="29" w:author="Author" w:date="2010-06-25T11:40:00Z">
        <w:r>
          <w:t xml:space="preserve">Use the menu on the left, to reach the following: </w:t>
        </w:r>
      </w:ins>
    </w:p>
    <w:p w:rsidR="004F69D2" w:rsidRDefault="004F69D2" w:rsidP="004F69D2">
      <w:pPr>
        <w:ind w:left="529"/>
        <w:rPr>
          <w:ins w:id="30" w:author="Author" w:date="2010-06-25T11:40:00Z"/>
        </w:rPr>
      </w:pPr>
    </w:p>
    <w:p w:rsidR="004F69D2" w:rsidRDefault="004F69D2" w:rsidP="004F69D2">
      <w:pPr>
        <w:pStyle w:val="ListParagraph"/>
        <w:widowControl/>
        <w:numPr>
          <w:ilvl w:val="0"/>
          <w:numId w:val="37"/>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rPr>
          <w:ins w:id="31" w:author="Author" w:date="2010-06-25T11:40:00Z"/>
        </w:rPr>
      </w:pPr>
      <w:ins w:id="32" w:author="Author" w:date="2010-06-25T11:40:00Z">
        <w:r>
          <w:t>Open Feedback Forms</w:t>
        </w:r>
      </w:ins>
    </w:p>
    <w:p w:rsidR="004F69D2" w:rsidRDefault="004F69D2" w:rsidP="004F69D2">
      <w:pPr>
        <w:ind w:left="1440" w:hanging="634"/>
        <w:rPr>
          <w:ins w:id="33" w:author="Author" w:date="2010-06-25T11:40:00Z"/>
        </w:rPr>
      </w:pPr>
    </w:p>
    <w:p w:rsidR="004F69D2" w:rsidRPr="001E4FAB" w:rsidRDefault="004F69D2" w:rsidP="004F69D2">
      <w:pPr>
        <w:pStyle w:val="ListParagraph"/>
        <w:widowControl/>
        <w:numPr>
          <w:ilvl w:val="0"/>
          <w:numId w:val="37"/>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rPr>
          <w:ins w:id="34" w:author="Author" w:date="2010-06-25T11:40:00Z"/>
        </w:rPr>
      </w:pPr>
      <w:ins w:id="35" w:author="Author" w:date="2010-06-25T11:40:00Z">
        <w:r>
          <w:t>Document Timelines</w:t>
        </w:r>
      </w:ins>
    </w:p>
    <w:p w:rsidR="004F69D2" w:rsidRDefault="004F69D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6325D6" w:rsidRDefault="00AE063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ins w:id="36" w:author="Author" w:date="2010-05-11T13:50:00Z">
        <w:r>
          <w:rPr>
            <w:rFonts w:cs="Arial"/>
          </w:rPr>
          <w:t xml:space="preserve">All ROP documents for which feedback forms are submitted </w:t>
        </w:r>
      </w:ins>
      <w:ins w:id="37" w:author="Author" w:date="2010-05-12T12:03:00Z">
        <w:r w:rsidR="004C7C14">
          <w:rPr>
            <w:rFonts w:cs="Arial"/>
          </w:rPr>
          <w:t>and</w:t>
        </w:r>
      </w:ins>
      <w:ins w:id="38" w:author="Author" w:date="2010-05-12T12:01:00Z">
        <w:r w:rsidR="004C7C14">
          <w:rPr>
            <w:rFonts w:cs="Arial"/>
          </w:rPr>
          <w:t xml:space="preserve"> the </w:t>
        </w:r>
      </w:ins>
      <w:ins w:id="39" w:author="Author" w:date="2010-05-11T13:52:00Z">
        <w:r>
          <w:rPr>
            <w:rFonts w:cs="Arial"/>
          </w:rPr>
          <w:t xml:space="preserve">feedback approved </w:t>
        </w:r>
      </w:ins>
      <w:ins w:id="40" w:author="Author" w:date="2010-05-11T13:50:00Z">
        <w:r>
          <w:rPr>
            <w:rFonts w:cs="Arial"/>
          </w:rPr>
          <w:t>will be updated annually</w:t>
        </w:r>
      </w:ins>
      <w:ins w:id="41" w:author="Author" w:date="2010-05-12T11:57:00Z">
        <w:r w:rsidR="004C7C14">
          <w:rPr>
            <w:rFonts w:cs="Arial"/>
          </w:rPr>
          <w:t>, if possible</w:t>
        </w:r>
      </w:ins>
      <w:ins w:id="42" w:author="Author" w:date="2010-05-11T13:50:00Z">
        <w:r>
          <w:rPr>
            <w:rFonts w:cs="Arial"/>
          </w:rPr>
          <w:t xml:space="preserve">. </w:t>
        </w:r>
      </w:ins>
      <w:r>
        <w:rPr>
          <w:rFonts w:cs="Arial"/>
        </w:rPr>
        <w:t xml:space="preserve"> </w:t>
      </w:r>
      <w:ins w:id="43" w:author="Author" w:date="2010-05-11T13:56:00Z">
        <w:r>
          <w:rPr>
            <w:rFonts w:cs="Arial"/>
          </w:rPr>
          <w:t>A</w:t>
        </w:r>
      </w:ins>
      <w:ins w:id="44" w:author="Author" w:date="2010-05-12T11:57:00Z">
        <w:r w:rsidR="004C7C14">
          <w:rPr>
            <w:rFonts w:cs="Arial"/>
          </w:rPr>
          <w:t>n up-to-date</w:t>
        </w:r>
      </w:ins>
      <w:ins w:id="45" w:author="Author" w:date="2010-05-11T13:56:00Z">
        <w:r>
          <w:rPr>
            <w:rFonts w:cs="Arial"/>
          </w:rPr>
          <w:t xml:space="preserve"> list of the documents undergoing revision</w:t>
        </w:r>
      </w:ins>
      <w:ins w:id="46" w:author="Author" w:date="2010-05-11T13:57:00Z">
        <w:r w:rsidR="00427565">
          <w:rPr>
            <w:rFonts w:cs="Arial"/>
          </w:rPr>
          <w:t xml:space="preserve"> is listed on the </w:t>
        </w:r>
      </w:ins>
      <w:ins w:id="47" w:author="Author" w:date="2010-07-06T12:03:00Z">
        <w:r w:rsidR="004666D5">
          <w:rPr>
            <w:rFonts w:cs="Arial"/>
          </w:rPr>
          <w:t xml:space="preserve">ROP Feedback Forms </w:t>
        </w:r>
      </w:ins>
      <w:ins w:id="48" w:author="Author" w:date="2010-05-11T13:59:00Z">
        <w:r w:rsidR="00427565" w:rsidRPr="004F69D2">
          <w:rPr>
            <w:rFonts w:cs="Arial"/>
          </w:rPr>
          <w:t>Document Timelines site</w:t>
        </w:r>
      </w:ins>
      <w:ins w:id="49" w:author="Author" w:date="2010-05-11T14:00:00Z">
        <w:r w:rsidR="00427565">
          <w:rPr>
            <w:rFonts w:cs="Arial"/>
          </w:rPr>
          <w:t xml:space="preserve">.  For each document, </w:t>
        </w:r>
      </w:ins>
      <w:ins w:id="50" w:author="Author" w:date="2010-05-11T14:01:00Z">
        <w:r w:rsidR="00427565">
          <w:rPr>
            <w:rFonts w:cs="Arial"/>
          </w:rPr>
          <w:t>a</w:t>
        </w:r>
      </w:ins>
      <w:ins w:id="51" w:author="Author" w:date="2010-05-11T14:00:00Z">
        <w:r w:rsidR="00427565">
          <w:rPr>
            <w:rFonts w:cs="Arial"/>
          </w:rPr>
          <w:t xml:space="preserve"> cut-off date for the receipt of feedback forms</w:t>
        </w:r>
      </w:ins>
      <w:ins w:id="52" w:author="Author" w:date="2010-05-11T14:01:00Z">
        <w:r w:rsidR="00427565">
          <w:rPr>
            <w:rFonts w:cs="Arial"/>
          </w:rPr>
          <w:t xml:space="preserve"> is listed.  Staff should consult the list to ensure that feedback forms are submitted in time to be considered for the next revision of the ROP document.</w:t>
        </w:r>
      </w:ins>
      <w:r w:rsidR="00C73982">
        <w:rPr>
          <w:rFonts w:cs="Arial"/>
        </w:rPr>
        <w:t xml:space="preserve">  </w:t>
      </w:r>
    </w:p>
    <w:p w:rsidR="00D57328" w:rsidRDefault="00D57328" w:rsidP="00D57328">
      <w:pPr>
        <w:widowControl/>
        <w:autoSpaceDE/>
        <w:autoSpaceDN/>
        <w:adjustRightInd/>
        <w:rPr>
          <w:rFonts w:cs="Arial"/>
        </w:rPr>
      </w:pPr>
    </w:p>
    <w:p w:rsidR="00D57328" w:rsidRDefault="00D57328" w:rsidP="00D57328">
      <w:pPr>
        <w:widowControl/>
        <w:autoSpaceDE/>
        <w:autoSpaceDN/>
        <w:adjustRightInd/>
        <w:rPr>
          <w:rFonts w:cs="Arial"/>
        </w:rPr>
      </w:pPr>
    </w:p>
    <w:p w:rsidR="001A5895" w:rsidRPr="00534D7F" w:rsidRDefault="001A5895" w:rsidP="00D57328">
      <w:pPr>
        <w:widowControl/>
        <w:autoSpaceDE/>
        <w:autoSpaceDN/>
        <w:adjustRightInd/>
        <w:rPr>
          <w:rFonts w:cs="Arial"/>
        </w:rPr>
      </w:pPr>
      <w:r w:rsidRPr="00534D7F">
        <w:rPr>
          <w:rFonts w:cs="Arial"/>
        </w:rPr>
        <w:t>0801-03</w:t>
      </w:r>
      <w:r w:rsidRPr="00534D7F">
        <w:rPr>
          <w:rFonts w:cs="Arial"/>
        </w:rPr>
        <w:tab/>
        <w:t>APPLICABILITY</w:t>
      </w:r>
      <w:ins w:id="53" w:author="Author" w:date="2010-03-23T09:25:00Z">
        <w:r w:rsidR="00987AA8" w:rsidRPr="00534D7F">
          <w:rPr>
            <w:rFonts w:cs="Arial"/>
          </w:rPr>
          <w:fldChar w:fldCharType="begin"/>
        </w:r>
        <w:r w:rsidR="007820C0" w:rsidRPr="00534D7F">
          <w:rPr>
            <w:rFonts w:cs="Arial"/>
          </w:rPr>
          <w:instrText xml:space="preserve"> TC "</w:instrText>
        </w:r>
      </w:ins>
      <w:bookmarkStart w:id="54" w:name="_Toc265230016"/>
      <w:r w:rsidR="007820C0" w:rsidRPr="00534D7F">
        <w:rPr>
          <w:rFonts w:cs="Arial"/>
        </w:rPr>
        <w:instrText>0801-03</w:instrText>
      </w:r>
      <w:r w:rsidR="007820C0" w:rsidRPr="00534D7F">
        <w:rPr>
          <w:rFonts w:cs="Arial"/>
        </w:rPr>
        <w:tab/>
        <w:instrText>APPLICABILITY</w:instrText>
      </w:r>
      <w:bookmarkEnd w:id="54"/>
      <w:ins w:id="55" w:author="Author" w:date="2010-03-23T09:25:00Z">
        <w:r w:rsidR="007820C0" w:rsidRPr="00534D7F">
          <w:rPr>
            <w:rFonts w:cs="Arial"/>
          </w:rPr>
          <w:instrText xml:space="preserve">" \f C \l "1" </w:instrText>
        </w:r>
        <w:r w:rsidR="00987AA8" w:rsidRPr="00534D7F">
          <w:rPr>
            <w:rFonts w:cs="Arial"/>
          </w:rPr>
          <w:fldChar w:fldCharType="end"/>
        </w:r>
      </w:ins>
    </w:p>
    <w:p w:rsidR="001A5895" w:rsidRPr="00534D7F"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r w:rsidRPr="00534D7F">
        <w:rPr>
          <w:rFonts w:cs="Arial"/>
        </w:rPr>
        <w:t>All NRC employees who</w:t>
      </w:r>
      <w:r w:rsidRPr="00534D7F">
        <w:rPr>
          <w:rFonts w:cs="Arial"/>
          <w:b/>
          <w:bCs/>
        </w:rPr>
        <w:t xml:space="preserve"> </w:t>
      </w:r>
      <w:r w:rsidRPr="00534D7F">
        <w:rPr>
          <w:rFonts w:cs="Arial"/>
        </w:rPr>
        <w:t>have c</w:t>
      </w:r>
      <w:r>
        <w:rPr>
          <w:rFonts w:cs="Arial"/>
        </w:rPr>
        <w:t>oncerns or wish to provide feedback regarding the performance indicator, assessment, inspection, significan</w:t>
      </w:r>
      <w:ins w:id="56" w:author="Author" w:date="2010-06-25T11:12:00Z">
        <w:r w:rsidR="00037DE3">
          <w:rPr>
            <w:rFonts w:cs="Arial"/>
          </w:rPr>
          <w:t>ce</w:t>
        </w:r>
      </w:ins>
      <w:r>
        <w:rPr>
          <w:rFonts w:cs="Arial"/>
        </w:rPr>
        <w:t xml:space="preserve"> determination process,  enforcement, and</w:t>
      </w:r>
      <w:ins w:id="57" w:author="Author" w:date="2010-03-23T16:08:00Z">
        <w:r w:rsidR="009C38B8">
          <w:rPr>
            <w:rFonts w:cs="Arial"/>
          </w:rPr>
          <w:t>/or</w:t>
        </w:r>
      </w:ins>
      <w:r>
        <w:rPr>
          <w:rFonts w:cs="Arial"/>
        </w:rPr>
        <w:t xml:space="preserve"> training programs </w:t>
      </w:r>
      <w:ins w:id="58" w:author="Author" w:date="2010-04-28T10:36:00Z">
        <w:r w:rsidR="00FE7096">
          <w:rPr>
            <w:rFonts w:cs="Arial"/>
          </w:rPr>
          <w:t xml:space="preserve">shall </w:t>
        </w:r>
      </w:ins>
      <w:r>
        <w:rPr>
          <w:rFonts w:cs="Arial"/>
        </w:rPr>
        <w:t xml:space="preserve">follow the procedures outlined in section </w:t>
      </w:r>
      <w:ins w:id="59" w:author="Author" w:date="2010-05-11T14:04:00Z">
        <w:r w:rsidR="00427565">
          <w:rPr>
            <w:rFonts w:cs="Arial"/>
          </w:rPr>
          <w:t>06</w:t>
        </w:r>
      </w:ins>
      <w:r>
        <w:rPr>
          <w:rFonts w:cs="Arial"/>
        </w:rPr>
        <w:t>.01 of this inspection manual chapter</w:t>
      </w:r>
      <w:r w:rsidR="006325D6">
        <w:rPr>
          <w:rFonts w:cs="Arial"/>
        </w:rPr>
        <w:t xml:space="preserve"> </w:t>
      </w:r>
      <w:ins w:id="60" w:author="Author" w:date="2010-05-19T16:15:00Z">
        <w:r w:rsidR="006325D6">
          <w:rPr>
            <w:rFonts w:cs="Arial"/>
          </w:rPr>
          <w:t>(IMC)</w:t>
        </w:r>
      </w:ins>
      <w:r>
        <w:rPr>
          <w:rFonts w:cs="Arial"/>
        </w:rPr>
        <w:t>.</w:t>
      </w: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r>
        <w:rPr>
          <w:rFonts w:cs="Arial"/>
        </w:rPr>
        <w:t xml:space="preserve">The process described herein is used to collect and manage feedback on all ROP programs, including the </w:t>
      </w:r>
      <w:r w:rsidR="006325D6">
        <w:rPr>
          <w:rFonts w:cs="Arial"/>
        </w:rPr>
        <w:t xml:space="preserve">Performance Indicator Program.  </w:t>
      </w:r>
      <w:r>
        <w:rPr>
          <w:rFonts w:cs="Arial"/>
        </w:rPr>
        <w:t>The method for resolving interpretations of performance indicators is described in IMC</w:t>
      </w:r>
      <w:r w:rsidR="00250BC7">
        <w:rPr>
          <w:rFonts w:cs="Arial"/>
        </w:rPr>
        <w:t xml:space="preserve"> </w:t>
      </w:r>
      <w:r>
        <w:rPr>
          <w:rFonts w:cs="Arial"/>
        </w:rPr>
        <w:t xml:space="preserve">0608, </w:t>
      </w:r>
      <w:r w:rsidR="006325D6">
        <w:rPr>
          <w:rFonts w:cs="Arial"/>
        </w:rPr>
        <w:t>“</w:t>
      </w:r>
      <w:r>
        <w:rPr>
          <w:rFonts w:cs="Arial"/>
        </w:rPr>
        <w:t>Performance Indicator Program.</w:t>
      </w:r>
      <w:r w:rsidR="006325D6">
        <w:rPr>
          <w:rFonts w:cs="Arial"/>
        </w:rPr>
        <w:t>”</w:t>
      </w: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0544C4" w:rsidRDefault="000544C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rsidP="00E73751">
      <w:pPr>
        <w:pStyle w:val="StyleJustifiedLeft0Hanging1"/>
        <w:ind w:left="0" w:firstLine="0"/>
      </w:pPr>
      <w:r>
        <w:t>0801-04</w:t>
      </w:r>
      <w:r>
        <w:tab/>
        <w:t>RESPONSIBILITIES</w:t>
      </w:r>
      <w:ins w:id="61" w:author="Author" w:date="2010-03-23T09:25:00Z">
        <w:r w:rsidR="00987AA8">
          <w:fldChar w:fldCharType="begin"/>
        </w:r>
        <w:r w:rsidR="007820C0">
          <w:instrText xml:space="preserve"> TC "</w:instrText>
        </w:r>
      </w:ins>
      <w:bookmarkStart w:id="62" w:name="_Toc265230017"/>
      <w:r w:rsidR="007820C0" w:rsidRPr="00E82C86">
        <w:instrText>0801-04</w:instrText>
      </w:r>
      <w:r w:rsidR="007820C0" w:rsidRPr="00E82C86">
        <w:tab/>
        <w:instrText>RESPONSIBILITIES</w:instrText>
      </w:r>
      <w:bookmarkEnd w:id="62"/>
      <w:ins w:id="63" w:author="Author" w:date="2010-03-23T09:25:00Z">
        <w:r w:rsidR="007820C0">
          <w:instrText xml:space="preserve">" \f C \l "1" </w:instrText>
        </w:r>
        <w:r w:rsidR="00987AA8">
          <w:fldChar w:fldCharType="end"/>
        </w:r>
      </w:ins>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bookmarkStart w:id="64" w:name="_Toc261437345"/>
      <w:r w:rsidRPr="006838CE">
        <w:t>04.01</w:t>
      </w:r>
      <w:r w:rsidRPr="006838CE">
        <w:tab/>
      </w:r>
      <w:r w:rsidRPr="00CF04B7">
        <w:rPr>
          <w:u w:val="single"/>
        </w:rPr>
        <w:t>Director, Division of Inspection and Regional Support</w:t>
      </w:r>
      <w:r w:rsidR="00967DB0" w:rsidRPr="00967DB0">
        <w:rPr>
          <w:u w:val="single"/>
        </w:rPr>
        <w:t xml:space="preserve">, </w:t>
      </w:r>
      <w:r w:rsidRPr="00967DB0">
        <w:rPr>
          <w:u w:val="single"/>
        </w:rPr>
        <w:t>(DIRS</w:t>
      </w:r>
      <w:r w:rsidR="00F83992" w:rsidRPr="00967DB0">
        <w:rPr>
          <w:u w:val="single"/>
        </w:rPr>
        <w:t>)</w:t>
      </w:r>
      <w:r w:rsidR="00F83992">
        <w:rPr>
          <w:rStyle w:val="Level2Char"/>
        </w:rPr>
        <w:t>.</w:t>
      </w:r>
      <w:bookmarkEnd w:id="64"/>
      <w:r w:rsidR="00987AA8">
        <w:rPr>
          <w:rStyle w:val="Level2Char"/>
        </w:rPr>
        <w:fldChar w:fldCharType="begin"/>
      </w:r>
      <w:r w:rsidR="00F83992">
        <w:instrText xml:space="preserve"> TC "</w:instrText>
      </w:r>
      <w:bookmarkStart w:id="65" w:name="_Toc265230018"/>
      <w:r w:rsidR="00F83992" w:rsidRPr="00B24D74">
        <w:instrText>04.01</w:instrText>
      </w:r>
      <w:r w:rsidR="00F83992" w:rsidRPr="00B24D74">
        <w:tab/>
        <w:instrText>Director, Division of Inspection and Regional Support (DIRS)</w:instrText>
      </w:r>
      <w:bookmarkEnd w:id="65"/>
      <w:r w:rsidR="00F83992">
        <w:instrText xml:space="preserve">" \f C \l "2" </w:instrText>
      </w:r>
      <w:r w:rsidR="00987AA8">
        <w:rPr>
          <w:rStyle w:val="Level2Char"/>
        </w:rPr>
        <w:fldChar w:fldCharType="end"/>
      </w:r>
      <w:r>
        <w:rPr>
          <w:rFonts w:cs="Arial"/>
        </w:rPr>
        <w:t xml:space="preserve">  Oversees the feedback program for the ROP.</w:t>
      </w: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r w:rsidRPr="00136AFB">
        <w:t>04.02</w:t>
      </w:r>
      <w:r w:rsidRPr="00136AFB">
        <w:tab/>
      </w:r>
      <w:r w:rsidRPr="00CF04B7">
        <w:rPr>
          <w:u w:val="single"/>
        </w:rPr>
        <w:t>Chief, Reactor Inspection Branch</w:t>
      </w:r>
      <w:r w:rsidRPr="004F54A8">
        <w:t xml:space="preserve"> (IRIB), NRR</w:t>
      </w:r>
      <w:r w:rsidR="00F83992">
        <w:rPr>
          <w:rFonts w:cs="Arial"/>
        </w:rPr>
        <w:t>.</w:t>
      </w:r>
      <w:r w:rsidR="00987AA8">
        <w:rPr>
          <w:rFonts w:cs="Arial"/>
        </w:rPr>
        <w:fldChar w:fldCharType="begin"/>
      </w:r>
      <w:r w:rsidR="006838CE">
        <w:instrText xml:space="preserve"> TC "</w:instrText>
      </w:r>
      <w:bookmarkStart w:id="66" w:name="_Toc265230019"/>
      <w:r w:rsidR="006838CE" w:rsidRPr="00016083">
        <w:instrText>04.02</w:instrText>
      </w:r>
      <w:r w:rsidR="006838CE" w:rsidRPr="00016083">
        <w:tab/>
        <w:instrText>Chief, Reactor Inspection Branch (IRIB), NRR</w:instrText>
      </w:r>
      <w:bookmarkEnd w:id="66"/>
      <w:r w:rsidR="006838CE">
        <w:instrText xml:space="preserve">" \f C \l "2" </w:instrText>
      </w:r>
      <w:r w:rsidR="00987AA8">
        <w:rPr>
          <w:rFonts w:cs="Arial"/>
        </w:rPr>
        <w:fldChar w:fldCharType="end"/>
      </w:r>
      <w:r>
        <w:rPr>
          <w:rFonts w:cs="Arial"/>
        </w:rPr>
        <w:t xml:space="preserve">  Administers the feedback program for the </w:t>
      </w:r>
      <w:ins w:id="67" w:author="Author" w:date="2010-05-25T14:33:00Z">
        <w:r w:rsidR="003C49FC">
          <w:rPr>
            <w:rFonts w:cs="Arial"/>
          </w:rPr>
          <w:t xml:space="preserve"> </w:t>
        </w:r>
      </w:ins>
      <w:ins w:id="68" w:author="Author" w:date="2010-03-23T16:09:00Z">
        <w:r w:rsidR="009C38B8">
          <w:rPr>
            <w:rFonts w:cs="Arial"/>
          </w:rPr>
          <w:t>ROP</w:t>
        </w:r>
      </w:ins>
      <w:r>
        <w:rPr>
          <w:rFonts w:cs="Arial"/>
        </w:rPr>
        <w:t>.  Ensures the final resolution of ROP feedback is approved by the cognizant technical branch chief or designated official.  Approves inspector training, as appropriate.</w:t>
      </w: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69" w:author="Author" w:date="2010-03-17T15:09:00Z"/>
          <w:rFonts w:cs="Arial"/>
        </w:rPr>
      </w:pPr>
      <w:r w:rsidRPr="00136AFB">
        <w:t>04.03</w:t>
      </w:r>
      <w:r w:rsidRPr="00136AFB">
        <w:tab/>
      </w:r>
      <w:r w:rsidRPr="00CF04B7">
        <w:rPr>
          <w:u w:val="single"/>
        </w:rPr>
        <w:t>Chiefs, Technical Branches, NRR</w:t>
      </w:r>
      <w:r w:rsidR="0040321E" w:rsidRPr="00CF04B7">
        <w:rPr>
          <w:u w:val="single"/>
        </w:rPr>
        <w:t xml:space="preserve"> </w:t>
      </w:r>
      <w:ins w:id="70" w:author="Author" w:date="2010-05-11T14:37:00Z">
        <w:r w:rsidR="0040321E" w:rsidRPr="00CF04B7">
          <w:rPr>
            <w:u w:val="single"/>
          </w:rPr>
          <w:t>or NSIR</w:t>
        </w:r>
      </w:ins>
      <w:r>
        <w:rPr>
          <w:rFonts w:cs="Arial"/>
        </w:rPr>
        <w:t xml:space="preserve">.  </w:t>
      </w:r>
      <w:ins w:id="71" w:author="Author" w:date="2010-05-11T14:57:00Z">
        <w:r w:rsidR="00987AA8">
          <w:rPr>
            <w:rFonts w:cs="Arial"/>
          </w:rPr>
          <w:fldChar w:fldCharType="begin"/>
        </w:r>
        <w:r w:rsidR="00F76E2B">
          <w:instrText xml:space="preserve"> TC "</w:instrText>
        </w:r>
        <w:bookmarkStart w:id="72" w:name="_Toc265230020"/>
        <w:r w:rsidR="00F76E2B" w:rsidRPr="009C775E">
          <w:instrText>04.03</w:instrText>
        </w:r>
        <w:r w:rsidR="00F76E2B" w:rsidRPr="009C775E">
          <w:tab/>
          <w:instrText>Chiefs, Technical Branches, NRR or NSIR</w:instrText>
        </w:r>
        <w:bookmarkEnd w:id="72"/>
        <w:r w:rsidR="00F76E2B">
          <w:instrText xml:space="preserve">" \f C \l "2" </w:instrText>
        </w:r>
        <w:r w:rsidR="00987AA8">
          <w:rPr>
            <w:rFonts w:cs="Arial"/>
          </w:rPr>
          <w:fldChar w:fldCharType="end"/>
        </w:r>
      </w:ins>
      <w:r w:rsidR="006758B5">
        <w:rPr>
          <w:rFonts w:cs="Arial"/>
        </w:rPr>
        <w:t>Ensure that feedback on their programs is reviewed</w:t>
      </w:r>
      <w:r w:rsidR="003E7FB1">
        <w:rPr>
          <w:rFonts w:cs="Arial"/>
        </w:rPr>
        <w:t>.</w:t>
      </w:r>
      <w:r w:rsidR="003C49FC">
        <w:rPr>
          <w:rFonts w:cs="Arial"/>
        </w:rPr>
        <w:t xml:space="preserve"> </w:t>
      </w:r>
      <w:r>
        <w:rPr>
          <w:rFonts w:cs="Arial"/>
        </w:rPr>
        <w:t>Supervise the resolution of feedback on elements of the ROP within their branch</w:t>
      </w:r>
      <w:r w:rsidR="007A0E1B">
        <w:rPr>
          <w:rFonts w:cs="Arial"/>
        </w:rPr>
        <w:t>’</w:t>
      </w:r>
      <w:r>
        <w:rPr>
          <w:rFonts w:cs="Arial"/>
        </w:rPr>
        <w:t xml:space="preserve">s scope of responsibilities.  </w:t>
      </w:r>
      <w:ins w:id="73" w:author="Author" w:date="2010-05-25T15:22:00Z">
        <w:r w:rsidR="00892C81">
          <w:rPr>
            <w:rFonts w:cs="Arial"/>
          </w:rPr>
          <w:t xml:space="preserve">Authorize urgent feedback </w:t>
        </w:r>
      </w:ins>
      <w:ins w:id="74" w:author="Author" w:date="2010-05-25T15:23:00Z">
        <w:r w:rsidR="00892C81">
          <w:rPr>
            <w:rFonts w:cs="Arial"/>
          </w:rPr>
          <w:t xml:space="preserve">(see </w:t>
        </w:r>
      </w:ins>
      <w:ins w:id="75" w:author="Author" w:date="2010-05-25T15:24:00Z">
        <w:r w:rsidR="00892C81">
          <w:rPr>
            <w:rFonts w:cs="Arial"/>
          </w:rPr>
          <w:t xml:space="preserve">section </w:t>
        </w:r>
      </w:ins>
      <w:ins w:id="76" w:author="Author" w:date="2010-05-25T15:23:00Z">
        <w:r w:rsidR="00892C81">
          <w:rPr>
            <w:rFonts w:cs="Arial"/>
          </w:rPr>
          <w:t xml:space="preserve">06.02, b. of this IMC).  </w:t>
        </w:r>
      </w:ins>
      <w:r>
        <w:rPr>
          <w:rFonts w:cs="Arial"/>
        </w:rPr>
        <w:t>Perform final review on closure for all feedback.  Recommend inspector training, as appropriate.</w:t>
      </w:r>
    </w:p>
    <w:p w:rsidR="001D66C3" w:rsidRDefault="001D66C3" w:rsidP="001D66C3">
      <w:pPr>
        <w:widowControl/>
        <w:numPr>
          <w:ins w:id="77" w:author="Author" w:date="2010-03-17T15:11:00Z"/>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78" w:author="Author" w:date="2010-03-17T15:11:00Z"/>
          <w:rFonts w:cs="Arial"/>
        </w:rPr>
      </w:pPr>
    </w:p>
    <w:p w:rsidR="001A5895" w:rsidRDefault="001A5895">
      <w:pPr>
        <w:widowControl/>
        <w:numPr>
          <w:ins w:id="79" w:author="Author" w:date="2010-03-22T15:48:00Z"/>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80" w:author="Author" w:date="2010-03-22T15:48:00Z"/>
          <w:rFonts w:cs="Arial"/>
        </w:rPr>
      </w:pPr>
      <w:r w:rsidRPr="00136AFB">
        <w:t>04.04</w:t>
      </w:r>
      <w:r w:rsidRPr="00136AFB">
        <w:tab/>
      </w:r>
      <w:ins w:id="81" w:author="Author" w:date="2010-05-11T14:45:00Z">
        <w:r w:rsidR="00392B38" w:rsidRPr="00CF04B7">
          <w:rPr>
            <w:u w:val="single"/>
          </w:rPr>
          <w:t xml:space="preserve">Supervisors </w:t>
        </w:r>
      </w:ins>
      <w:ins w:id="82" w:author="Author" w:date="2010-05-11T14:44:00Z">
        <w:r w:rsidR="00392B38" w:rsidRPr="00CF04B7">
          <w:rPr>
            <w:u w:val="single"/>
          </w:rPr>
          <w:t xml:space="preserve">of staff </w:t>
        </w:r>
      </w:ins>
      <w:ins w:id="83" w:author="Author" w:date="2010-03-23T14:06:00Z">
        <w:r w:rsidR="00C74CD3" w:rsidRPr="00CF04B7">
          <w:rPr>
            <w:u w:val="single"/>
          </w:rPr>
          <w:t>submitting</w:t>
        </w:r>
      </w:ins>
      <w:r w:rsidR="00392B38" w:rsidRPr="00CF04B7">
        <w:rPr>
          <w:u w:val="single"/>
        </w:rPr>
        <w:t xml:space="preserve"> </w:t>
      </w:r>
      <w:ins w:id="84" w:author="Author" w:date="2010-05-11T14:45:00Z">
        <w:r w:rsidR="00392B38" w:rsidRPr="00CF04B7">
          <w:rPr>
            <w:u w:val="single"/>
          </w:rPr>
          <w:t>feedback forms</w:t>
        </w:r>
      </w:ins>
      <w:r w:rsidR="00CF04B7">
        <w:t>.</w:t>
      </w:r>
      <w:r w:rsidR="00987AA8">
        <w:fldChar w:fldCharType="begin"/>
      </w:r>
      <w:r w:rsidR="00136AFB">
        <w:instrText xml:space="preserve"> TC "</w:instrText>
      </w:r>
      <w:bookmarkStart w:id="85" w:name="_Toc265230021"/>
      <w:r w:rsidR="00136AFB" w:rsidRPr="00073871">
        <w:instrText>04.04</w:instrText>
      </w:r>
      <w:r w:rsidR="00136AFB" w:rsidRPr="00073871">
        <w:tab/>
        <w:instrText>Supervisors of staff submitting feedback forms</w:instrText>
      </w:r>
      <w:bookmarkEnd w:id="85"/>
      <w:r w:rsidR="00136AFB">
        <w:instrText xml:space="preserve">" \f C \l "2" </w:instrText>
      </w:r>
      <w:r w:rsidR="00987AA8">
        <w:fldChar w:fldCharType="end"/>
      </w:r>
      <w:r>
        <w:rPr>
          <w:rFonts w:cs="Arial"/>
        </w:rPr>
        <w:t xml:space="preserve">  </w:t>
      </w:r>
      <w:r w:rsidR="0040321E">
        <w:rPr>
          <w:rFonts w:cs="Arial"/>
        </w:rPr>
        <w:t>R</w:t>
      </w:r>
      <w:r>
        <w:rPr>
          <w:rFonts w:cs="Arial"/>
        </w:rPr>
        <w:t xml:space="preserve">eview feedback </w:t>
      </w:r>
      <w:ins w:id="86" w:author="Author" w:date="2010-03-17T15:21:00Z">
        <w:r w:rsidR="00F378FD">
          <w:rPr>
            <w:rFonts w:cs="Arial"/>
          </w:rPr>
          <w:t>forms</w:t>
        </w:r>
      </w:ins>
      <w:ins w:id="87" w:author="Author" w:date="2010-03-17T15:22:00Z">
        <w:r w:rsidR="00F378FD">
          <w:rPr>
            <w:rFonts w:cs="Arial"/>
          </w:rPr>
          <w:t xml:space="preserve">.  </w:t>
        </w:r>
        <w:r w:rsidR="00392B38">
          <w:rPr>
            <w:rFonts w:cs="Arial"/>
          </w:rPr>
          <w:t>A</w:t>
        </w:r>
        <w:r w:rsidR="00F378FD">
          <w:rPr>
            <w:rFonts w:cs="Arial"/>
          </w:rPr>
          <w:t>dd comments and authorization to the feedback form</w:t>
        </w:r>
      </w:ins>
      <w:ins w:id="88" w:author="Author" w:date="2010-03-17T15:38:00Z">
        <w:r w:rsidR="00650800">
          <w:rPr>
            <w:rFonts w:cs="Arial"/>
          </w:rPr>
          <w:t>s</w:t>
        </w:r>
      </w:ins>
      <w:ins w:id="89" w:author="Author" w:date="2010-03-17T15:22:00Z">
        <w:r w:rsidR="00F378FD">
          <w:rPr>
            <w:rFonts w:cs="Arial"/>
          </w:rPr>
          <w:t xml:space="preserve"> and</w:t>
        </w:r>
      </w:ins>
      <w:ins w:id="90" w:author="Author" w:date="2010-03-17T15:26:00Z">
        <w:r w:rsidR="00F378FD">
          <w:rPr>
            <w:rFonts w:cs="Arial"/>
          </w:rPr>
          <w:t xml:space="preserve"> f</w:t>
        </w:r>
      </w:ins>
      <w:r>
        <w:rPr>
          <w:rFonts w:cs="Arial"/>
        </w:rPr>
        <w:t>orward to the ROP Feedback Coordinator via email (</w:t>
      </w:r>
      <w:ins w:id="91" w:author="Author" w:date="2010-05-11T14:40:00Z">
        <w:r w:rsidR="0040321E">
          <w:rPr>
            <w:rFonts w:cs="Arial"/>
          </w:rPr>
          <w:t xml:space="preserve">ROP_Feedback </w:t>
        </w:r>
      </w:ins>
      <w:r w:rsidR="004F3996">
        <w:rPr>
          <w:rFonts w:cs="Arial"/>
        </w:rPr>
        <w:t>Resource</w:t>
      </w:r>
      <w:r>
        <w:rPr>
          <w:rFonts w:cs="Arial"/>
        </w:rPr>
        <w:t>)</w:t>
      </w:r>
      <w:r w:rsidR="00392B38">
        <w:rPr>
          <w:rFonts w:cs="Arial"/>
        </w:rPr>
        <w:t>.</w:t>
      </w:r>
    </w:p>
    <w:p w:rsidR="0038597F" w:rsidRDefault="0038597F">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r w:rsidRPr="00136AFB">
        <w:t>04.05</w:t>
      </w:r>
      <w:r w:rsidRPr="00136AFB">
        <w:tab/>
      </w:r>
      <w:r w:rsidRPr="00CF04B7">
        <w:rPr>
          <w:u w:val="single"/>
        </w:rPr>
        <w:t>ROP Feedback Coordinator</w:t>
      </w:r>
      <w:r w:rsidR="00CF04B7">
        <w:t>.</w:t>
      </w:r>
      <w:r w:rsidR="00987AA8">
        <w:fldChar w:fldCharType="begin"/>
      </w:r>
      <w:r w:rsidR="00CF04B7">
        <w:instrText xml:space="preserve"> TC "</w:instrText>
      </w:r>
      <w:bookmarkStart w:id="92" w:name="_Toc265230022"/>
      <w:r w:rsidR="00CF04B7" w:rsidRPr="004868DF">
        <w:instrText>04.05</w:instrText>
      </w:r>
      <w:r w:rsidR="00CF04B7" w:rsidRPr="004868DF">
        <w:tab/>
        <w:instrText>ROP Feedback Coordinator</w:instrText>
      </w:r>
      <w:bookmarkEnd w:id="92"/>
      <w:r w:rsidR="00CF04B7">
        <w:instrText xml:space="preserve">" \f C \l "2" </w:instrText>
      </w:r>
      <w:r w:rsidR="00987AA8">
        <w:fldChar w:fldCharType="end"/>
      </w:r>
      <w:r>
        <w:rPr>
          <w:rFonts w:cs="Arial"/>
        </w:rPr>
        <w:t xml:space="preserve">  Receives </w:t>
      </w:r>
      <w:ins w:id="93" w:author="Author" w:date="2010-05-11T14:40:00Z">
        <w:r w:rsidR="0040321E">
          <w:rPr>
            <w:rFonts w:cs="Arial"/>
          </w:rPr>
          <w:t xml:space="preserve">approved </w:t>
        </w:r>
      </w:ins>
      <w:r>
        <w:rPr>
          <w:rFonts w:cs="Arial"/>
        </w:rPr>
        <w:t xml:space="preserve">feedback forms </w:t>
      </w:r>
      <w:ins w:id="94" w:author="Author" w:date="2010-05-11T14:41:00Z">
        <w:r w:rsidR="0040321E">
          <w:rPr>
            <w:rFonts w:cs="Arial"/>
          </w:rPr>
          <w:t>from the originators’ supervisors</w:t>
        </w:r>
      </w:ins>
      <w:ins w:id="95" w:author="Author" w:date="2010-03-22T15:56:00Z">
        <w:r w:rsidR="001C14CC">
          <w:rPr>
            <w:rFonts w:cs="Arial"/>
          </w:rPr>
          <w:t xml:space="preserve">.  </w:t>
        </w:r>
      </w:ins>
      <w:r w:rsidR="0040321E">
        <w:rPr>
          <w:rFonts w:cs="Arial"/>
        </w:rPr>
        <w:t>A</w:t>
      </w:r>
      <w:r>
        <w:rPr>
          <w:rFonts w:cs="Arial"/>
        </w:rPr>
        <w:t>ssigns a lead reviewer</w:t>
      </w:r>
      <w:ins w:id="96" w:author="Author" w:date="2010-03-22T15:51:00Z">
        <w:r w:rsidR="001C14CC">
          <w:rPr>
            <w:rFonts w:cs="Arial"/>
          </w:rPr>
          <w:t>, enters the feedback form into</w:t>
        </w:r>
      </w:ins>
      <w:r>
        <w:rPr>
          <w:rFonts w:cs="Arial"/>
        </w:rPr>
        <w:t xml:space="preserve"> the ROP feedback database</w:t>
      </w:r>
      <w:ins w:id="97" w:author="Author" w:date="2010-03-23T16:24:00Z">
        <w:r w:rsidR="002A03B9">
          <w:rPr>
            <w:rFonts w:cs="Arial"/>
          </w:rPr>
          <w:t>,</w:t>
        </w:r>
      </w:ins>
      <w:ins w:id="98" w:author="Author" w:date="2010-03-22T15:52:00Z">
        <w:r w:rsidR="001C14CC">
          <w:rPr>
            <w:rFonts w:cs="Arial"/>
          </w:rPr>
          <w:t xml:space="preserve"> and forwards the feedback form to the lead reviewer</w:t>
        </w:r>
      </w:ins>
      <w:r>
        <w:rPr>
          <w:rFonts w:cs="Arial"/>
        </w:rPr>
        <w:t>.</w:t>
      </w:r>
      <w:ins w:id="99" w:author="Author" w:date="2010-03-22T15:52:00Z">
        <w:r w:rsidR="001C14CC">
          <w:rPr>
            <w:rFonts w:cs="Arial"/>
          </w:rPr>
          <w:t xml:space="preserve"> </w:t>
        </w:r>
      </w:ins>
      <w:r w:rsidR="0040321E">
        <w:rPr>
          <w:rFonts w:cs="Arial"/>
        </w:rPr>
        <w:t xml:space="preserve"> </w:t>
      </w:r>
      <w:ins w:id="100" w:author="Author" w:date="2010-03-22T15:52:00Z">
        <w:r w:rsidR="001C14CC">
          <w:rPr>
            <w:rFonts w:cs="Arial"/>
          </w:rPr>
          <w:t>Maintains the ROP feedback</w:t>
        </w:r>
      </w:ins>
      <w:ins w:id="101" w:author="Author" w:date="2010-03-24T10:51:00Z">
        <w:r w:rsidR="00B04BAF">
          <w:rPr>
            <w:rFonts w:cs="Arial"/>
          </w:rPr>
          <w:t xml:space="preserve"> </w:t>
        </w:r>
      </w:ins>
      <w:ins w:id="102" w:author="Author" w:date="2010-03-22T15:52:00Z">
        <w:r w:rsidR="001C14CC">
          <w:rPr>
            <w:rFonts w:cs="Arial"/>
          </w:rPr>
          <w:t>database</w:t>
        </w:r>
      </w:ins>
      <w:ins w:id="103" w:author="Author" w:date="2010-03-23T16:26:00Z">
        <w:r w:rsidR="002A03B9">
          <w:rPr>
            <w:rFonts w:cs="Arial"/>
          </w:rPr>
          <w:t xml:space="preserve"> and</w:t>
        </w:r>
      </w:ins>
      <w:ins w:id="104" w:author="Author" w:date="2010-03-22T15:52:00Z">
        <w:r w:rsidR="001C14CC">
          <w:rPr>
            <w:rFonts w:cs="Arial"/>
          </w:rPr>
          <w:t xml:space="preserve"> produces monthly reports</w:t>
        </w:r>
      </w:ins>
      <w:ins w:id="105" w:author="Author" w:date="2010-03-23T16:26:00Z">
        <w:r w:rsidR="002A03B9">
          <w:rPr>
            <w:rFonts w:cs="Arial"/>
          </w:rPr>
          <w:t>.</w:t>
        </w:r>
      </w:ins>
      <w:ins w:id="106" w:author="Author" w:date="2010-03-22T15:52:00Z">
        <w:r w:rsidR="001C14CC">
          <w:rPr>
            <w:rFonts w:cs="Arial"/>
          </w:rPr>
          <w:t xml:space="preserve"> </w:t>
        </w:r>
      </w:ins>
      <w:ins w:id="107" w:author="Author" w:date="2010-03-23T16:26:00Z">
        <w:r w:rsidR="002A03B9">
          <w:rPr>
            <w:rFonts w:cs="Arial"/>
          </w:rPr>
          <w:t xml:space="preserve"> N</w:t>
        </w:r>
      </w:ins>
      <w:ins w:id="108" w:author="Author" w:date="2010-03-22T15:52:00Z">
        <w:r w:rsidR="001C14CC">
          <w:rPr>
            <w:rFonts w:cs="Arial"/>
          </w:rPr>
          <w:t xml:space="preserve">otifies the </w:t>
        </w:r>
      </w:ins>
      <w:ins w:id="109" w:author="Author" w:date="2010-05-11T14:48:00Z">
        <w:r w:rsidR="00392B38">
          <w:rPr>
            <w:rFonts w:cs="Arial"/>
          </w:rPr>
          <w:t xml:space="preserve">originator and </w:t>
        </w:r>
      </w:ins>
      <w:ins w:id="110" w:author="Author" w:date="2010-03-22T15:53:00Z">
        <w:r w:rsidR="001C14CC">
          <w:rPr>
            <w:rFonts w:cs="Arial"/>
          </w:rPr>
          <w:t xml:space="preserve">orginator’s supervisor </w:t>
        </w:r>
      </w:ins>
      <w:ins w:id="111" w:author="Author" w:date="2010-03-22T15:57:00Z">
        <w:r w:rsidR="001C14CC">
          <w:rPr>
            <w:rFonts w:cs="Arial"/>
          </w:rPr>
          <w:t>upon</w:t>
        </w:r>
      </w:ins>
      <w:ins w:id="112" w:author="Author" w:date="2010-03-22T15:53:00Z">
        <w:r w:rsidR="001C14CC">
          <w:rPr>
            <w:rFonts w:cs="Arial"/>
          </w:rPr>
          <w:t xml:space="preserve"> </w:t>
        </w:r>
      </w:ins>
      <w:r>
        <w:rPr>
          <w:rFonts w:cs="Arial"/>
        </w:rPr>
        <w:t>the receipt and resolution of feedback forms.</w:t>
      </w:r>
      <w:r w:rsidR="008A0661">
        <w:rPr>
          <w:rFonts w:cs="Arial"/>
        </w:rPr>
        <w:t xml:space="preserve">  </w:t>
      </w:r>
      <w:ins w:id="113" w:author="Author" w:date="2010-05-25T16:23:00Z">
        <w:r w:rsidR="008A0661">
          <w:rPr>
            <w:rFonts w:cs="Arial"/>
          </w:rPr>
          <w:t>Adds closed ROP Feedback Forms to the NRC</w:t>
        </w:r>
      </w:ins>
      <w:ins w:id="114" w:author="Author" w:date="2010-05-25T16:24:00Z">
        <w:r w:rsidR="008A0661">
          <w:rPr>
            <w:rFonts w:cs="Arial"/>
          </w:rPr>
          <w:t xml:space="preserve">’s Agencywide Documents </w:t>
        </w:r>
      </w:ins>
      <w:ins w:id="115" w:author="Author" w:date="2010-05-25T16:25:00Z">
        <w:r w:rsidR="008A0661">
          <w:rPr>
            <w:rFonts w:cs="Arial"/>
          </w:rPr>
          <w:t xml:space="preserve">Access </w:t>
        </w:r>
      </w:ins>
      <w:ins w:id="116" w:author="Author" w:date="2010-05-25T16:24:00Z">
        <w:r w:rsidR="008A0661">
          <w:rPr>
            <w:rFonts w:cs="Arial"/>
          </w:rPr>
          <w:t>and Management System (ADAMS).</w:t>
        </w:r>
      </w:ins>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117" w:author="Author" w:date="2010-07-06T13:52:00Z"/>
          <w:rFonts w:cs="Arial"/>
        </w:rPr>
      </w:pPr>
      <w:r w:rsidRPr="00CF04B7">
        <w:t>04.06</w:t>
      </w:r>
      <w:r w:rsidRPr="00CF04B7">
        <w:tab/>
      </w:r>
      <w:r w:rsidRPr="00CF04B7">
        <w:rPr>
          <w:u w:val="single"/>
        </w:rPr>
        <w:t>Lead Reviewer</w:t>
      </w:r>
      <w:r w:rsidR="00CF04B7">
        <w:t>.</w:t>
      </w:r>
      <w:r w:rsidR="00987AA8">
        <w:fldChar w:fldCharType="begin"/>
      </w:r>
      <w:r w:rsidR="00CF04B7">
        <w:instrText xml:space="preserve"> TC "</w:instrText>
      </w:r>
      <w:bookmarkStart w:id="118" w:name="_Toc265230023"/>
      <w:r w:rsidR="00CF04B7" w:rsidRPr="00047F8C">
        <w:instrText>04.06</w:instrText>
      </w:r>
      <w:r w:rsidR="00CF04B7" w:rsidRPr="00047F8C">
        <w:tab/>
        <w:instrText>Lead Reviewer</w:instrText>
      </w:r>
      <w:bookmarkEnd w:id="118"/>
      <w:r w:rsidR="00CF04B7">
        <w:instrText xml:space="preserve">" \f C \l "2" </w:instrText>
      </w:r>
      <w:r w:rsidR="00987AA8">
        <w:fldChar w:fldCharType="end"/>
      </w:r>
      <w:r>
        <w:rPr>
          <w:rFonts w:cs="Arial"/>
        </w:rPr>
        <w:t xml:space="preserve">  Is typically the </w:t>
      </w:r>
      <w:ins w:id="119" w:author="Author" w:date="2010-05-11T14:49:00Z">
        <w:r w:rsidR="00392B38">
          <w:rPr>
            <w:rFonts w:cs="Arial"/>
          </w:rPr>
          <w:t xml:space="preserve">technical </w:t>
        </w:r>
      </w:ins>
      <w:r>
        <w:rPr>
          <w:rFonts w:cs="Arial"/>
        </w:rPr>
        <w:t xml:space="preserve">lead for the program document referenced on the form.  </w:t>
      </w:r>
      <w:ins w:id="120" w:author="Author" w:date="2010-03-17T15:40:00Z">
        <w:r w:rsidR="00CA7C2C">
          <w:rPr>
            <w:rFonts w:cs="Arial"/>
          </w:rPr>
          <w:t>Reviews</w:t>
        </w:r>
      </w:ins>
      <w:r>
        <w:rPr>
          <w:rFonts w:cs="Arial"/>
        </w:rPr>
        <w:t xml:space="preserve"> and resolve</w:t>
      </w:r>
      <w:ins w:id="121" w:author="Author" w:date="2010-03-17T15:41:00Z">
        <w:r w:rsidR="00CA7C2C">
          <w:rPr>
            <w:rFonts w:cs="Arial"/>
          </w:rPr>
          <w:t>s</w:t>
        </w:r>
      </w:ins>
      <w:r>
        <w:rPr>
          <w:rFonts w:cs="Arial"/>
        </w:rPr>
        <w:t xml:space="preserve"> feedback forms</w:t>
      </w:r>
      <w:r w:rsidR="002107C9">
        <w:rPr>
          <w:rFonts w:cs="Arial"/>
        </w:rPr>
        <w:t xml:space="preserve"> </w:t>
      </w:r>
      <w:ins w:id="122" w:author="Author" w:date="2010-05-19T11:53:00Z">
        <w:r w:rsidR="002107C9">
          <w:rPr>
            <w:rFonts w:cs="Arial"/>
          </w:rPr>
          <w:t>or coordinates resolution with stakeholders,</w:t>
        </w:r>
      </w:ins>
      <w:r>
        <w:rPr>
          <w:rFonts w:cs="Arial"/>
        </w:rPr>
        <w:t xml:space="preserve"> coordinate</w:t>
      </w:r>
      <w:ins w:id="123" w:author="Author" w:date="2010-03-17T15:41:00Z">
        <w:r w:rsidR="00CA7C2C">
          <w:rPr>
            <w:rFonts w:cs="Arial"/>
          </w:rPr>
          <w:t>s</w:t>
        </w:r>
      </w:ins>
      <w:r>
        <w:rPr>
          <w:rFonts w:cs="Arial"/>
        </w:rPr>
        <w:t xml:space="preserve"> changes to </w:t>
      </w:r>
      <w:ins w:id="124" w:author="Author" w:date="2010-05-20T14:21:00Z">
        <w:r w:rsidR="00967DB0">
          <w:rPr>
            <w:rFonts w:cs="Arial"/>
          </w:rPr>
          <w:t xml:space="preserve">the </w:t>
        </w:r>
      </w:ins>
      <w:r>
        <w:rPr>
          <w:rFonts w:cs="Arial"/>
        </w:rPr>
        <w:t>program guidance document, and ensures</w:t>
      </w:r>
      <w:r w:rsidR="00967DB0">
        <w:rPr>
          <w:rFonts w:cs="Arial"/>
        </w:rPr>
        <w:t xml:space="preserve"> </w:t>
      </w:r>
      <w:ins w:id="125" w:author="Author" w:date="2010-05-20T14:21:00Z">
        <w:r w:rsidR="00967DB0">
          <w:rPr>
            <w:rFonts w:cs="Arial"/>
          </w:rPr>
          <w:t>that</w:t>
        </w:r>
      </w:ins>
      <w:r>
        <w:rPr>
          <w:rFonts w:cs="Arial"/>
        </w:rPr>
        <w:t xml:space="preserve"> the final resolution of feedback is consistent with overall program </w:t>
      </w:r>
      <w:r w:rsidR="00392B38">
        <w:rPr>
          <w:rFonts w:cs="Arial"/>
        </w:rPr>
        <w:t xml:space="preserve">guidance and the ROP framework. </w:t>
      </w:r>
      <w:ins w:id="126" w:author="Author" w:date="2010-05-11T14:51:00Z">
        <w:r w:rsidR="00392B38">
          <w:rPr>
            <w:rFonts w:cs="Arial"/>
          </w:rPr>
          <w:t xml:space="preserve">Updates the </w:t>
        </w:r>
      </w:ins>
      <w:ins w:id="127" w:author="Author" w:date="2010-05-11T14:53:00Z">
        <w:r w:rsidR="00392B38">
          <w:rPr>
            <w:rFonts w:cs="Arial"/>
          </w:rPr>
          <w:t xml:space="preserve">ROPFF </w:t>
        </w:r>
      </w:ins>
      <w:ins w:id="128" w:author="Author" w:date="2010-05-11T14:52:00Z">
        <w:r w:rsidR="00392B38">
          <w:rPr>
            <w:rFonts w:cs="Arial"/>
          </w:rPr>
          <w:t xml:space="preserve">cut-off date </w:t>
        </w:r>
      </w:ins>
      <w:ins w:id="129" w:author="Author" w:date="2010-05-11T14:53:00Z">
        <w:r w:rsidR="00392B38">
          <w:rPr>
            <w:rFonts w:cs="Arial"/>
          </w:rPr>
          <w:t xml:space="preserve">on the </w:t>
        </w:r>
      </w:ins>
      <w:ins w:id="130" w:author="Author" w:date="2010-07-06T13:44:00Z">
        <w:r w:rsidR="00D57328">
          <w:rPr>
            <w:rFonts w:cs="Arial"/>
          </w:rPr>
          <w:t xml:space="preserve">ROP Feedback Forms </w:t>
        </w:r>
      </w:ins>
      <w:ins w:id="131" w:author="Author" w:date="2010-05-11T14:52:00Z">
        <w:r w:rsidR="00392B38" w:rsidRPr="004F69D2">
          <w:rPr>
            <w:rFonts w:cs="Arial"/>
          </w:rPr>
          <w:t>Document Timelines site</w:t>
        </w:r>
      </w:ins>
      <w:ins w:id="132" w:author="Author" w:date="2010-05-11T14:53:00Z">
        <w:r w:rsidR="00392B38">
          <w:rPr>
            <w:rFonts w:cs="Arial"/>
          </w:rPr>
          <w:t xml:space="preserve"> to communicate the date by which</w:t>
        </w:r>
      </w:ins>
      <w:ins w:id="133" w:author="Author" w:date="2010-05-11T14:54:00Z">
        <w:r w:rsidR="00F76E2B">
          <w:rPr>
            <w:rFonts w:cs="Arial"/>
          </w:rPr>
          <w:t xml:space="preserve"> feedback forms need to be received to be considered for the upcoming revision of the document. </w:t>
        </w:r>
      </w:ins>
      <w:r w:rsidR="00967DB0">
        <w:rPr>
          <w:rFonts w:cs="Arial"/>
        </w:rPr>
        <w:t xml:space="preserve"> </w:t>
      </w:r>
      <w:r w:rsidR="006758B5">
        <w:rPr>
          <w:rFonts w:cs="Arial"/>
        </w:rPr>
        <w:t>Recommends inspector training, as appropriate.</w:t>
      </w:r>
    </w:p>
    <w:p w:rsidR="00D57328" w:rsidRDefault="00D5732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134" w:author="Author" w:date="2010-07-06T13:52:00Z"/>
          <w:rFonts w:cs="Arial"/>
        </w:rPr>
      </w:pPr>
    </w:p>
    <w:p w:rsidR="00D57328" w:rsidRDefault="00D5732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rsidP="00E73751">
      <w:pPr>
        <w:pStyle w:val="StyleJustifiedLeft0Hanging1"/>
        <w:ind w:left="0" w:firstLine="0"/>
      </w:pPr>
      <w:r>
        <w:t>0801-05</w:t>
      </w:r>
      <w:r>
        <w:tab/>
        <w:t>DISCUSSION</w:t>
      </w:r>
      <w:ins w:id="135" w:author="Author" w:date="2010-03-23T09:25:00Z">
        <w:r w:rsidR="00987AA8">
          <w:fldChar w:fldCharType="begin"/>
        </w:r>
        <w:r w:rsidR="007820C0">
          <w:instrText xml:space="preserve"> TC "</w:instrText>
        </w:r>
      </w:ins>
      <w:bookmarkStart w:id="136" w:name="_Toc265230024"/>
      <w:r w:rsidR="007820C0" w:rsidRPr="009C1605">
        <w:instrText>0801-05</w:instrText>
      </w:r>
      <w:r w:rsidR="007820C0" w:rsidRPr="009C1605">
        <w:tab/>
        <w:instrText>DISCUSSION</w:instrText>
      </w:r>
      <w:bookmarkEnd w:id="136"/>
      <w:ins w:id="137" w:author="Author" w:date="2010-03-23T09:25:00Z">
        <w:r w:rsidR="007820C0">
          <w:instrText xml:space="preserve">" \f C \l "1" </w:instrText>
        </w:r>
        <w:r w:rsidR="00987AA8">
          <w:fldChar w:fldCharType="end"/>
        </w:r>
      </w:ins>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r>
        <w:rPr>
          <w:rFonts w:cs="Arial"/>
        </w:rPr>
        <w:t>NRC staff implementing NRC</w:t>
      </w:r>
      <w:r w:rsidR="007A0E1B">
        <w:rPr>
          <w:rFonts w:cs="Arial"/>
        </w:rPr>
        <w:t>’</w:t>
      </w:r>
      <w:r>
        <w:rPr>
          <w:rFonts w:cs="Arial"/>
        </w:rPr>
        <w:t>s programs (particularly inspectors) have first</w:t>
      </w:r>
      <w:r>
        <w:rPr>
          <w:rFonts w:cs="Arial"/>
        </w:rPr>
        <w:noBreakHyphen/>
        <w:t xml:space="preserve">hand information on licensee performance and directly observe the impact and results of </w:t>
      </w:r>
      <w:r>
        <w:rPr>
          <w:rFonts w:cs="Arial"/>
        </w:rPr>
        <w:lastRenderedPageBreak/>
        <w:t xml:space="preserve">NRC programs and regulatory requirements.  Therefore, it is important that the staff are given an opportunity to submit questions, concerns, and suggestions through their regional or </w:t>
      </w:r>
      <w:ins w:id="138" w:author="Author" w:date="2010-05-19T16:48:00Z">
        <w:r w:rsidR="006564DC">
          <w:rPr>
            <w:rFonts w:cs="Arial"/>
          </w:rPr>
          <w:t xml:space="preserve">Headquarter’s </w:t>
        </w:r>
      </w:ins>
      <w:r>
        <w:rPr>
          <w:rFonts w:cs="Arial"/>
        </w:rPr>
        <w:t>supervision to the program offices.</w:t>
      </w: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139" w:author="Author" w:date="2010-04-30T08:25:00Z"/>
          <w:rFonts w:cs="Arial"/>
        </w:rPr>
      </w:pPr>
      <w:r>
        <w:rPr>
          <w:rFonts w:cs="Arial"/>
        </w:rPr>
        <w:t>Program offices need written feedback that explains the originator</w:t>
      </w:r>
      <w:r w:rsidR="007A0E1B">
        <w:rPr>
          <w:rFonts w:cs="Arial"/>
        </w:rPr>
        <w:t>’</w:t>
      </w:r>
      <w:r>
        <w:rPr>
          <w:rFonts w:cs="Arial"/>
        </w:rPr>
        <w:t xml:space="preserve">s suggestions or concerns to make effective changes to the ROP program.  </w:t>
      </w:r>
      <w:ins w:id="140" w:author="Author" w:date="2010-04-30T08:22:00Z">
        <w:r w:rsidR="00125000">
          <w:rPr>
            <w:rFonts w:cs="Arial"/>
          </w:rPr>
          <w:t xml:space="preserve">The </w:t>
        </w:r>
      </w:ins>
      <w:r>
        <w:rPr>
          <w:rFonts w:cs="Arial"/>
        </w:rPr>
        <w:t xml:space="preserve">ROP Feedback Form (Exhibit 1) </w:t>
      </w:r>
      <w:ins w:id="141" w:author="Author" w:date="2010-05-11T15:03:00Z">
        <w:r w:rsidR="00F76E2B">
          <w:rPr>
            <w:rFonts w:cs="Arial"/>
          </w:rPr>
          <w:t xml:space="preserve">is </w:t>
        </w:r>
      </w:ins>
      <w:ins w:id="142" w:author="Author" w:date="2010-04-30T08:22:00Z">
        <w:r w:rsidR="00125000">
          <w:rPr>
            <w:rFonts w:cs="Arial"/>
          </w:rPr>
          <w:t xml:space="preserve">used for this purpose. </w:t>
        </w:r>
      </w:ins>
    </w:p>
    <w:p w:rsidR="00125000" w:rsidRDefault="0012500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D7698A" w:rsidRDefault="00D769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143" w:author="Author" w:date="2010-04-30T08:28:00Z"/>
          <w:rFonts w:cs="Arial"/>
        </w:rPr>
      </w:pPr>
    </w:p>
    <w:p w:rsidR="001A5895" w:rsidRDefault="0012500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ins w:id="144" w:author="Author" w:date="2010-04-30T08:28:00Z">
        <w:r>
          <w:t>0801-06</w:t>
        </w:r>
        <w:r>
          <w:tab/>
        </w:r>
        <w:r w:rsidR="00930FC9">
          <w:t>STEPS IN THE ROP FEEDBACK FORM PROCESS</w:t>
        </w:r>
      </w:ins>
      <w:ins w:id="145" w:author="Author" w:date="2010-05-03T10:12:00Z">
        <w:r w:rsidR="00987AA8">
          <w:fldChar w:fldCharType="begin"/>
        </w:r>
        <w:r w:rsidR="001B3E8C">
          <w:instrText xml:space="preserve"> TC "</w:instrText>
        </w:r>
        <w:bookmarkStart w:id="146" w:name="_Toc265230025"/>
        <w:r w:rsidR="001B3E8C" w:rsidRPr="00C1744B">
          <w:instrText>0801-06</w:instrText>
        </w:r>
        <w:r w:rsidR="001B3E8C" w:rsidRPr="00C1744B">
          <w:tab/>
          <w:instrText>STEPS IN THE ROP FEEDBACK FORM PROCESS</w:instrText>
        </w:r>
        <w:bookmarkEnd w:id="146"/>
        <w:r w:rsidR="001B3E8C">
          <w:instrText xml:space="preserve">" \f C \l "1" </w:instrText>
        </w:r>
        <w:r w:rsidR="00987AA8">
          <w:fldChar w:fldCharType="end"/>
        </w:r>
      </w:ins>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Pr="00647237" w:rsidRDefault="00930FC9" w:rsidP="00DA402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ins w:id="147" w:author="Author" w:date="2010-04-30T08:34:00Z">
        <w:r w:rsidRPr="00795708">
          <w:t>0</w:t>
        </w:r>
        <w:r>
          <w:t>6</w:t>
        </w:r>
      </w:ins>
      <w:r w:rsidR="001A5895" w:rsidRPr="00795708">
        <w:t>.01</w:t>
      </w:r>
      <w:ins w:id="148" w:author="Author" w:date="2010-03-23T11:46:00Z">
        <w:r w:rsidR="00C74CD3">
          <w:tab/>
        </w:r>
      </w:ins>
      <w:ins w:id="149" w:author="Author" w:date="2010-05-03T10:13:00Z">
        <w:r w:rsidR="001B3E8C" w:rsidRPr="001B3E8C">
          <w:rPr>
            <w:u w:val="single"/>
          </w:rPr>
          <w:t>Originator submits</w:t>
        </w:r>
      </w:ins>
      <w:r w:rsidR="001A5895">
        <w:rPr>
          <w:rFonts w:cs="Arial"/>
          <w:u w:val="single"/>
        </w:rPr>
        <w:t xml:space="preserve"> </w:t>
      </w:r>
      <w:r w:rsidR="001B3E8C">
        <w:rPr>
          <w:rFonts w:cs="Arial"/>
          <w:u w:val="single"/>
        </w:rPr>
        <w:t>f</w:t>
      </w:r>
      <w:r w:rsidR="001A5895">
        <w:rPr>
          <w:rFonts w:cs="Arial"/>
          <w:u w:val="single"/>
        </w:rPr>
        <w:t>eedback</w:t>
      </w:r>
      <w:r w:rsidR="00326EEC">
        <w:rPr>
          <w:rFonts w:cs="Arial"/>
        </w:rPr>
        <w:t>.</w:t>
      </w:r>
      <w:ins w:id="150" w:author="Author" w:date="2010-03-23T09:59:00Z">
        <w:r w:rsidR="005E40A9" w:rsidRPr="00C73982">
          <w:rPr>
            <w:rFonts w:cs="Arial"/>
          </w:rPr>
          <w:t xml:space="preserve">  </w:t>
        </w:r>
      </w:ins>
      <w:r w:rsidR="00987AA8">
        <w:rPr>
          <w:rFonts w:cs="Arial"/>
        </w:rPr>
        <w:fldChar w:fldCharType="begin"/>
      </w:r>
      <w:r w:rsidR="00326EEC">
        <w:instrText xml:space="preserve"> TC "</w:instrText>
      </w:r>
      <w:bookmarkStart w:id="151" w:name="_Toc265230026"/>
      <w:r w:rsidR="00326EEC" w:rsidRPr="00127F15">
        <w:instrText>06.01</w:instrText>
      </w:r>
      <w:r w:rsidR="00326EEC" w:rsidRPr="00127F15">
        <w:tab/>
        <w:instrText>Originator submits feedback</w:instrText>
      </w:r>
      <w:bookmarkEnd w:id="151"/>
      <w:r w:rsidR="00326EEC">
        <w:instrText xml:space="preserve">" \f C \l "2" </w:instrText>
      </w:r>
      <w:r w:rsidR="00987AA8">
        <w:rPr>
          <w:rFonts w:cs="Arial"/>
        </w:rPr>
        <w:fldChar w:fldCharType="end"/>
      </w:r>
      <w:r w:rsidR="00AF60BE" w:rsidRPr="00647237">
        <w:t xml:space="preserve">Originators submitting feedback forms should address </w:t>
      </w:r>
      <w:ins w:id="152" w:author="Author" w:date="2010-03-23T11:53:00Z">
        <w:r w:rsidR="00AF60BE">
          <w:t>only</w:t>
        </w:r>
      </w:ins>
      <w:r w:rsidR="00AF60BE" w:rsidRPr="00647237">
        <w:t xml:space="preserve"> one issue per ROP Feedback Form (Exhibit 1). </w:t>
      </w:r>
      <w:ins w:id="153" w:author="Author" w:date="2010-05-11T15:05:00Z">
        <w:r w:rsidR="00DA402D">
          <w:t xml:space="preserve"> </w:t>
        </w:r>
      </w:ins>
      <w:r w:rsidR="001A5895" w:rsidRPr="00647237">
        <w:t xml:space="preserve">The originator </w:t>
      </w:r>
      <w:ins w:id="154" w:author="Author" w:date="2010-05-03T10:36:00Z">
        <w:r w:rsidR="00AF60BE">
          <w:t xml:space="preserve">shall </w:t>
        </w:r>
      </w:ins>
      <w:ins w:id="155" w:author="Author" w:date="2010-04-30T08:36:00Z">
        <w:r>
          <w:t>complete the following sections</w:t>
        </w:r>
      </w:ins>
      <w:r w:rsidR="007D1405">
        <w:t xml:space="preserve"> and then email the feedback form to the appropriate supervisor</w:t>
      </w:r>
      <w:r w:rsidR="001A5895" w:rsidRPr="00647237">
        <w:t>:</w:t>
      </w:r>
    </w:p>
    <w:p w:rsidR="001B3E8C" w:rsidRDefault="001B3E8C" w:rsidP="00930F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156" w:author="Author" w:date="2010-05-03T10:16:00Z"/>
          <w:sz w:val="22"/>
          <w:szCs w:val="22"/>
        </w:rPr>
      </w:pPr>
    </w:p>
    <w:p w:rsidR="007D1405" w:rsidRDefault="001A5895" w:rsidP="007D1405">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57" w:author="Author" w:date="2010-05-12T12:17:00Z"/>
        </w:rPr>
      </w:pPr>
      <w:r w:rsidRPr="00647237">
        <w:t xml:space="preserve">Section A, </w:t>
      </w:r>
      <w:ins w:id="158" w:author="Author" w:date="2010-03-22T16:48:00Z">
        <w:r w:rsidR="005B45AC">
          <w:t xml:space="preserve">Number and </w:t>
        </w:r>
      </w:ins>
      <w:r w:rsidRPr="00647237">
        <w:t xml:space="preserve">Title:  Record the </w:t>
      </w:r>
      <w:ins w:id="159" w:author="Author" w:date="2010-03-23T11:48:00Z">
        <w:r w:rsidR="00C74CD3">
          <w:t xml:space="preserve">number and title of the </w:t>
        </w:r>
      </w:ins>
      <w:r w:rsidRPr="00647237">
        <w:t>IP</w:t>
      </w:r>
      <w:ins w:id="160" w:author="Author" w:date="2010-03-23T11:48:00Z">
        <w:r w:rsidR="00C74CD3">
          <w:t xml:space="preserve"> or </w:t>
        </w:r>
      </w:ins>
      <w:r w:rsidRPr="00647237">
        <w:t xml:space="preserve">IMC, or the name of the performance indicator (PI).  </w:t>
      </w:r>
      <w:ins w:id="161" w:author="Author" w:date="2010-03-23T11:51:00Z">
        <w:r w:rsidR="00C74CD3">
          <w:t xml:space="preserve">Enter the </w:t>
        </w:r>
      </w:ins>
      <w:ins w:id="162" w:author="Author" w:date="2010-06-25T15:05:00Z">
        <w:r w:rsidR="00E46404">
          <w:t xml:space="preserve">issue </w:t>
        </w:r>
      </w:ins>
      <w:ins w:id="163" w:author="Author" w:date="2010-03-23T11:51:00Z">
        <w:r w:rsidR="00C74CD3">
          <w:t xml:space="preserve">date of the IP or </w:t>
        </w:r>
      </w:ins>
      <w:ins w:id="164" w:author="Author" w:date="2010-03-23T11:52:00Z">
        <w:r w:rsidR="00C74CD3">
          <w:t>IMC.</w:t>
        </w:r>
      </w:ins>
    </w:p>
    <w:p w:rsidR="005B45AC" w:rsidRDefault="005B45AC" w:rsidP="007D1405">
      <w:pPr>
        <w:numPr>
          <w:ins w:id="165" w:author="Author" w:date="2010-03-22T16:55:00Z"/>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66" w:author="Author" w:date="2010-03-22T16:55:00Z"/>
        </w:rPr>
      </w:pPr>
    </w:p>
    <w:p w:rsidR="001A5895" w:rsidRDefault="001A5895" w:rsidP="007D1405">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47237">
        <w:t xml:space="preserve">Section B, Topic:  </w:t>
      </w:r>
      <w:ins w:id="167" w:author="Author" w:date="2010-03-22T16:55:00Z">
        <w:r w:rsidR="005B45AC">
          <w:t>Check</w:t>
        </w:r>
      </w:ins>
      <w:ins w:id="168" w:author="Author" w:date="2010-03-23T11:52:00Z">
        <w:r w:rsidR="00C74CD3">
          <w:t xml:space="preserve"> the boxes of</w:t>
        </w:r>
      </w:ins>
      <w:ins w:id="169" w:author="Author" w:date="2010-03-22T16:55:00Z">
        <w:r w:rsidR="005B45AC" w:rsidRPr="00647237">
          <w:t xml:space="preserve"> </w:t>
        </w:r>
      </w:ins>
      <w:r w:rsidRPr="00647237">
        <w:t xml:space="preserve">all topic areas </w:t>
      </w:r>
      <w:ins w:id="170" w:author="Author" w:date="2010-05-03T10:40:00Z">
        <w:r w:rsidR="00AF60BE">
          <w:t>for</w:t>
        </w:r>
        <w:r w:rsidR="00AF60BE" w:rsidRPr="00647237">
          <w:t xml:space="preserve"> </w:t>
        </w:r>
      </w:ins>
      <w:r w:rsidRPr="00647237">
        <w:t>which the feedback issue applies.</w:t>
      </w:r>
    </w:p>
    <w:p w:rsidR="00C73982" w:rsidRDefault="00C73982" w:rsidP="007D1405">
      <w:pPr>
        <w:pStyle w:val="ListParagraph"/>
        <w:ind w:left="807" w:hanging="533"/>
      </w:pPr>
    </w:p>
    <w:p w:rsidR="00311BF4" w:rsidRPr="00647237" w:rsidRDefault="00311BF4" w:rsidP="007D1405">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Section</w:t>
      </w:r>
      <w:ins w:id="171" w:author="Author" w:date="2010-05-12T12:22:00Z">
        <w:r w:rsidR="007D1405">
          <w:t xml:space="preserve"> </w:t>
        </w:r>
      </w:ins>
      <w:r w:rsidR="007D1405">
        <w:t>C</w:t>
      </w:r>
      <w:r>
        <w:t xml:space="preserve">, </w:t>
      </w:r>
      <w:r w:rsidRPr="00647237">
        <w:t>Summary of Issue:  Briefly summarize the concern or issue in one or two sentences (e.g., IMC</w:t>
      </w:r>
      <w:r w:rsidR="00607CE4">
        <w:t xml:space="preserve"> </w:t>
      </w:r>
      <w:r w:rsidRPr="00647237">
        <w:t xml:space="preserve">0612 provides conflicting and incomplete guidance on documentation of minor violations).  </w:t>
      </w:r>
      <w:ins w:id="172" w:author="Author" w:date="2010-05-03T13:33:00Z">
        <w:r w:rsidR="00266387" w:rsidRPr="00647237">
          <w:t>Identif</w:t>
        </w:r>
      </w:ins>
      <w:ins w:id="173" w:author="Author" w:date="2010-06-25T11:19:00Z">
        <w:r w:rsidR="000C1D10">
          <w:t>y</w:t>
        </w:r>
      </w:ins>
      <w:ins w:id="174" w:author="Author" w:date="2010-05-03T13:33:00Z">
        <w:r w:rsidR="00266387" w:rsidRPr="00647237">
          <w:t xml:space="preserve"> </w:t>
        </w:r>
      </w:ins>
      <w:r w:rsidRPr="00647237">
        <w:t xml:space="preserve">the specific IP or IMC section to which the feedback issue applies.  </w:t>
      </w:r>
    </w:p>
    <w:p w:rsidR="001A5895" w:rsidRPr="00647237" w:rsidRDefault="001A5895" w:rsidP="007D1405">
      <w:pPr>
        <w:widowControl/>
        <w:tabs>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pPr>
    </w:p>
    <w:p w:rsidR="00DA402D" w:rsidRDefault="006758B5" w:rsidP="007D1405">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75" w:author="Author" w:date="2010-05-11T15:07:00Z"/>
        </w:rPr>
      </w:pPr>
      <w:r w:rsidRPr="00647237">
        <w:t>Section D, Comment(s)/Recommendation(s): Briefly describe the concern or issue and the impact to the IP</w:t>
      </w:r>
      <w:ins w:id="176" w:author="Author" w:date="2010-03-23T11:54:00Z">
        <w:r>
          <w:t xml:space="preserve"> or </w:t>
        </w:r>
      </w:ins>
      <w:r w:rsidRPr="00647237">
        <w:t>IMC</w:t>
      </w:r>
      <w:ins w:id="177" w:author="Author" w:date="2010-03-22T16:56:00Z">
        <w:r>
          <w:t xml:space="preserve">, </w:t>
        </w:r>
      </w:ins>
      <w:r w:rsidRPr="00647237">
        <w:t>and other related</w:t>
      </w:r>
      <w:r>
        <w:t xml:space="preserve"> program documents (if known). </w:t>
      </w:r>
      <w:r w:rsidR="001A5895" w:rsidRPr="00647237">
        <w:t xml:space="preserve">Provide recommendation(s) and suggested resolution(s) for the issue. Include in the recommendation if staff resources to implement the recommended change will be impacted and how.  </w:t>
      </w:r>
      <w:ins w:id="178" w:author="Author" w:date="2010-03-22T16:59:00Z">
        <w:r w:rsidR="00481968">
          <w:t xml:space="preserve"> </w:t>
        </w:r>
        <w:r w:rsidR="00B517EB">
          <w:t>C</w:t>
        </w:r>
        <w:r w:rsidR="00481968">
          <w:t>heck the box</w:t>
        </w:r>
      </w:ins>
      <w:r w:rsidR="001A5895" w:rsidRPr="00647237">
        <w:t xml:space="preserve"> </w:t>
      </w:r>
      <w:ins w:id="179" w:author="Author" w:date="2010-03-23T11:58:00Z">
        <w:r w:rsidR="00C74CD3">
          <w:t xml:space="preserve">to indicate </w:t>
        </w:r>
      </w:ins>
      <w:r w:rsidR="001A5895" w:rsidRPr="00647237">
        <w:t>whether training should be part of the solution.</w:t>
      </w:r>
      <w:r w:rsidR="00B517EB">
        <w:t xml:space="preserve"> </w:t>
      </w:r>
      <w:r w:rsidR="007C4BDB">
        <w:t xml:space="preserve"> </w:t>
      </w:r>
      <w:ins w:id="180" w:author="Author" w:date="2010-05-03T10:59:00Z">
        <w:r w:rsidR="007C4BDB">
          <w:t xml:space="preserve">If other documents are needed to communicate the request, check the </w:t>
        </w:r>
      </w:ins>
      <w:ins w:id="181" w:author="Author" w:date="2010-05-03T11:00:00Z">
        <w:r w:rsidR="00D032D6">
          <w:t xml:space="preserve">applicable </w:t>
        </w:r>
      </w:ins>
      <w:ins w:id="182" w:author="Author" w:date="2010-05-03T10:59:00Z">
        <w:r w:rsidR="007C4BDB">
          <w:t>box</w:t>
        </w:r>
      </w:ins>
      <w:ins w:id="183" w:author="Author" w:date="2010-05-03T11:01:00Z">
        <w:r w:rsidR="00D032D6">
          <w:t xml:space="preserve"> in section D</w:t>
        </w:r>
      </w:ins>
      <w:ins w:id="184" w:author="Author" w:date="2010-05-11T15:06:00Z">
        <w:r w:rsidR="00DA402D">
          <w:t>.</w:t>
        </w:r>
      </w:ins>
      <w:ins w:id="185" w:author="Author" w:date="2010-05-03T11:01:00Z">
        <w:r w:rsidR="00D032D6">
          <w:t xml:space="preserve"> </w:t>
        </w:r>
      </w:ins>
      <w:r w:rsidR="00DA402D">
        <w:t xml:space="preserve"> </w:t>
      </w:r>
    </w:p>
    <w:p w:rsidR="00DA402D" w:rsidRDefault="00DA402D" w:rsidP="007D1405">
      <w:pPr>
        <w:pStyle w:val="ListParagraph"/>
        <w:ind w:left="807" w:hanging="533"/>
        <w:rPr>
          <w:ins w:id="186" w:author="Author" w:date="2010-05-11T15:07:00Z"/>
        </w:rPr>
      </w:pPr>
    </w:p>
    <w:p w:rsidR="001A5895" w:rsidRDefault="006758B5" w:rsidP="007D14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ins w:id="187" w:author="Author" w:date="2010-05-11T15:07:00Z">
        <w:r>
          <w:t xml:space="preserve">Note: </w:t>
        </w:r>
      </w:ins>
      <w:ins w:id="188" w:author="Author" w:date="2010-05-03T11:01:00Z">
        <w:r>
          <w:t>Only the relevant portions of other documents</w:t>
        </w:r>
      </w:ins>
      <w:ins w:id="189" w:author="Author" w:date="2010-05-11T15:07:00Z">
        <w:r>
          <w:t xml:space="preserve"> should be added</w:t>
        </w:r>
      </w:ins>
      <w:ins w:id="190" w:author="Author" w:date="2010-05-03T11:01:00Z">
        <w:r>
          <w:t xml:space="preserve"> to the end </w:t>
        </w:r>
      </w:ins>
      <w:ins w:id="191" w:author="Author" w:date="2010-05-11T15:08:00Z">
        <w:r>
          <w:t xml:space="preserve">of a </w:t>
        </w:r>
      </w:ins>
      <w:ins w:id="192" w:author="Author" w:date="2010-05-03T11:01:00Z">
        <w:r>
          <w:t>feedback form.</w:t>
        </w:r>
      </w:ins>
    </w:p>
    <w:p w:rsidR="00D032D6" w:rsidRPr="00647237" w:rsidRDefault="00D032D6" w:rsidP="007D14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ins w:id="193" w:author="Author" w:date="2010-05-03T11:01:00Z"/>
        </w:rPr>
      </w:pPr>
    </w:p>
    <w:p w:rsidR="001A5895" w:rsidRDefault="001A5895" w:rsidP="007D14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ins w:id="194" w:author="Author" w:date="2010-05-03T10:17:00Z"/>
        </w:rPr>
      </w:pPr>
      <w:r w:rsidRPr="00647237">
        <w:t>If describing a PI interpretation issue: 1) state the licensee</w:t>
      </w:r>
      <w:ins w:id="195" w:author="Author" w:date="2010-05-19T16:32:00Z">
        <w:r w:rsidR="007A0E1B">
          <w:t>’</w:t>
        </w:r>
      </w:ins>
      <w:r w:rsidRPr="00647237">
        <w:t>s interpretation, 2) state the region</w:t>
      </w:r>
      <w:ins w:id="196" w:author="Author" w:date="2010-05-19T16:32:00Z">
        <w:r w:rsidR="007A0E1B">
          <w:t>’</w:t>
        </w:r>
      </w:ins>
      <w:r w:rsidRPr="00647237">
        <w:t>s position, and 3) provide any recommendation(s), if appropriate.</w:t>
      </w:r>
    </w:p>
    <w:p w:rsidR="001B3E8C" w:rsidRPr="00647237" w:rsidRDefault="001B3E8C" w:rsidP="007D14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1A5895" w:rsidRDefault="001A5895" w:rsidP="007D1405">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97" w:author="Author" w:date="2010-05-03T10:20:00Z"/>
        </w:rPr>
      </w:pPr>
      <w:r w:rsidRPr="00647237">
        <w:t>Section E, Originator</w:t>
      </w:r>
      <w:ins w:id="198" w:author="Author" w:date="2010-05-19T16:35:00Z">
        <w:r w:rsidR="00900991">
          <w:t xml:space="preserve"> Submittal Information</w:t>
        </w:r>
      </w:ins>
      <w:r w:rsidRPr="00647237">
        <w:t xml:space="preserve">: Complete all of the applicable information in this section. </w:t>
      </w:r>
    </w:p>
    <w:p w:rsidR="00BF5049" w:rsidRDefault="00BF5049" w:rsidP="007D14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F5049" w:rsidRPr="006D2CC4" w:rsidRDefault="00DA402D" w:rsidP="00BF504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ins w:id="199" w:author="Author" w:date="2010-05-11T15:09:00Z">
        <w:r>
          <w:t xml:space="preserve">Note: </w:t>
        </w:r>
      </w:ins>
      <w:ins w:id="200" w:author="Author" w:date="2010-05-03T11:36:00Z">
        <w:r w:rsidR="00BF5049">
          <w:t xml:space="preserve">ROP feedback forms can also be initiated by the program office in cases when </w:t>
        </w:r>
      </w:ins>
      <w:r w:rsidR="00BF5049" w:rsidRPr="006D2CC4">
        <w:t>information received through other means (</w:t>
      </w:r>
      <w:ins w:id="201" w:author="Author" w:date="2010-03-23T14:46:00Z">
        <w:r w:rsidR="00BF5049">
          <w:t>email</w:t>
        </w:r>
      </w:ins>
      <w:r w:rsidR="00BF5049" w:rsidRPr="006D2CC4">
        <w:t>s, agency reports, and</w:t>
      </w:r>
      <w:ins w:id="202" w:author="Author" w:date="2010-03-24T11:13:00Z">
        <w:r w:rsidR="00BF5049">
          <w:t>,</w:t>
        </w:r>
      </w:ins>
      <w:r w:rsidR="00BF5049" w:rsidRPr="006D2CC4">
        <w:t xml:space="preserve"> in some cases</w:t>
      </w:r>
      <w:ins w:id="203" w:author="Author" w:date="2010-03-24T11:13:00Z">
        <w:r w:rsidR="00BF5049">
          <w:t>,</w:t>
        </w:r>
      </w:ins>
      <w:r w:rsidR="00BF5049" w:rsidRPr="006D2CC4">
        <w:t xml:space="preserve"> from external stakeholders, etc.) affect</w:t>
      </w:r>
      <w:ins w:id="204" w:author="Author" w:date="2010-05-03T11:38:00Z">
        <w:r w:rsidR="00BF5049">
          <w:t>s</w:t>
        </w:r>
      </w:ins>
      <w:r w:rsidR="00BF5049" w:rsidRPr="006D2CC4">
        <w:t xml:space="preserve"> the ROP. </w:t>
      </w:r>
    </w:p>
    <w:p w:rsidR="001A5895" w:rsidRPr="00647237"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rsidR="00B23970" w:rsidRDefault="001A5895" w:rsidP="00AD2972">
      <w:pPr>
        <w:widowControl/>
        <w:numPr>
          <w:ilvl w:val="1"/>
          <w:numId w:val="27"/>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0" w:firstLine="0"/>
        <w:jc w:val="both"/>
        <w:rPr>
          <w:ins w:id="205" w:author="Author" w:date="2010-05-03T11:50:00Z"/>
        </w:rPr>
      </w:pPr>
      <w:r w:rsidRPr="00326EEC">
        <w:rPr>
          <w:u w:val="single"/>
        </w:rPr>
        <w:t>Supervisor</w:t>
      </w:r>
      <w:r w:rsidR="002107C9">
        <w:rPr>
          <w:u w:val="single"/>
        </w:rPr>
        <w:t>’</w:t>
      </w:r>
      <w:r w:rsidRPr="00326EEC">
        <w:rPr>
          <w:u w:val="single"/>
        </w:rPr>
        <w:t>s Review (Section F</w:t>
      </w:r>
      <w:r w:rsidR="00326EEC" w:rsidRPr="00326EEC">
        <w:rPr>
          <w:u w:val="single"/>
        </w:rPr>
        <w:t>)</w:t>
      </w:r>
      <w:r w:rsidR="00326EEC">
        <w:t>.</w:t>
      </w:r>
      <w:r w:rsidR="00987AA8">
        <w:fldChar w:fldCharType="begin"/>
      </w:r>
      <w:r w:rsidR="00E531C7">
        <w:instrText xml:space="preserve"> TC "</w:instrText>
      </w:r>
      <w:bookmarkStart w:id="206" w:name="_Toc265230027"/>
      <w:r w:rsidR="00E531C7" w:rsidRPr="00905EAF">
        <w:instrText>06.02</w:instrText>
      </w:r>
      <w:r w:rsidR="00F83992">
        <w:rPr>
          <w:rFonts w:ascii="Calibri" w:hAnsi="Calibri"/>
          <w:noProof/>
          <w:sz w:val="22"/>
          <w:szCs w:val="22"/>
        </w:rPr>
        <w:tab/>
      </w:r>
      <w:r w:rsidR="00E531C7" w:rsidRPr="00905EAF">
        <w:instrText>Supervisor's Review (Section F)</w:instrText>
      </w:r>
      <w:bookmarkEnd w:id="206"/>
      <w:r w:rsidR="00E531C7">
        <w:instrText xml:space="preserve">" \f C \l "2" </w:instrText>
      </w:r>
      <w:r w:rsidR="00987AA8">
        <w:fldChar w:fldCharType="end"/>
      </w:r>
      <w:r w:rsidRPr="00647237">
        <w:t xml:space="preserve"> </w:t>
      </w:r>
      <w:ins w:id="207" w:author="Author" w:date="2010-03-23T16:56:00Z">
        <w:r w:rsidR="001E4D49">
          <w:t xml:space="preserve"> </w:t>
        </w:r>
      </w:ins>
      <w:r w:rsidRPr="00647237">
        <w:t>The originator</w:t>
      </w:r>
      <w:ins w:id="208" w:author="Author" w:date="2010-05-19T16:35:00Z">
        <w:r w:rsidR="00900991">
          <w:t>’</w:t>
        </w:r>
      </w:ins>
      <w:r w:rsidRPr="00647237">
        <w:t xml:space="preserve">s </w:t>
      </w:r>
      <w:ins w:id="209" w:author="Author" w:date="2010-05-11T15:28:00Z">
        <w:r w:rsidR="00876837">
          <w:t>supervisor</w:t>
        </w:r>
      </w:ins>
      <w:r w:rsidRPr="00647237">
        <w:t xml:space="preserve"> </w:t>
      </w:r>
      <w:ins w:id="210" w:author="Author" w:date="2010-05-03T11:48:00Z">
        <w:r w:rsidR="00B52A81">
          <w:t>perf</w:t>
        </w:r>
      </w:ins>
      <w:ins w:id="211" w:author="Author" w:date="2010-05-03T11:49:00Z">
        <w:r w:rsidR="00B52A81">
          <w:t>orms the following</w:t>
        </w:r>
      </w:ins>
      <w:r w:rsidR="00984938">
        <w:t xml:space="preserve"> </w:t>
      </w:r>
      <w:ins w:id="212" w:author="Author" w:date="2010-05-12T12:27:00Z">
        <w:r w:rsidR="00984938">
          <w:t>activities</w:t>
        </w:r>
      </w:ins>
      <w:ins w:id="213" w:author="Author" w:date="2010-05-03T11:49:00Z">
        <w:r w:rsidR="00B52A81">
          <w:t>:</w:t>
        </w:r>
      </w:ins>
    </w:p>
    <w:p w:rsidR="00B23970" w:rsidRDefault="00B23970" w:rsidP="00B2397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rsidR="00B23970" w:rsidRDefault="006758B5" w:rsidP="00DA402D">
      <w:pPr>
        <w:widowControl/>
        <w:numPr>
          <w:ilvl w:val="0"/>
          <w:numId w:val="2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jc w:val="both"/>
        <w:rPr>
          <w:ins w:id="214" w:author="Author" w:date="2010-05-03T12:00:00Z"/>
        </w:rPr>
      </w:pPr>
      <w:r w:rsidRPr="00647237">
        <w:t>Reviews the feedback form</w:t>
      </w:r>
      <w:ins w:id="215" w:author="Author" w:date="2010-03-24T11:12:00Z">
        <w:r>
          <w:t>;</w:t>
        </w:r>
      </w:ins>
      <w:ins w:id="216" w:author="Author" w:date="2010-03-23T16:50:00Z">
        <w:r>
          <w:t xml:space="preserve"> </w:t>
        </w:r>
      </w:ins>
      <w:ins w:id="217" w:author="Author" w:date="2010-05-03T11:51:00Z">
        <w:r>
          <w:t xml:space="preserve">and </w:t>
        </w:r>
      </w:ins>
      <w:ins w:id="218" w:author="Author" w:date="2010-03-23T16:50:00Z">
        <w:r>
          <w:t>electronically enters</w:t>
        </w:r>
      </w:ins>
      <w:ins w:id="219" w:author="Author" w:date="2010-03-23T16:51:00Z">
        <w:r>
          <w:t xml:space="preserve"> comments, such</w:t>
        </w:r>
      </w:ins>
      <w:r>
        <w:t xml:space="preserve"> </w:t>
      </w:r>
      <w:ins w:id="220" w:author="Author" w:date="2010-03-23T16:51:00Z">
        <w:r>
          <w:t xml:space="preserve">as </w:t>
        </w:r>
      </w:ins>
      <w:r w:rsidRPr="00647237">
        <w:t xml:space="preserve">potential resolutions </w:t>
      </w:r>
      <w:ins w:id="221" w:author="Author" w:date="2010-03-23T16:48:00Z">
        <w:r>
          <w:t>of</w:t>
        </w:r>
        <w:r w:rsidRPr="00647237">
          <w:t xml:space="preserve"> </w:t>
        </w:r>
      </w:ins>
      <w:r w:rsidRPr="00647237">
        <w:t>the issue</w:t>
      </w:r>
      <w:ins w:id="222" w:author="Author" w:date="2010-05-12T12:29:00Z">
        <w:r>
          <w:t>.</w:t>
        </w:r>
      </w:ins>
    </w:p>
    <w:p w:rsidR="00F45500" w:rsidRDefault="00F45500" w:rsidP="00DA402D">
      <w:pPr>
        <w:widowControl/>
        <w:numPr>
          <w:ins w:id="223" w:author="Author" w:date="2010-03-23T09:37:00Z"/>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jc w:val="both"/>
        <w:rPr>
          <w:ins w:id="224" w:author="Author" w:date="2010-05-03T12:00:00Z"/>
        </w:rPr>
      </w:pPr>
    </w:p>
    <w:p w:rsidR="00B23970" w:rsidRDefault="00F45500" w:rsidP="00DA402D">
      <w:pPr>
        <w:widowControl/>
        <w:numPr>
          <w:ilvl w:val="0"/>
          <w:numId w:val="2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jc w:val="both"/>
        <w:rPr>
          <w:ins w:id="225" w:author="Author" w:date="2010-05-03T11:52:00Z"/>
        </w:rPr>
      </w:pPr>
      <w:ins w:id="226" w:author="Author" w:date="2010-05-03T12:03:00Z">
        <w:r>
          <w:t xml:space="preserve">For </w:t>
        </w:r>
      </w:ins>
      <w:ins w:id="227" w:author="Author" w:date="2010-05-11T15:38:00Z">
        <w:r w:rsidR="00AD6AFD">
          <w:t xml:space="preserve">urgent </w:t>
        </w:r>
      </w:ins>
      <w:ins w:id="228" w:author="Author" w:date="2010-05-03T12:03:00Z">
        <w:r>
          <w:t>feedback</w:t>
        </w:r>
      </w:ins>
      <w:ins w:id="229" w:author="Author" w:date="2010-05-03T11:53:00Z">
        <w:r w:rsidR="00B23970">
          <w:t>,</w:t>
        </w:r>
      </w:ins>
      <w:ins w:id="230" w:author="Author" w:date="2010-05-03T12:03:00Z">
        <w:r>
          <w:t xml:space="preserve"> the supervisor</w:t>
        </w:r>
      </w:ins>
      <w:ins w:id="231" w:author="Author" w:date="2010-05-03T11:53:00Z">
        <w:r w:rsidR="00B23970">
          <w:t xml:space="preserve"> consults</w:t>
        </w:r>
      </w:ins>
      <w:ins w:id="232" w:author="Author" w:date="2010-05-12T12:28:00Z">
        <w:r w:rsidR="00984938">
          <w:t xml:space="preserve"> </w:t>
        </w:r>
      </w:ins>
      <w:ins w:id="233" w:author="Author" w:date="2010-05-03T11:59:00Z">
        <w:r w:rsidR="00B23970">
          <w:t>the</w:t>
        </w:r>
      </w:ins>
      <w:ins w:id="234" w:author="Author" w:date="2010-05-03T11:53:00Z">
        <w:r w:rsidR="00B23970">
          <w:t xml:space="preserve"> </w:t>
        </w:r>
      </w:ins>
      <w:ins w:id="235" w:author="Author" w:date="2010-07-06T12:04:00Z">
        <w:r w:rsidR="00927F59">
          <w:rPr>
            <w:rFonts w:cs="Arial"/>
          </w:rPr>
          <w:t xml:space="preserve">ROP Feedback Forms </w:t>
        </w:r>
      </w:ins>
      <w:ins w:id="236" w:author="Author" w:date="2010-05-11T15:30:00Z">
        <w:r w:rsidR="00876837" w:rsidRPr="004F69D2">
          <w:rPr>
            <w:rFonts w:cs="Arial"/>
          </w:rPr>
          <w:t>Document Timelines site</w:t>
        </w:r>
      </w:ins>
      <w:ins w:id="237" w:author="Author" w:date="2010-05-03T11:56:00Z">
        <w:r w:rsidR="00B23970">
          <w:t xml:space="preserve">.  </w:t>
        </w:r>
      </w:ins>
      <w:ins w:id="238" w:author="Author" w:date="2010-05-03T12:02:00Z">
        <w:r>
          <w:t xml:space="preserve">If the </w:t>
        </w:r>
      </w:ins>
      <w:ins w:id="239" w:author="Author" w:date="2010-05-11T15:31:00Z">
        <w:r w:rsidR="00876837">
          <w:rPr>
            <w:rFonts w:cs="Arial"/>
          </w:rPr>
          <w:t xml:space="preserve">ROPFF cut-off date </w:t>
        </w:r>
      </w:ins>
      <w:ins w:id="240" w:author="Author" w:date="2010-05-03T12:02:00Z">
        <w:r>
          <w:t>has passed</w:t>
        </w:r>
      </w:ins>
      <w:ins w:id="241" w:author="Author" w:date="2010-05-03T12:05:00Z">
        <w:r>
          <w:t>,</w:t>
        </w:r>
      </w:ins>
      <w:ins w:id="242" w:author="Author" w:date="2010-05-03T12:04:00Z">
        <w:r>
          <w:t xml:space="preserve"> </w:t>
        </w:r>
      </w:ins>
      <w:ins w:id="243" w:author="Author" w:date="2010-05-03T12:05:00Z">
        <w:r>
          <w:t xml:space="preserve">the </w:t>
        </w:r>
      </w:ins>
      <w:ins w:id="244" w:author="Author" w:date="2010-05-03T12:01:00Z">
        <w:r>
          <w:t xml:space="preserve">supervisor </w:t>
        </w:r>
      </w:ins>
      <w:ins w:id="245" w:author="Author" w:date="2010-05-25T15:25:00Z">
        <w:r w:rsidR="00892C81">
          <w:t xml:space="preserve">should contact the branch chief associated with the ROP document to </w:t>
        </w:r>
      </w:ins>
      <w:ins w:id="246" w:author="Author" w:date="2010-05-25T15:27:00Z">
        <w:r w:rsidR="00892C81">
          <w:t xml:space="preserve">discuss the feedback and its urgency.  If both parties agree </w:t>
        </w:r>
      </w:ins>
      <w:ins w:id="247" w:author="Author" w:date="2010-05-03T12:01:00Z">
        <w:r>
          <w:t>that the published timetable be interrupted or delayed</w:t>
        </w:r>
      </w:ins>
      <w:ins w:id="248" w:author="Author" w:date="2010-05-25T15:29:00Z">
        <w:r w:rsidR="00892C81">
          <w:t>, the supervisor should</w:t>
        </w:r>
      </w:ins>
      <w:ins w:id="249" w:author="Author" w:date="2010-05-03T12:01:00Z">
        <w:r>
          <w:t xml:space="preserve"> check the</w:t>
        </w:r>
      </w:ins>
      <w:ins w:id="250" w:author="Author" w:date="2010-05-03T12:06:00Z">
        <w:r>
          <w:t xml:space="preserve"> “urgent” box</w:t>
        </w:r>
      </w:ins>
      <w:ins w:id="251" w:author="Author" w:date="2010-05-19T16:36:00Z">
        <w:r w:rsidR="00900991">
          <w:t xml:space="preserve"> and stat</w:t>
        </w:r>
      </w:ins>
      <w:ins w:id="252" w:author="Author" w:date="2010-05-25T15:30:00Z">
        <w:r w:rsidR="00892C81">
          <w:t>e</w:t>
        </w:r>
      </w:ins>
      <w:ins w:id="253" w:author="Author" w:date="2010-05-19T16:36:00Z">
        <w:r w:rsidR="00900991">
          <w:t xml:space="preserve"> a justification for the urgent request</w:t>
        </w:r>
      </w:ins>
      <w:ins w:id="254" w:author="Author" w:date="2010-05-03T12:06:00Z">
        <w:r>
          <w:t>.</w:t>
        </w:r>
      </w:ins>
    </w:p>
    <w:p w:rsidR="00B23970" w:rsidRDefault="00B23970" w:rsidP="00DA402D">
      <w:pPr>
        <w:widowControl/>
        <w:numPr>
          <w:ins w:id="255" w:author="Author" w:date="2010-03-23T09:37:00Z"/>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jc w:val="both"/>
        <w:rPr>
          <w:ins w:id="256" w:author="Author" w:date="2010-05-03T11:52:00Z"/>
        </w:rPr>
      </w:pPr>
    </w:p>
    <w:p w:rsidR="00F45500" w:rsidRDefault="00266387" w:rsidP="00DA402D">
      <w:pPr>
        <w:widowControl/>
        <w:numPr>
          <w:ilvl w:val="0"/>
          <w:numId w:val="2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jc w:val="both"/>
        <w:rPr>
          <w:ins w:id="257" w:author="Author" w:date="2010-05-03T12:07:00Z"/>
        </w:rPr>
      </w:pPr>
      <w:ins w:id="258" w:author="Author" w:date="2010-05-03T13:34:00Z">
        <w:r>
          <w:t xml:space="preserve">Completes </w:t>
        </w:r>
      </w:ins>
      <w:ins w:id="259" w:author="Author" w:date="2010-03-23T16:49:00Z">
        <w:r w:rsidR="001E4D49">
          <w:t>the</w:t>
        </w:r>
        <w:r w:rsidR="001E4D49" w:rsidRPr="00647237">
          <w:t xml:space="preserve"> </w:t>
        </w:r>
      </w:ins>
      <w:ins w:id="260" w:author="Author" w:date="2010-05-03T13:34:00Z">
        <w:r>
          <w:t xml:space="preserve">signature line of </w:t>
        </w:r>
      </w:ins>
      <w:r w:rsidR="00607CE4">
        <w:t xml:space="preserve">the </w:t>
      </w:r>
      <w:r w:rsidR="001A5895" w:rsidRPr="006D2CC4">
        <w:t>feedback form</w:t>
      </w:r>
      <w:ins w:id="261" w:author="Author" w:date="2010-05-12T12:29:00Z">
        <w:r w:rsidR="00984938">
          <w:t>.</w:t>
        </w:r>
      </w:ins>
    </w:p>
    <w:p w:rsidR="00F45500" w:rsidRDefault="00F45500" w:rsidP="00DA402D">
      <w:pPr>
        <w:widowControl/>
        <w:numPr>
          <w:ins w:id="262" w:author="Author" w:date="2010-03-23T09:37:00Z"/>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jc w:val="both"/>
        <w:rPr>
          <w:ins w:id="263" w:author="Author" w:date="2010-05-03T12:07:00Z"/>
        </w:rPr>
      </w:pPr>
    </w:p>
    <w:p w:rsidR="001A5895" w:rsidRPr="006D2CC4" w:rsidRDefault="00266387" w:rsidP="00DA402D">
      <w:pPr>
        <w:widowControl/>
        <w:numPr>
          <w:ilvl w:val="0"/>
          <w:numId w:val="2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jc w:val="both"/>
      </w:pPr>
      <w:ins w:id="264" w:author="Author" w:date="2010-05-03T13:35:00Z">
        <w:r>
          <w:t>E</w:t>
        </w:r>
      </w:ins>
      <w:r w:rsidR="001A5895" w:rsidRPr="006D2CC4">
        <w:t xml:space="preserve">mails the form to both the originator and </w:t>
      </w:r>
      <w:ins w:id="265" w:author="Author" w:date="2010-03-24T11:13:00Z">
        <w:r w:rsidR="00451F44">
          <w:t xml:space="preserve">the </w:t>
        </w:r>
      </w:ins>
      <w:ins w:id="266" w:author="Author" w:date="2010-05-11T15:39:00Z">
        <w:r w:rsidR="00AD6AFD">
          <w:t>ROP_Feedback</w:t>
        </w:r>
        <w:r w:rsidR="00AD6AFD" w:rsidRPr="006D2CC4">
          <w:t xml:space="preserve"> </w:t>
        </w:r>
      </w:ins>
      <w:r w:rsidR="004F3996">
        <w:t>Resource</w:t>
      </w:r>
      <w:r w:rsidR="001A5895" w:rsidRPr="006D2CC4">
        <w:t xml:space="preserve">. </w:t>
      </w:r>
    </w:p>
    <w:p w:rsidR="001A5895" w:rsidRPr="006D2CC4"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rsidR="007C318C" w:rsidRDefault="005E3D32" w:rsidP="00C74CD3">
      <w:pPr>
        <w:widowControl/>
        <w:numPr>
          <w:ins w:id="267" w:author="Author" w:date="2010-03-23T09:48:00Z"/>
        </w:numPr>
        <w:tabs>
          <w:tab w:val="left" w:pos="274"/>
          <w:tab w:val="left" w:pos="806"/>
          <w:tab w:val="left" w:pos="1440"/>
          <w:tab w:val="left" w:pos="2074"/>
          <w:tab w:val="left" w:pos="2707"/>
        </w:tabs>
        <w:jc w:val="both"/>
        <w:rPr>
          <w:ins w:id="268" w:author="Author" w:date="2010-03-24T13:39:00Z"/>
          <w:rFonts w:cs="Arial"/>
        </w:rPr>
      </w:pPr>
      <w:ins w:id="269" w:author="Author" w:date="2010-03-23T09:42:00Z">
        <w:r>
          <w:rPr>
            <w:rFonts w:cs="Arial"/>
          </w:rPr>
          <w:t>0</w:t>
        </w:r>
      </w:ins>
      <w:ins w:id="270" w:author="Author" w:date="2010-05-03T11:28:00Z">
        <w:r w:rsidR="00BF5049">
          <w:rPr>
            <w:rFonts w:cs="Arial"/>
          </w:rPr>
          <w:t>6</w:t>
        </w:r>
      </w:ins>
      <w:ins w:id="271" w:author="Author" w:date="2010-03-23T09:42:00Z">
        <w:r>
          <w:rPr>
            <w:rFonts w:cs="Arial"/>
          </w:rPr>
          <w:t>.0</w:t>
        </w:r>
      </w:ins>
      <w:ins w:id="272" w:author="Author" w:date="2010-05-03T11:29:00Z">
        <w:r w:rsidR="00BF5049">
          <w:rPr>
            <w:rFonts w:cs="Arial"/>
          </w:rPr>
          <w:t>3</w:t>
        </w:r>
      </w:ins>
      <w:ins w:id="273" w:author="Author" w:date="2010-03-23T09:42:00Z">
        <w:r>
          <w:rPr>
            <w:rFonts w:cs="Arial"/>
          </w:rPr>
          <w:tab/>
        </w:r>
      </w:ins>
      <w:r w:rsidR="001A5895" w:rsidRPr="000544C4">
        <w:rPr>
          <w:rFonts w:cs="Arial"/>
          <w:u w:val="single"/>
        </w:rPr>
        <w:t xml:space="preserve">Headquarters </w:t>
      </w:r>
      <w:ins w:id="274" w:author="Author" w:date="2010-03-24T11:17:00Z">
        <w:r w:rsidR="00451F44">
          <w:rPr>
            <w:rFonts w:cs="Arial"/>
            <w:u w:val="single"/>
          </w:rPr>
          <w:t xml:space="preserve">Assignment and </w:t>
        </w:r>
      </w:ins>
      <w:r w:rsidR="001A5895" w:rsidRPr="000544C4">
        <w:rPr>
          <w:rFonts w:cs="Arial"/>
          <w:u w:val="single"/>
        </w:rPr>
        <w:t>Review of ROP Feedback</w:t>
      </w:r>
      <w:r w:rsidR="00CF04B7">
        <w:rPr>
          <w:rFonts w:cs="Arial"/>
        </w:rPr>
        <w:t>.</w:t>
      </w:r>
    </w:p>
    <w:p w:rsidR="007C318C" w:rsidRDefault="007C318C" w:rsidP="00C74CD3">
      <w:pPr>
        <w:widowControl/>
        <w:numPr>
          <w:ins w:id="275" w:author="Author" w:date="2010-03-24T13:39:00Z"/>
        </w:numPr>
        <w:tabs>
          <w:tab w:val="left" w:pos="274"/>
          <w:tab w:val="left" w:pos="806"/>
          <w:tab w:val="left" w:pos="1440"/>
          <w:tab w:val="left" w:pos="2074"/>
          <w:tab w:val="left" w:pos="2707"/>
        </w:tabs>
        <w:jc w:val="both"/>
        <w:rPr>
          <w:ins w:id="276" w:author="Author" w:date="2010-03-24T13:39:00Z"/>
          <w:rFonts w:cs="Arial"/>
        </w:rPr>
      </w:pPr>
    </w:p>
    <w:p w:rsidR="001A5895" w:rsidRPr="006D2CC4" w:rsidRDefault="001A5895" w:rsidP="00B52A81">
      <w:pPr>
        <w:widowControl/>
        <w:numPr>
          <w:ilvl w:val="0"/>
          <w:numId w:val="16"/>
        </w:numPr>
        <w:tabs>
          <w:tab w:val="left" w:pos="274"/>
          <w:tab w:val="left" w:pos="806"/>
          <w:tab w:val="left" w:pos="1440"/>
          <w:tab w:val="left" w:pos="2074"/>
          <w:tab w:val="left" w:pos="2707"/>
        </w:tabs>
        <w:jc w:val="both"/>
      </w:pPr>
      <w:r w:rsidRPr="006D2CC4">
        <w:t>The ROP Feedback Coordinator performs the following:</w:t>
      </w:r>
    </w:p>
    <w:p w:rsidR="00660A7D" w:rsidRDefault="00660A7D" w:rsidP="00660A7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rsidR="007C318C" w:rsidRDefault="007C318C" w:rsidP="007C318C">
      <w:pPr>
        <w:widowControl/>
        <w:numPr>
          <w:ilvl w:val="2"/>
          <w:numId w:val="1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rPr>
          <w:ins w:id="277" w:author="Author" w:date="2010-03-24T13:42:00Z"/>
        </w:rPr>
      </w:pPr>
      <w:ins w:id="278" w:author="Author" w:date="2010-03-24T13:40:00Z">
        <w:r>
          <w:t>Enters the feedback form into the ROP feedback database.</w:t>
        </w:r>
      </w:ins>
    </w:p>
    <w:p w:rsidR="007C318C" w:rsidRDefault="007C318C" w:rsidP="007C318C">
      <w:pPr>
        <w:widowControl/>
        <w:numPr>
          <w:ins w:id="279" w:author="Author" w:date="2010-03-24T13:42:00Z"/>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980"/>
        <w:jc w:val="both"/>
        <w:rPr>
          <w:ins w:id="280" w:author="Author" w:date="2010-03-24T13:41:00Z"/>
        </w:rPr>
      </w:pPr>
    </w:p>
    <w:p w:rsidR="001A5895" w:rsidRDefault="007C318C" w:rsidP="005E3D32">
      <w:pPr>
        <w:widowControl/>
        <w:numPr>
          <w:ilvl w:val="2"/>
          <w:numId w:val="1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rPr>
          <w:ins w:id="281" w:author="Author" w:date="2010-03-24T13:44:00Z"/>
        </w:rPr>
      </w:pPr>
      <w:ins w:id="282" w:author="Author" w:date="2010-03-24T13:38:00Z">
        <w:r>
          <w:t>Completes Section G: Lead Review</w:t>
        </w:r>
      </w:ins>
      <w:ins w:id="283" w:author="Author" w:date="2010-05-19T16:38:00Z">
        <w:r w:rsidR="00900991">
          <w:t>er Assigned</w:t>
        </w:r>
      </w:ins>
      <w:ins w:id="284" w:author="Author" w:date="2010-05-03T11:44:00Z">
        <w:r w:rsidR="00B52A81">
          <w:t>.</w:t>
        </w:r>
      </w:ins>
    </w:p>
    <w:p w:rsidR="007C318C" w:rsidRDefault="007C318C" w:rsidP="007C318C">
      <w:pPr>
        <w:widowControl/>
        <w:numPr>
          <w:ins w:id="285" w:author="Author" w:date="2010-03-24T13:44:00Z"/>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980"/>
        <w:jc w:val="both"/>
        <w:rPr>
          <w:ins w:id="286" w:author="Author" w:date="2010-03-24T13:43:00Z"/>
        </w:rPr>
      </w:pPr>
    </w:p>
    <w:p w:rsidR="00F45500" w:rsidRDefault="007C318C" w:rsidP="007C318C">
      <w:pPr>
        <w:widowControl/>
        <w:numPr>
          <w:ilvl w:val="2"/>
          <w:numId w:val="1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rPr>
          <w:ins w:id="287" w:author="Author" w:date="2010-05-03T12:08:00Z"/>
        </w:rPr>
      </w:pPr>
      <w:ins w:id="288" w:author="Author" w:date="2010-03-24T13:43:00Z">
        <w:r>
          <w:t xml:space="preserve">Transmits the </w:t>
        </w:r>
      </w:ins>
      <w:ins w:id="289" w:author="Author" w:date="2010-03-24T13:44:00Z">
        <w:r>
          <w:t xml:space="preserve">updated </w:t>
        </w:r>
      </w:ins>
      <w:ins w:id="290" w:author="Author" w:date="2010-03-24T13:43:00Z">
        <w:r>
          <w:t xml:space="preserve">feedback form to the lead reviewer, originator, </w:t>
        </w:r>
      </w:ins>
      <w:ins w:id="291" w:author="Author" w:date="2010-05-12T12:30:00Z">
        <w:r w:rsidR="00984938">
          <w:t xml:space="preserve">and </w:t>
        </w:r>
      </w:ins>
      <w:ins w:id="292" w:author="Author" w:date="2010-03-24T13:43:00Z">
        <w:r>
          <w:t>or</w:t>
        </w:r>
      </w:ins>
      <w:ins w:id="293" w:author="Author" w:date="2010-03-24T13:44:00Z">
        <w:r>
          <w:t xml:space="preserve">iginator’s supervisor within </w:t>
        </w:r>
      </w:ins>
      <w:ins w:id="294" w:author="Author" w:date="2010-06-25T14:57:00Z">
        <w:r w:rsidR="00F039C2">
          <w:t xml:space="preserve">ten </w:t>
        </w:r>
      </w:ins>
      <w:ins w:id="295" w:author="Author" w:date="2010-03-24T13:44:00Z">
        <w:r>
          <w:t>(</w:t>
        </w:r>
      </w:ins>
      <w:ins w:id="296" w:author="Author" w:date="2010-06-25T14:57:00Z">
        <w:r w:rsidR="00F039C2">
          <w:t>10</w:t>
        </w:r>
      </w:ins>
      <w:ins w:id="297" w:author="Author" w:date="2010-03-24T13:44:00Z">
        <w:r>
          <w:t>)</w:t>
        </w:r>
      </w:ins>
      <w:ins w:id="298" w:author="Author" w:date="2010-06-25T14:57:00Z">
        <w:r w:rsidR="00F039C2">
          <w:t xml:space="preserve"> business</w:t>
        </w:r>
      </w:ins>
      <w:ins w:id="299" w:author="Author" w:date="2010-03-24T13:44:00Z">
        <w:r>
          <w:t xml:space="preserve"> days of receipt to the </w:t>
        </w:r>
      </w:ins>
      <w:ins w:id="300" w:author="Author" w:date="2010-05-11T15:42:00Z">
        <w:r w:rsidR="00AD6AFD">
          <w:t xml:space="preserve">ROP_Feedback </w:t>
        </w:r>
      </w:ins>
      <w:ins w:id="301" w:author="Author" w:date="2010-03-24T13:44:00Z">
        <w:r>
          <w:t>Resource.</w:t>
        </w:r>
      </w:ins>
      <w:ins w:id="302" w:author="Author" w:date="2010-05-03T11:44:00Z">
        <w:r w:rsidR="00B52A81">
          <w:t xml:space="preserve">  </w:t>
        </w:r>
      </w:ins>
    </w:p>
    <w:p w:rsidR="00F45500" w:rsidRDefault="00F45500" w:rsidP="00F45500">
      <w:pPr>
        <w:pStyle w:val="ListParagraph"/>
        <w:numPr>
          <w:ins w:id="303" w:author="Author" w:date="2010-03-24T13:43:00Z"/>
        </w:numPr>
        <w:rPr>
          <w:ins w:id="304" w:author="Author" w:date="2010-05-03T12:08:00Z"/>
        </w:rPr>
      </w:pPr>
    </w:p>
    <w:p w:rsidR="00266387" w:rsidRPr="00647237" w:rsidRDefault="00B52A81" w:rsidP="00266387">
      <w:pPr>
        <w:widowControl/>
        <w:numPr>
          <w:ins w:id="305" w:author="Author" w:date="2010-03-24T13:43:00Z"/>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jc w:val="both"/>
      </w:pPr>
      <w:ins w:id="306" w:author="Author" w:date="2010-05-03T11:44:00Z">
        <w:r>
          <w:t>If the feedback involves enforcement, the ROP Feedback Coordinator also emails the feedback form to the DIRS Enforcement Coordinator.</w:t>
        </w:r>
      </w:ins>
    </w:p>
    <w:p w:rsidR="001A5895" w:rsidRPr="00647237" w:rsidRDefault="001A5895" w:rsidP="005E3D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pPr>
    </w:p>
    <w:p w:rsidR="00266387" w:rsidRDefault="00266387" w:rsidP="005E3D32">
      <w:pPr>
        <w:widowControl/>
        <w:numPr>
          <w:ilvl w:val="2"/>
          <w:numId w:val="1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rPr>
          <w:ins w:id="307" w:author="Author" w:date="2010-05-03T13:25:00Z"/>
        </w:rPr>
      </w:pPr>
      <w:ins w:id="308" w:author="Author" w:date="2010-05-03T13:25:00Z">
        <w:r>
          <w:t xml:space="preserve">Posts open feedback forms on the </w:t>
        </w:r>
        <w:r w:rsidRPr="004F69D2">
          <w:t xml:space="preserve">ROP Open Feedback Forms </w:t>
        </w:r>
      </w:ins>
      <w:ins w:id="309" w:author="Author" w:date="2010-05-11T15:43:00Z">
        <w:r w:rsidR="00AD6AFD" w:rsidRPr="004F69D2">
          <w:t xml:space="preserve">SharePoint </w:t>
        </w:r>
      </w:ins>
      <w:ins w:id="310" w:author="Author" w:date="2010-05-03T13:25:00Z">
        <w:r w:rsidRPr="004F69D2">
          <w:t>site</w:t>
        </w:r>
        <w:r>
          <w:t>.</w:t>
        </w:r>
      </w:ins>
    </w:p>
    <w:p w:rsidR="00266387" w:rsidRDefault="00266387" w:rsidP="00266387">
      <w:pPr>
        <w:widowControl/>
        <w:numPr>
          <w:ins w:id="311" w:author="Author" w:date="2010-03-23T09:52:00Z"/>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980"/>
        <w:jc w:val="both"/>
        <w:rPr>
          <w:ins w:id="312" w:author="Author" w:date="2010-05-03T13:26:00Z"/>
        </w:rPr>
      </w:pPr>
    </w:p>
    <w:p w:rsidR="001A5895" w:rsidRPr="00647237" w:rsidRDefault="001A5895" w:rsidP="005E3D32">
      <w:pPr>
        <w:widowControl/>
        <w:numPr>
          <w:ilvl w:val="2"/>
          <w:numId w:val="1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pPr>
      <w:r w:rsidRPr="00647237">
        <w:t>Maintains the ROP feedback database.</w:t>
      </w:r>
    </w:p>
    <w:p w:rsidR="001A5895" w:rsidRPr="00647237" w:rsidRDefault="001A5895" w:rsidP="005E3D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pPr>
    </w:p>
    <w:p w:rsidR="001A5895" w:rsidRPr="00647237" w:rsidRDefault="001A5895" w:rsidP="005E3D32">
      <w:pPr>
        <w:widowControl/>
        <w:numPr>
          <w:ilvl w:val="2"/>
          <w:numId w:val="1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pPr>
      <w:r w:rsidRPr="00647237">
        <w:t>Regularly provides status reports to management and staff.</w:t>
      </w:r>
    </w:p>
    <w:p w:rsidR="001A5895" w:rsidRPr="00647237" w:rsidRDefault="001A5895" w:rsidP="005E3D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pPr>
    </w:p>
    <w:p w:rsidR="001A5895" w:rsidRPr="00647237" w:rsidRDefault="001A5895" w:rsidP="009C661A">
      <w:pPr>
        <w:widowControl/>
        <w:numPr>
          <w:ilvl w:val="2"/>
          <w:numId w:val="1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pPr>
      <w:r w:rsidRPr="00647237">
        <w:t xml:space="preserve">Posts status reports to </w:t>
      </w:r>
      <w:ins w:id="313" w:author="Author" w:date="2010-03-24T13:45:00Z">
        <w:r w:rsidR="007C318C">
          <w:t xml:space="preserve">the </w:t>
        </w:r>
      </w:ins>
      <w:ins w:id="314" w:author="Author" w:date="2010-05-11T15:46:00Z">
        <w:r w:rsidRPr="00CE7C32">
          <w:t xml:space="preserve">ROP </w:t>
        </w:r>
        <w:r w:rsidR="002D0B1D" w:rsidRPr="00CE7C32">
          <w:t xml:space="preserve">Digital City </w:t>
        </w:r>
        <w:r w:rsidR="007C318C" w:rsidRPr="00CE7C32">
          <w:t>W</w:t>
        </w:r>
        <w:r w:rsidRPr="00CE7C32">
          <w:t>eb</w:t>
        </w:r>
        <w:r w:rsidR="007C318C" w:rsidRPr="00CE7C32">
          <w:t xml:space="preserve"> </w:t>
        </w:r>
        <w:r w:rsidRPr="00CE7C32">
          <w:t>page</w:t>
        </w:r>
      </w:ins>
      <w:ins w:id="315" w:author="Author" w:date="2010-03-24T13:45:00Z">
        <w:r w:rsidR="007C318C">
          <w:t>.</w:t>
        </w:r>
      </w:ins>
    </w:p>
    <w:p w:rsidR="001A5895" w:rsidRPr="00647237" w:rsidRDefault="001A5895" w:rsidP="005E3D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pPr>
    </w:p>
    <w:p w:rsidR="001A5895" w:rsidRDefault="007C318C" w:rsidP="005E3D32">
      <w:pPr>
        <w:widowControl/>
        <w:numPr>
          <w:ilvl w:val="2"/>
          <w:numId w:val="1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pPr>
      <w:r>
        <w:t xml:space="preserve">Upon receipt of approved feedback forms, completes </w:t>
      </w:r>
      <w:r w:rsidR="001A5895" w:rsidRPr="00647237">
        <w:t>Section I, Headquarters Approval and Completion Tracking</w:t>
      </w:r>
      <w:r>
        <w:t xml:space="preserve">, updates the database, and transmits updated feedback form to originator, originator’s supervisor, and lead reviewer. </w:t>
      </w:r>
      <w:r w:rsidRPr="00647237">
        <w:t xml:space="preserve"> </w:t>
      </w:r>
      <w:r w:rsidR="004A30D3">
        <w:t xml:space="preserve">A </w:t>
      </w:r>
      <w:r w:rsidR="001A5895" w:rsidRPr="00647237">
        <w:t xml:space="preserve">feedback form requiring a document change will </w:t>
      </w:r>
      <w:r w:rsidR="00900991">
        <w:t xml:space="preserve">be identified as “open, pending change notice” and </w:t>
      </w:r>
      <w:r w:rsidR="001A5895" w:rsidRPr="00647237">
        <w:t>continue to be tracked electronically.</w:t>
      </w:r>
    </w:p>
    <w:p w:rsidR="007C318C" w:rsidRDefault="007C318C" w:rsidP="007C318C">
      <w:pPr>
        <w:widowControl/>
        <w:numPr>
          <w:ins w:id="316" w:author="Author" w:date="2010-03-24T13:48:00Z"/>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317" w:author="Author" w:date="2010-03-24T13:48:00Z"/>
        </w:rPr>
      </w:pPr>
    </w:p>
    <w:p w:rsidR="005B665C" w:rsidRDefault="001A5895" w:rsidP="005B665C">
      <w:pPr>
        <w:widowControl/>
        <w:numPr>
          <w:ilvl w:val="0"/>
          <w:numId w:val="1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jc w:val="both"/>
        <w:rPr>
          <w:ins w:id="318" w:author="Author" w:date="2010-03-24T13:49:00Z"/>
        </w:rPr>
      </w:pPr>
      <w:r w:rsidRPr="00647237">
        <w:lastRenderedPageBreak/>
        <w:t xml:space="preserve">The lead reviewer </w:t>
      </w:r>
      <w:ins w:id="319" w:author="Author" w:date="2010-03-24T13:49:00Z">
        <w:r w:rsidR="005B665C">
          <w:t>performs the following actions:</w:t>
        </w:r>
      </w:ins>
    </w:p>
    <w:p w:rsidR="005B665C" w:rsidRDefault="005B665C" w:rsidP="005B665C">
      <w:pPr>
        <w:widowControl/>
        <w:numPr>
          <w:ins w:id="320" w:author="Author" w:date="2010-03-24T13:49:00Z"/>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321" w:author="Author" w:date="2010-03-24T13:49:00Z"/>
        </w:rPr>
      </w:pPr>
    </w:p>
    <w:p w:rsidR="00266387" w:rsidRDefault="00266387" w:rsidP="00266387">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jc w:val="both"/>
      </w:pPr>
      <w:r w:rsidRPr="00647237">
        <w:t xml:space="preserve">Directly contacts the originator, </w:t>
      </w:r>
      <w:ins w:id="322" w:author="Author" w:date="2010-05-03T11:46:00Z">
        <w:r>
          <w:t>early in the process</w:t>
        </w:r>
      </w:ins>
      <w:r w:rsidRPr="00647237">
        <w:t>, to fully understand the feedback.</w:t>
      </w:r>
    </w:p>
    <w:p w:rsidR="00266387" w:rsidRDefault="00266387" w:rsidP="00266387">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080"/>
        <w:jc w:val="both"/>
        <w:rPr>
          <w:ins w:id="323" w:author="Author" w:date="2010-05-03T13:31:00Z"/>
        </w:rPr>
      </w:pPr>
    </w:p>
    <w:p w:rsidR="001A5895" w:rsidRDefault="001A5895" w:rsidP="00266387">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jc w:val="both"/>
        <w:rPr>
          <w:ins w:id="324" w:author="Author" w:date="2010-03-24T13:56:00Z"/>
        </w:rPr>
      </w:pPr>
      <w:r w:rsidRPr="00647237">
        <w:t>Determine</w:t>
      </w:r>
      <w:r w:rsidR="004A30D3">
        <w:t>s</w:t>
      </w:r>
      <w:r w:rsidRPr="00647237">
        <w:t xml:space="preserve"> whether or not to accept the feedback recommendation.  At a minimum, the response should describe how the staff intends to address the issue if accepted, or provide an explanation why the recommendation was not accepted.  </w:t>
      </w:r>
    </w:p>
    <w:p w:rsidR="004F1955" w:rsidRDefault="004F1955" w:rsidP="004F1955">
      <w:pPr>
        <w:widowControl/>
        <w:numPr>
          <w:ins w:id="325" w:author="Author" w:date="2010-03-24T13:56:00Z"/>
        </w:numPr>
        <w:tabs>
          <w:tab w:val="left" w:pos="240"/>
          <w:tab w:val="left" w:pos="840"/>
          <w:tab w:val="left" w:pos="2040"/>
          <w:tab w:val="left" w:pos="2640"/>
          <w:tab w:val="left" w:pos="3240"/>
          <w:tab w:val="left" w:pos="3840"/>
          <w:tab w:val="left" w:pos="4440"/>
          <w:tab w:val="left" w:pos="5040"/>
          <w:tab w:val="left" w:pos="5640"/>
          <w:tab w:val="left" w:pos="6240"/>
          <w:tab w:val="left" w:pos="6840"/>
        </w:tabs>
        <w:ind w:left="1080"/>
        <w:jc w:val="both"/>
        <w:rPr>
          <w:ins w:id="326" w:author="Author" w:date="2010-03-24T13:52:00Z"/>
        </w:rPr>
      </w:pPr>
    </w:p>
    <w:p w:rsidR="001A5895" w:rsidRDefault="00546428" w:rsidP="004F1955">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jc w:val="both"/>
        <w:rPr>
          <w:ins w:id="327" w:author="Author" w:date="2010-05-03T13:37:00Z"/>
        </w:rPr>
      </w:pPr>
      <w:ins w:id="328" w:author="Author" w:date="2010-05-03T13:35:00Z">
        <w:r>
          <w:t xml:space="preserve">For PI feedback, </w:t>
        </w:r>
      </w:ins>
      <w:r w:rsidRPr="00647237">
        <w:t>f</w:t>
      </w:r>
      <w:r w:rsidR="001A5895" w:rsidRPr="00647237">
        <w:t xml:space="preserve">ollows the process in IMC 0608, </w:t>
      </w:r>
      <w:ins w:id="329" w:author="Author" w:date="2010-05-19T16:42:00Z">
        <w:r w:rsidR="00900991">
          <w:t>“</w:t>
        </w:r>
      </w:ins>
      <w:r w:rsidR="001A5895" w:rsidRPr="00647237">
        <w:t>Performance Indicator Program</w:t>
      </w:r>
      <w:ins w:id="330" w:author="Author" w:date="2010-05-19T16:42:00Z">
        <w:r w:rsidR="00900991">
          <w:t>,”</w:t>
        </w:r>
      </w:ins>
      <w:r w:rsidR="001A5895" w:rsidRPr="00647237">
        <w:t xml:space="preserve"> for resolving performance indicator interpretation issues.</w:t>
      </w:r>
    </w:p>
    <w:p w:rsidR="00546428" w:rsidRDefault="00546428" w:rsidP="00546428">
      <w:pPr>
        <w:widowControl/>
        <w:numPr>
          <w:ins w:id="331" w:author="Author" w:date="2010-03-23T09:49:00Z"/>
        </w:numPr>
        <w:tabs>
          <w:tab w:val="left" w:pos="240"/>
          <w:tab w:val="left" w:pos="840"/>
          <w:tab w:val="left" w:pos="2040"/>
          <w:tab w:val="left" w:pos="2640"/>
          <w:tab w:val="left" w:pos="3240"/>
          <w:tab w:val="left" w:pos="3840"/>
          <w:tab w:val="left" w:pos="4440"/>
          <w:tab w:val="left" w:pos="5040"/>
          <w:tab w:val="left" w:pos="5640"/>
          <w:tab w:val="left" w:pos="6240"/>
          <w:tab w:val="left" w:pos="6840"/>
        </w:tabs>
        <w:ind w:left="1080"/>
        <w:jc w:val="both"/>
        <w:rPr>
          <w:ins w:id="332" w:author="Author" w:date="2010-05-03T13:36:00Z"/>
        </w:rPr>
      </w:pPr>
    </w:p>
    <w:p w:rsidR="00546428" w:rsidRDefault="00546428" w:rsidP="004F1955">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jc w:val="both"/>
        <w:rPr>
          <w:ins w:id="333" w:author="Author" w:date="2010-05-12T12:50:00Z"/>
        </w:rPr>
      </w:pPr>
      <w:ins w:id="334" w:author="Author" w:date="2010-05-03T13:37:00Z">
        <w:r>
          <w:t xml:space="preserve">Completes </w:t>
        </w:r>
      </w:ins>
      <w:ins w:id="335" w:author="Author" w:date="2010-05-03T13:38:00Z">
        <w:r>
          <w:t>section H of the feedback form, documenting the decision to be taken.</w:t>
        </w:r>
      </w:ins>
    </w:p>
    <w:p w:rsidR="00D62DF7" w:rsidRDefault="00D62DF7" w:rsidP="00D62DF7">
      <w:pPr>
        <w:pStyle w:val="ListParagraph"/>
        <w:numPr>
          <w:ins w:id="336" w:author="Author" w:date="2010-03-23T09:49:00Z"/>
        </w:numPr>
        <w:rPr>
          <w:ins w:id="337" w:author="Author" w:date="2010-05-12T12:50:00Z"/>
        </w:rPr>
      </w:pPr>
    </w:p>
    <w:p w:rsidR="00D62DF7" w:rsidRDefault="00967DB0" w:rsidP="004F1955">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jc w:val="both"/>
        <w:rPr>
          <w:ins w:id="338" w:author="Author" w:date="2010-05-05T12:05:00Z"/>
        </w:rPr>
      </w:pPr>
      <w:ins w:id="339" w:author="Author" w:date="2010-05-20T14:22:00Z">
        <w:r>
          <w:t>For urgent requests, r</w:t>
        </w:r>
      </w:ins>
      <w:ins w:id="340" w:author="Author" w:date="2010-05-12T12:50:00Z">
        <w:r w:rsidR="00D62DF7">
          <w:t>ecommends</w:t>
        </w:r>
      </w:ins>
      <w:ins w:id="341" w:author="Author" w:date="2010-05-20T14:22:00Z">
        <w:r>
          <w:t xml:space="preserve"> to the appropriate branch chief</w:t>
        </w:r>
      </w:ins>
      <w:ins w:id="342" w:author="Author" w:date="2010-05-12T12:50:00Z">
        <w:r w:rsidR="00D62DF7">
          <w:t xml:space="preserve"> that the timeline for an ROP document be interrupted or delayed.</w:t>
        </w:r>
      </w:ins>
    </w:p>
    <w:p w:rsidR="004C4310" w:rsidRDefault="004C4310" w:rsidP="004C4310">
      <w:pPr>
        <w:widowControl/>
        <w:numPr>
          <w:ins w:id="343" w:author="Author" w:date="2010-05-05T12:05:00Z"/>
        </w:numPr>
        <w:tabs>
          <w:tab w:val="left" w:pos="240"/>
          <w:tab w:val="left" w:pos="840"/>
          <w:tab w:val="left" w:pos="2040"/>
          <w:tab w:val="left" w:pos="2640"/>
          <w:tab w:val="left" w:pos="3240"/>
          <w:tab w:val="left" w:pos="3840"/>
          <w:tab w:val="left" w:pos="4440"/>
          <w:tab w:val="left" w:pos="5040"/>
          <w:tab w:val="left" w:pos="5640"/>
          <w:tab w:val="left" w:pos="6240"/>
          <w:tab w:val="left" w:pos="6840"/>
        </w:tabs>
        <w:jc w:val="both"/>
        <w:rPr>
          <w:ins w:id="344" w:author="Author" w:date="2010-05-05T12:05:00Z"/>
        </w:rPr>
      </w:pPr>
    </w:p>
    <w:p w:rsidR="004C4310" w:rsidRDefault="00C72D3D" w:rsidP="00C72D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jc w:val="both"/>
        <w:rPr>
          <w:ins w:id="345" w:author="Author" w:date="2010-05-05T12:06:00Z"/>
        </w:rPr>
      </w:pPr>
      <w:r w:rsidRPr="00647237">
        <w:t xml:space="preserve">Forwards the </w:t>
      </w:r>
      <w:ins w:id="346" w:author="Author" w:date="2010-05-03T13:38:00Z">
        <w:r>
          <w:t>feedback form</w:t>
        </w:r>
        <w:r w:rsidRPr="00647237">
          <w:t xml:space="preserve"> </w:t>
        </w:r>
      </w:ins>
      <w:r w:rsidRPr="00647237">
        <w:t xml:space="preserve">to </w:t>
      </w:r>
      <w:r>
        <w:t>the appropriate</w:t>
      </w:r>
      <w:r w:rsidRPr="00647237">
        <w:t xml:space="preserve"> branch chief for final approval</w:t>
      </w:r>
    </w:p>
    <w:p w:rsidR="005C3065" w:rsidRDefault="005C3065" w:rsidP="004C4310">
      <w:pPr>
        <w:widowControl/>
        <w:numPr>
          <w:ins w:id="347" w:author="Author" w:date="2010-05-05T12:06:00Z"/>
        </w:numPr>
        <w:tabs>
          <w:tab w:val="left" w:pos="240"/>
          <w:tab w:val="left" w:pos="840"/>
          <w:tab w:val="left" w:pos="2040"/>
          <w:tab w:val="left" w:pos="2640"/>
          <w:tab w:val="left" w:pos="3240"/>
          <w:tab w:val="left" w:pos="3840"/>
          <w:tab w:val="left" w:pos="4440"/>
          <w:tab w:val="left" w:pos="5040"/>
          <w:tab w:val="left" w:pos="5640"/>
          <w:tab w:val="left" w:pos="6240"/>
          <w:tab w:val="left" w:pos="6840"/>
        </w:tabs>
        <w:ind w:left="1080"/>
        <w:jc w:val="both"/>
        <w:rPr>
          <w:ins w:id="348" w:author="Author" w:date="2010-03-24T14:03:00Z"/>
        </w:rPr>
      </w:pPr>
    </w:p>
    <w:p w:rsidR="005C3065" w:rsidRDefault="002D0B1D" w:rsidP="005C3065">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jc w:val="both"/>
      </w:pPr>
      <w:ins w:id="349" w:author="Author" w:date="2010-05-11T15:53:00Z">
        <w:r>
          <w:t xml:space="preserve">Is responsible for </w:t>
        </w:r>
      </w:ins>
      <w:ins w:id="350" w:author="Author" w:date="2010-05-11T16:01:00Z">
        <w:r w:rsidR="009A2464">
          <w:t>maintaining</w:t>
        </w:r>
      </w:ins>
      <w:ins w:id="351" w:author="Author" w:date="2010-05-11T15:53:00Z">
        <w:r>
          <w:t xml:space="preserve"> the </w:t>
        </w:r>
      </w:ins>
      <w:ins w:id="352" w:author="Author" w:date="2010-05-11T15:57:00Z">
        <w:r w:rsidR="009A2464">
          <w:t xml:space="preserve">dates on the </w:t>
        </w:r>
      </w:ins>
      <w:ins w:id="353" w:author="Author" w:date="2010-07-06T12:06:00Z">
        <w:r w:rsidR="00927F59">
          <w:rPr>
            <w:rFonts w:cs="Arial"/>
          </w:rPr>
          <w:t xml:space="preserve">ROP Feedback Forms </w:t>
        </w:r>
        <w:r w:rsidR="00927F59" w:rsidRPr="00CE7C32">
          <w:rPr>
            <w:rFonts w:cs="Arial"/>
          </w:rPr>
          <w:t xml:space="preserve"> </w:t>
        </w:r>
      </w:ins>
      <w:ins w:id="354" w:author="Author" w:date="2010-05-11T15:59:00Z">
        <w:r w:rsidR="009A2464" w:rsidRPr="00CE7C32">
          <w:rPr>
            <w:rFonts w:cs="Arial"/>
          </w:rPr>
          <w:t>Document Timelines site</w:t>
        </w:r>
        <w:r w:rsidR="009A2464">
          <w:rPr>
            <w:rFonts w:cs="Arial"/>
          </w:rPr>
          <w:t xml:space="preserve"> </w:t>
        </w:r>
      </w:ins>
      <w:ins w:id="355" w:author="Author" w:date="2010-05-11T16:00:00Z">
        <w:r w:rsidR="009A2464">
          <w:t xml:space="preserve">to project an </w:t>
        </w:r>
      </w:ins>
      <w:ins w:id="356" w:author="Author" w:date="2010-07-01T09:29:00Z">
        <w:r w:rsidR="00607CE4">
          <w:t xml:space="preserve">anticipated </w:t>
        </w:r>
      </w:ins>
      <w:ins w:id="357" w:author="Author" w:date="2010-05-11T16:00:00Z">
        <w:r w:rsidR="009A2464">
          <w:t>revision of the document</w:t>
        </w:r>
      </w:ins>
      <w:ins w:id="358" w:author="Author" w:date="2010-05-11T16:03:00Z">
        <w:r w:rsidR="009A2464">
          <w:t>.</w:t>
        </w:r>
      </w:ins>
    </w:p>
    <w:p w:rsidR="00984938" w:rsidRDefault="00984938" w:rsidP="00984938">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080"/>
        <w:jc w:val="both"/>
      </w:pPr>
    </w:p>
    <w:p w:rsidR="001A5895" w:rsidRPr="002D0B1D" w:rsidRDefault="009A2464" w:rsidP="005C3065">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jc w:val="both"/>
        <w:rPr>
          <w:ins w:id="359" w:author="Author" w:date="2010-03-24T14:07:00Z"/>
        </w:rPr>
      </w:pPr>
      <w:r w:rsidRPr="002D0B1D">
        <w:t>I</w:t>
      </w:r>
      <w:r w:rsidR="001A5895" w:rsidRPr="002D0B1D">
        <w:t>ncorporate</w:t>
      </w:r>
      <w:ins w:id="360" w:author="Author" w:date="2010-05-11T16:04:00Z">
        <w:r>
          <w:t>s</w:t>
        </w:r>
      </w:ins>
      <w:r w:rsidR="001A5895" w:rsidRPr="002D0B1D">
        <w:t xml:space="preserve"> the approved program document changes </w:t>
      </w:r>
      <w:ins w:id="361" w:author="Author" w:date="2010-05-11T16:04:00Z">
        <w:r>
          <w:t>following</w:t>
        </w:r>
      </w:ins>
      <w:r w:rsidR="001A5895" w:rsidRPr="002D0B1D">
        <w:t xml:space="preserve"> the guidance of </w:t>
      </w:r>
      <w:ins w:id="362" w:author="Author" w:date="2010-03-24T14:12:00Z">
        <w:r w:rsidR="00605A06" w:rsidRPr="002D0B1D">
          <w:t>IMC</w:t>
        </w:r>
      </w:ins>
      <w:r w:rsidR="001A5895" w:rsidRPr="002D0B1D">
        <w:t xml:space="preserve"> 0040, </w:t>
      </w:r>
      <w:ins w:id="363" w:author="Author" w:date="2010-03-24T14:12:00Z">
        <w:r w:rsidR="00605A06" w:rsidRPr="002D0B1D">
          <w:t>“</w:t>
        </w:r>
      </w:ins>
      <w:r w:rsidR="001A5895" w:rsidRPr="002D0B1D">
        <w:t>Preparing, Revising, and Issuing Documents for the NRC Inspection Manual</w:t>
      </w:r>
      <w:ins w:id="364" w:author="Author" w:date="2010-05-19T16:43:00Z">
        <w:r w:rsidR="00900991">
          <w:t>.</w:t>
        </w:r>
      </w:ins>
      <w:ins w:id="365" w:author="Author" w:date="2010-03-24T14:12:00Z">
        <w:r w:rsidR="00605A06" w:rsidRPr="002D0B1D">
          <w:t>”</w:t>
        </w:r>
      </w:ins>
    </w:p>
    <w:p w:rsidR="004C4310" w:rsidRDefault="004C4310" w:rsidP="004C4310">
      <w:pPr>
        <w:widowControl/>
        <w:numPr>
          <w:ins w:id="366" w:author="Author" w:date="2010-05-05T12:07:00Z"/>
        </w:numPr>
        <w:tabs>
          <w:tab w:val="left" w:pos="240"/>
          <w:tab w:val="left" w:pos="840"/>
          <w:tab w:val="left" w:pos="2040"/>
          <w:tab w:val="left" w:pos="2640"/>
          <w:tab w:val="left" w:pos="3240"/>
          <w:tab w:val="left" w:pos="3840"/>
          <w:tab w:val="left" w:pos="4440"/>
          <w:tab w:val="left" w:pos="5040"/>
          <w:tab w:val="left" w:pos="5640"/>
          <w:tab w:val="left" w:pos="6240"/>
          <w:tab w:val="left" w:pos="6840"/>
        </w:tabs>
        <w:jc w:val="both"/>
        <w:rPr>
          <w:sz w:val="22"/>
          <w:szCs w:val="22"/>
        </w:rPr>
      </w:pPr>
    </w:p>
    <w:p w:rsidR="001A5895" w:rsidRDefault="004C4310" w:rsidP="00766ABB">
      <w:pPr>
        <w:widowControl/>
        <w:numPr>
          <w:ilvl w:val="0"/>
          <w:numId w:val="32"/>
        </w:numPr>
        <w:tabs>
          <w:tab w:val="left" w:pos="274"/>
          <w:tab w:val="left" w:pos="806"/>
          <w:tab w:val="left" w:pos="1440"/>
          <w:tab w:val="left" w:pos="2074"/>
          <w:tab w:val="left" w:pos="2707"/>
        </w:tabs>
        <w:ind w:left="807" w:hanging="533"/>
        <w:jc w:val="both"/>
        <w:rPr>
          <w:ins w:id="367" w:author="Author" w:date="2010-05-05T12:14:00Z"/>
          <w:rFonts w:cs="Arial"/>
        </w:rPr>
      </w:pPr>
      <w:ins w:id="368" w:author="Author" w:date="2010-05-05T12:10:00Z">
        <w:r>
          <w:rPr>
            <w:rFonts w:cs="Arial"/>
          </w:rPr>
          <w:t xml:space="preserve">The </w:t>
        </w:r>
      </w:ins>
      <w:ins w:id="369" w:author="Author" w:date="2010-05-12T13:04:00Z">
        <w:r w:rsidR="00AF306E">
          <w:rPr>
            <w:rFonts w:cs="Arial"/>
          </w:rPr>
          <w:t xml:space="preserve">cognizant </w:t>
        </w:r>
      </w:ins>
      <w:ins w:id="370" w:author="Author" w:date="2010-05-05T12:10:00Z">
        <w:r>
          <w:rPr>
            <w:rFonts w:cs="Arial"/>
          </w:rPr>
          <w:t>branch chief reviews the feedback form</w:t>
        </w:r>
      </w:ins>
      <w:ins w:id="371" w:author="Author" w:date="2010-05-05T12:14:00Z">
        <w:r>
          <w:rPr>
            <w:rFonts w:cs="Arial"/>
          </w:rPr>
          <w:t xml:space="preserve">, authorizes the feedback by signing the </w:t>
        </w:r>
      </w:ins>
      <w:ins w:id="372" w:author="Author" w:date="2010-05-05T12:10:00Z">
        <w:r>
          <w:rPr>
            <w:rFonts w:cs="Arial"/>
          </w:rPr>
          <w:t xml:space="preserve">final approval </w:t>
        </w:r>
      </w:ins>
      <w:ins w:id="373" w:author="Author" w:date="2010-05-05T12:14:00Z">
        <w:r>
          <w:rPr>
            <w:rFonts w:cs="Arial"/>
          </w:rPr>
          <w:t xml:space="preserve">signature line </w:t>
        </w:r>
      </w:ins>
      <w:ins w:id="374" w:author="Author" w:date="2010-05-05T12:10:00Z">
        <w:r>
          <w:rPr>
            <w:rFonts w:cs="Arial"/>
          </w:rPr>
          <w:t>in Section I</w:t>
        </w:r>
      </w:ins>
      <w:ins w:id="375" w:author="Author" w:date="2010-05-05T12:14:00Z">
        <w:r>
          <w:rPr>
            <w:rFonts w:cs="Arial"/>
          </w:rPr>
          <w:t>, and delivers the approved feedback form to the ROP Feedback Coordinator</w:t>
        </w:r>
      </w:ins>
      <w:ins w:id="376" w:author="Author" w:date="2010-05-11T16:10:00Z">
        <w:r w:rsidR="00766ABB">
          <w:rPr>
            <w:rFonts w:cs="Arial"/>
          </w:rPr>
          <w:t>.</w:t>
        </w:r>
      </w:ins>
      <w:ins w:id="377" w:author="Author" w:date="2010-05-19T16:43:00Z">
        <w:r w:rsidR="006564DC">
          <w:rPr>
            <w:rFonts w:cs="Arial"/>
          </w:rPr>
          <w:t xml:space="preserve">  </w:t>
        </w:r>
      </w:ins>
      <w:ins w:id="378" w:author="Author" w:date="2010-05-12T13:05:00Z">
        <w:r w:rsidR="00AF306E">
          <w:rPr>
            <w:rFonts w:cs="Arial"/>
          </w:rPr>
          <w:t xml:space="preserve">The branch chief must authorize all urgent feedback requests that result in an interruption or delay of the ROP timeline published on </w:t>
        </w:r>
      </w:ins>
      <w:ins w:id="379" w:author="Author" w:date="2010-05-12T13:06:00Z">
        <w:r w:rsidR="00AF306E">
          <w:rPr>
            <w:rFonts w:cs="Arial"/>
          </w:rPr>
          <w:t xml:space="preserve">the </w:t>
        </w:r>
      </w:ins>
      <w:ins w:id="380" w:author="Author" w:date="2010-07-06T13:44:00Z">
        <w:r w:rsidR="00D57328">
          <w:rPr>
            <w:rFonts w:cs="Arial"/>
          </w:rPr>
          <w:t xml:space="preserve">ROP Feedback Forms </w:t>
        </w:r>
      </w:ins>
      <w:ins w:id="381" w:author="Author" w:date="2010-05-12T13:06:00Z">
        <w:r w:rsidR="00AF306E" w:rsidRPr="00CE7C32">
          <w:rPr>
            <w:rFonts w:cs="Arial"/>
          </w:rPr>
          <w:t>Document Timelines site</w:t>
        </w:r>
        <w:r w:rsidR="00AF306E">
          <w:rPr>
            <w:rFonts w:cs="Arial"/>
          </w:rPr>
          <w:t>.</w:t>
        </w:r>
      </w:ins>
    </w:p>
    <w:p w:rsidR="004C4310" w:rsidRPr="000544C4" w:rsidRDefault="004C4310" w:rsidP="00766ABB">
      <w:pPr>
        <w:widowControl/>
        <w:tabs>
          <w:tab w:val="left" w:pos="274"/>
          <w:tab w:val="left" w:pos="806"/>
          <w:tab w:val="left" w:pos="1440"/>
          <w:tab w:val="left" w:pos="2074"/>
          <w:tab w:val="left" w:pos="2707"/>
        </w:tabs>
        <w:ind w:left="360"/>
        <w:jc w:val="both"/>
        <w:rPr>
          <w:rFonts w:cs="Arial"/>
        </w:rPr>
      </w:pPr>
    </w:p>
    <w:p w:rsidR="001A5895" w:rsidRPr="000544C4" w:rsidRDefault="00766ABB" w:rsidP="005E3D32">
      <w:pPr>
        <w:widowControl/>
        <w:tabs>
          <w:tab w:val="left" w:pos="274"/>
          <w:tab w:val="left" w:pos="806"/>
          <w:tab w:val="left" w:pos="1440"/>
          <w:tab w:val="left" w:pos="2074"/>
          <w:tab w:val="left" w:pos="2707"/>
        </w:tabs>
        <w:jc w:val="both"/>
        <w:rPr>
          <w:rFonts w:cs="Arial"/>
        </w:rPr>
      </w:pPr>
      <w:ins w:id="382" w:author="Author" w:date="2010-05-11T16:11:00Z">
        <w:r>
          <w:rPr>
            <w:rFonts w:cs="Arial"/>
          </w:rPr>
          <w:t>06.04</w:t>
        </w:r>
      </w:ins>
      <w:ins w:id="383" w:author="Author" w:date="2010-03-23T09:43:00Z">
        <w:r w:rsidR="005E3D32">
          <w:rPr>
            <w:rFonts w:cs="Arial"/>
          </w:rPr>
          <w:tab/>
        </w:r>
      </w:ins>
      <w:r w:rsidR="001A5895" w:rsidRPr="00967DB0">
        <w:rPr>
          <w:rFonts w:cs="Arial"/>
          <w:u w:val="single"/>
        </w:rPr>
        <w:t>Closing ROP Feedback Forms</w:t>
      </w:r>
      <w:r w:rsidR="00967DB0" w:rsidRPr="00967DB0">
        <w:rPr>
          <w:rFonts w:cs="Arial"/>
        </w:rPr>
        <w:t>.</w:t>
      </w:r>
      <w:r w:rsidR="00987AA8" w:rsidRPr="00967DB0">
        <w:rPr>
          <w:rFonts w:cs="Arial"/>
          <w:u w:val="single"/>
        </w:rPr>
        <w:fldChar w:fldCharType="begin"/>
      </w:r>
      <w:r w:rsidR="00CF04B7" w:rsidRPr="00967DB0">
        <w:rPr>
          <w:u w:val="single"/>
        </w:rPr>
        <w:instrText xml:space="preserve"> TC "</w:instrText>
      </w:r>
      <w:bookmarkStart w:id="384" w:name="_Toc265230028"/>
      <w:ins w:id="385" w:author="Author" w:date="2010-05-11T16:11:00Z">
        <w:r w:rsidR="00D07CDA">
          <w:rPr>
            <w:rFonts w:cs="Arial"/>
          </w:rPr>
          <w:instrText>06.04</w:instrText>
        </w:r>
      </w:ins>
      <w:ins w:id="386" w:author="Author" w:date="2010-03-23T09:43:00Z">
        <w:r w:rsidR="00D07CDA">
          <w:rPr>
            <w:rFonts w:cs="Arial"/>
          </w:rPr>
          <w:tab/>
        </w:r>
      </w:ins>
      <w:r w:rsidR="00D07CDA" w:rsidRPr="00D07CDA">
        <w:rPr>
          <w:rFonts w:cs="Arial"/>
        </w:rPr>
        <w:instrText>Closing ROP Feedback Forms</w:instrText>
      </w:r>
      <w:bookmarkEnd w:id="384"/>
      <w:r w:rsidR="00D07CDA" w:rsidRPr="00967DB0">
        <w:rPr>
          <w:u w:val="single"/>
        </w:rPr>
        <w:instrText xml:space="preserve"> </w:instrText>
      </w:r>
      <w:r w:rsidR="00CF04B7" w:rsidRPr="00967DB0">
        <w:rPr>
          <w:u w:val="single"/>
        </w:rPr>
        <w:instrText xml:space="preserve">" \f C \l "2" </w:instrText>
      </w:r>
      <w:r w:rsidR="00987AA8" w:rsidRPr="00967DB0">
        <w:rPr>
          <w:rFonts w:cs="Arial"/>
          <w:u w:val="single"/>
        </w:rPr>
        <w:fldChar w:fldCharType="end"/>
      </w:r>
      <w:r w:rsidR="001A5895" w:rsidRPr="000544C4">
        <w:rPr>
          <w:rFonts w:cs="Arial"/>
        </w:rPr>
        <w:t xml:space="preserve">  IRIB closes a</w:t>
      </w:r>
      <w:ins w:id="387" w:author="Author" w:date="2010-03-24T14:14:00Z">
        <w:r w:rsidR="00605A06">
          <w:rPr>
            <w:rFonts w:cs="Arial"/>
          </w:rPr>
          <w:t>n</w:t>
        </w:r>
      </w:ins>
      <w:r w:rsidR="001A5895" w:rsidRPr="000544C4">
        <w:rPr>
          <w:rFonts w:cs="Arial"/>
        </w:rPr>
        <w:t xml:space="preserve"> ROP feedback form</w:t>
      </w:r>
      <w:r w:rsidR="006822EF" w:rsidRPr="000544C4">
        <w:rPr>
          <w:rFonts w:cs="Arial"/>
        </w:rPr>
        <w:t xml:space="preserve"> upon receipt of approval from the cognizant </w:t>
      </w:r>
      <w:ins w:id="388" w:author="Author" w:date="2010-05-12T13:03:00Z">
        <w:r w:rsidR="00AF306E">
          <w:rPr>
            <w:rFonts w:cs="Arial"/>
          </w:rPr>
          <w:t>b</w:t>
        </w:r>
        <w:r w:rsidR="00AF306E" w:rsidRPr="000544C4">
          <w:rPr>
            <w:rFonts w:cs="Arial"/>
          </w:rPr>
          <w:t xml:space="preserve">ranch </w:t>
        </w:r>
      </w:ins>
      <w:ins w:id="389" w:author="Author" w:date="2010-05-12T13:04:00Z">
        <w:r w:rsidR="00AF306E">
          <w:rPr>
            <w:rFonts w:cs="Arial"/>
          </w:rPr>
          <w:t>c</w:t>
        </w:r>
        <w:r w:rsidR="00AF306E" w:rsidRPr="000544C4">
          <w:rPr>
            <w:rFonts w:cs="Arial"/>
          </w:rPr>
          <w:t xml:space="preserve">hief </w:t>
        </w:r>
      </w:ins>
      <w:r w:rsidR="006822EF" w:rsidRPr="000544C4">
        <w:rPr>
          <w:rFonts w:cs="Arial"/>
        </w:rPr>
        <w:t>when no change is necessary to the document in question</w:t>
      </w:r>
      <w:r w:rsidR="004A30D3" w:rsidRPr="000544C4">
        <w:rPr>
          <w:rFonts w:cs="Arial"/>
        </w:rPr>
        <w:t>.</w:t>
      </w:r>
      <w:r w:rsidR="001A5895" w:rsidRPr="000544C4">
        <w:rPr>
          <w:rFonts w:cs="Arial"/>
        </w:rPr>
        <w:t xml:space="preserve">  </w:t>
      </w:r>
      <w:ins w:id="390" w:author="Author" w:date="2010-05-12T12:36:00Z">
        <w:r w:rsidR="00CF0129">
          <w:rPr>
            <w:rFonts w:cs="Arial"/>
          </w:rPr>
          <w:t xml:space="preserve">When a change is necessary in the ROP document, </w:t>
        </w:r>
      </w:ins>
      <w:ins w:id="391" w:author="Author" w:date="2010-05-12T12:37:00Z">
        <w:r w:rsidR="00CF0129">
          <w:rPr>
            <w:rFonts w:cs="Arial"/>
          </w:rPr>
          <w:t>t</w:t>
        </w:r>
      </w:ins>
      <w:r w:rsidR="001A5895" w:rsidRPr="000544C4">
        <w:rPr>
          <w:rFonts w:cs="Arial"/>
        </w:rPr>
        <w:t xml:space="preserve">he ROP Feedback Coordinator continues to electronically track feedback issues </w:t>
      </w:r>
      <w:ins w:id="392" w:author="Author" w:date="2010-05-12T12:35:00Z">
        <w:r w:rsidR="00984938">
          <w:rPr>
            <w:rFonts w:cs="Arial"/>
          </w:rPr>
          <w:t xml:space="preserve">until the </w:t>
        </w:r>
      </w:ins>
      <w:r w:rsidR="001A5895" w:rsidRPr="000544C4">
        <w:rPr>
          <w:rFonts w:cs="Arial"/>
        </w:rPr>
        <w:t xml:space="preserve">inspection procedure </w:t>
      </w:r>
      <w:ins w:id="393" w:author="Author" w:date="2010-05-19T16:45:00Z">
        <w:r w:rsidR="006564DC">
          <w:rPr>
            <w:rFonts w:cs="Arial"/>
          </w:rPr>
          <w:t xml:space="preserve">(IP) </w:t>
        </w:r>
      </w:ins>
      <w:r w:rsidR="001A5895" w:rsidRPr="000544C4">
        <w:rPr>
          <w:rFonts w:cs="Arial"/>
        </w:rPr>
        <w:t xml:space="preserve">or </w:t>
      </w:r>
      <w:ins w:id="394" w:author="Author" w:date="2010-05-19T16:46:00Z">
        <w:r w:rsidR="006564DC">
          <w:rPr>
            <w:rFonts w:cs="Arial"/>
          </w:rPr>
          <w:t xml:space="preserve">IMC </w:t>
        </w:r>
      </w:ins>
      <w:r w:rsidR="001A5895" w:rsidRPr="000544C4">
        <w:rPr>
          <w:rFonts w:cs="Arial"/>
        </w:rPr>
        <w:t xml:space="preserve">is </w:t>
      </w:r>
      <w:ins w:id="395" w:author="Author" w:date="2010-05-12T12:36:00Z">
        <w:r w:rsidR="00984938">
          <w:rPr>
            <w:rFonts w:cs="Arial"/>
          </w:rPr>
          <w:t>revised</w:t>
        </w:r>
      </w:ins>
      <w:r w:rsidR="004C4310">
        <w:rPr>
          <w:rFonts w:cs="Arial"/>
        </w:rPr>
        <w:t xml:space="preserve">.  </w:t>
      </w:r>
      <w:r w:rsidR="001A5895" w:rsidRPr="000544C4">
        <w:rPr>
          <w:rFonts w:cs="Arial"/>
        </w:rPr>
        <w:t xml:space="preserve">Once the </w:t>
      </w:r>
      <w:ins w:id="396" w:author="Author" w:date="2010-05-12T12:48:00Z">
        <w:r w:rsidR="00D62DF7">
          <w:rPr>
            <w:rFonts w:cs="Arial"/>
          </w:rPr>
          <w:t xml:space="preserve">revised </w:t>
        </w:r>
      </w:ins>
      <w:ins w:id="397" w:author="Author" w:date="2010-03-24T14:15:00Z">
        <w:r w:rsidR="00605A06">
          <w:rPr>
            <w:rFonts w:cs="Arial"/>
          </w:rPr>
          <w:t>IP</w:t>
        </w:r>
      </w:ins>
      <w:r w:rsidR="001A5895" w:rsidRPr="000544C4">
        <w:rPr>
          <w:rFonts w:cs="Arial"/>
        </w:rPr>
        <w:t xml:space="preserve"> or </w:t>
      </w:r>
      <w:ins w:id="398" w:author="Author" w:date="2010-03-24T14:15:00Z">
        <w:r w:rsidR="00605A06">
          <w:rPr>
            <w:rFonts w:cs="Arial"/>
          </w:rPr>
          <w:t>IMC</w:t>
        </w:r>
      </w:ins>
      <w:r w:rsidR="001A5895" w:rsidRPr="000544C4">
        <w:rPr>
          <w:rFonts w:cs="Arial"/>
        </w:rPr>
        <w:t xml:space="preserve"> is issued, the ROP Feedback Coordinator will close the feedback form</w:t>
      </w:r>
      <w:ins w:id="399" w:author="Author" w:date="2010-05-25T16:26:00Z">
        <w:r w:rsidR="008A0661">
          <w:rPr>
            <w:rFonts w:cs="Arial"/>
          </w:rPr>
          <w:t xml:space="preserve"> and add the closed feedback form to ADAMS</w:t>
        </w:r>
      </w:ins>
      <w:r w:rsidR="001A5895" w:rsidRPr="000544C4">
        <w:rPr>
          <w:rFonts w:cs="Arial"/>
        </w:rPr>
        <w:t>.  IMC 0608 describes the process for resolving performance indicator issues that are documented on ROP feedback forms.</w:t>
      </w: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 w:val="22"/>
          <w:szCs w:val="22"/>
        </w:rPr>
      </w:pPr>
    </w:p>
    <w:p w:rsidR="001A5895" w:rsidRPr="006D2CC4"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rsidR="005F1867" w:rsidRDefault="001A5895" w:rsidP="000B78A2">
      <w:pPr>
        <w:widowControl/>
        <w:tabs>
          <w:tab w:val="center" w:pos="4680"/>
          <w:tab w:val="left" w:pos="5040"/>
          <w:tab w:val="left" w:pos="5640"/>
          <w:tab w:val="left" w:pos="6240"/>
          <w:tab w:val="left" w:pos="6840"/>
        </w:tabs>
        <w:jc w:val="center"/>
      </w:pPr>
      <w:r w:rsidRPr="006D2CC4">
        <w:t>END</w:t>
      </w:r>
    </w:p>
    <w:p w:rsidR="00A539A0" w:rsidRDefault="00A539A0" w:rsidP="00A539A0">
      <w:pPr>
        <w:widowControl/>
        <w:tabs>
          <w:tab w:val="left" w:pos="2016"/>
          <w:tab w:val="center" w:pos="4680"/>
          <w:tab w:val="left" w:pos="5040"/>
          <w:tab w:val="left" w:pos="5640"/>
          <w:tab w:val="left" w:pos="6240"/>
          <w:tab w:val="left" w:pos="6840"/>
        </w:tabs>
        <w:sectPr w:rsidR="00A539A0" w:rsidSect="00A539A0">
          <w:footerReference w:type="default" r:id="rId12"/>
          <w:pgSz w:w="12240" w:h="15840"/>
          <w:pgMar w:top="1080" w:right="1440" w:bottom="720" w:left="1440" w:header="634" w:footer="720" w:gutter="0"/>
          <w:pgNumType w:start="1"/>
          <w:cols w:space="720"/>
          <w:noEndnote/>
          <w:docGrid w:linePitch="326"/>
        </w:sectPr>
      </w:pPr>
    </w:p>
    <w:p w:rsidR="00791FB4" w:rsidRDefault="00791FB4" w:rsidP="00A539A0">
      <w:pPr>
        <w:widowControl/>
        <w:tabs>
          <w:tab w:val="left" w:pos="2016"/>
          <w:tab w:val="center" w:pos="4680"/>
          <w:tab w:val="left" w:pos="5040"/>
          <w:tab w:val="left" w:pos="5640"/>
          <w:tab w:val="left" w:pos="6240"/>
          <w:tab w:val="left" w:pos="6840"/>
        </w:tabs>
        <w:sectPr w:rsidR="00791FB4" w:rsidSect="000B78A2">
          <w:type w:val="continuous"/>
          <w:pgSz w:w="12240" w:h="15840"/>
          <w:pgMar w:top="1080" w:right="1440" w:bottom="720" w:left="1440" w:header="634" w:footer="720" w:gutter="0"/>
          <w:pgNumType w:start="0"/>
          <w:cols w:space="720"/>
          <w:noEndnote/>
          <w:docGrid w:linePitch="326"/>
        </w:sectPr>
      </w:pPr>
    </w:p>
    <w:p w:rsidR="000B78A2" w:rsidRDefault="00A539A0" w:rsidP="00A539A0">
      <w:pPr>
        <w:widowControl/>
        <w:tabs>
          <w:tab w:val="left" w:pos="2016"/>
          <w:tab w:val="center" w:pos="4680"/>
          <w:tab w:val="left" w:pos="5040"/>
          <w:tab w:val="left" w:pos="5640"/>
          <w:tab w:val="left" w:pos="6240"/>
          <w:tab w:val="left" w:pos="6840"/>
        </w:tabs>
      </w:pPr>
      <w:r>
        <w:lastRenderedPageBreak/>
        <w:tab/>
      </w:r>
    </w:p>
    <w:p w:rsidR="00791FB4" w:rsidRDefault="00791FB4" w:rsidP="000B78A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 w:val="22"/>
          <w:szCs w:val="22"/>
        </w:rPr>
        <w:sectPr w:rsidR="00791FB4" w:rsidSect="00791FB4">
          <w:footerReference w:type="default" r:id="rId13"/>
          <w:pgSz w:w="12240" w:h="15840"/>
          <w:pgMar w:top="1080" w:right="1440" w:bottom="720" w:left="1440" w:header="634" w:footer="720" w:gutter="0"/>
          <w:pgNumType w:start="1"/>
          <w:cols w:space="720"/>
          <w:noEndnote/>
          <w:docGrid w:linePitch="326"/>
        </w:sectPr>
      </w:pPr>
    </w:p>
    <w:p w:rsidR="001A5895" w:rsidRDefault="001A5895" w:rsidP="000B78A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 w:val="22"/>
          <w:szCs w:val="22"/>
        </w:rPr>
      </w:pPr>
    </w:p>
    <w:tbl>
      <w:tblPr>
        <w:tblW w:w="0" w:type="auto"/>
        <w:tblInd w:w="1380" w:type="dxa"/>
        <w:tblLayout w:type="fixed"/>
        <w:tblCellMar>
          <w:left w:w="120" w:type="dxa"/>
          <w:right w:w="120" w:type="dxa"/>
        </w:tblCellMar>
        <w:tblLook w:val="0000"/>
      </w:tblPr>
      <w:tblGrid>
        <w:gridCol w:w="2610"/>
        <w:gridCol w:w="4230"/>
      </w:tblGrid>
      <w:tr w:rsidR="008A6C65">
        <w:tc>
          <w:tcPr>
            <w:tcW w:w="2610" w:type="dxa"/>
            <w:gridSpan w:val="2"/>
            <w:tcBorders>
              <w:top w:val="nil"/>
              <w:left w:val="nil"/>
              <w:bottom w:val="nil"/>
              <w:right w:val="nil"/>
            </w:tcBorders>
          </w:tcPr>
          <w:p w:rsidR="002107C9" w:rsidRPr="002107C9" w:rsidRDefault="002107C9" w:rsidP="009E6AE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bCs/>
              </w:rPr>
            </w:pPr>
            <w:r w:rsidRPr="002107C9">
              <w:rPr>
                <w:bCs/>
              </w:rPr>
              <w:t>Exhibit 1</w:t>
            </w:r>
            <w:r>
              <w:rPr>
                <w:bCs/>
              </w:rPr>
              <w:t xml:space="preserve"> – Reactor Oversight Process Feedback Form</w:t>
            </w:r>
            <w:r w:rsidR="00987AA8">
              <w:rPr>
                <w:bCs/>
              </w:rPr>
              <w:fldChar w:fldCharType="begin"/>
            </w:r>
            <w:r w:rsidR="00D07CDA">
              <w:instrText xml:space="preserve"> TC "</w:instrText>
            </w:r>
            <w:bookmarkStart w:id="400" w:name="_Toc265230029"/>
            <w:r w:rsidR="00D07CDA" w:rsidRPr="005313A6">
              <w:rPr>
                <w:bCs/>
              </w:rPr>
              <w:instrText>Exhibit 1 – Reactor Oversight Process Feedback Form</w:instrText>
            </w:r>
            <w:bookmarkEnd w:id="400"/>
            <w:r w:rsidR="00D07CDA">
              <w:instrText xml:space="preserve">" \f C \l "1" </w:instrText>
            </w:r>
            <w:r w:rsidR="00987AA8">
              <w:rPr>
                <w:bCs/>
              </w:rPr>
              <w:fldChar w:fldCharType="end"/>
            </w:r>
          </w:p>
          <w:p w:rsidR="002107C9" w:rsidRDefault="002107C9" w:rsidP="009E6AE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right"/>
              <w:rPr>
                <w:b/>
                <w:bCs/>
                <w:sz w:val="22"/>
                <w:szCs w:val="22"/>
              </w:rPr>
            </w:pPr>
          </w:p>
          <w:p w:rsidR="001A5895" w:rsidRDefault="001A5895" w:rsidP="002107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2"/>
                <w:szCs w:val="22"/>
              </w:rPr>
            </w:pPr>
            <w:r>
              <w:rPr>
                <w:b/>
                <w:bCs/>
                <w:sz w:val="22"/>
                <w:szCs w:val="22"/>
              </w:rPr>
              <w:t>REACTOR OVERSIGHT PROCESS FEEDBACK FORM</w:t>
            </w: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sz w:val="22"/>
                <w:szCs w:val="22"/>
              </w:rPr>
            </w:pPr>
          </w:p>
        </w:tc>
      </w:tr>
      <w:tr w:rsidR="001A5895">
        <w:tc>
          <w:tcPr>
            <w:tcW w:w="2610" w:type="dxa"/>
            <w:tcBorders>
              <w:top w:val="nil"/>
              <w:left w:val="single" w:sz="6" w:space="0" w:color="FFFFFF"/>
              <w:bottom w:val="single" w:sz="6" w:space="0" w:color="FFFFFF"/>
              <w:right w:val="single" w:sz="6" w:space="0" w:color="FFFFFF"/>
            </w:tcBorders>
          </w:tcPr>
          <w:p w:rsidR="001A5895" w:rsidRDefault="001A5895">
            <w:pPr>
              <w:spacing w:line="120" w:lineRule="exact"/>
              <w:rPr>
                <w:sz w:val="22"/>
                <w:szCs w:val="22"/>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sz w:val="22"/>
                <w:szCs w:val="22"/>
              </w:rPr>
            </w:pPr>
            <w:r>
              <w:rPr>
                <w:b/>
                <w:bCs/>
                <w:sz w:val="22"/>
                <w:szCs w:val="22"/>
              </w:rPr>
              <w:t>Feedback Form No</w:t>
            </w:r>
            <w:r>
              <w:rPr>
                <w:sz w:val="22"/>
                <w:szCs w:val="22"/>
              </w:rPr>
              <w:t>.</w:t>
            </w:r>
          </w:p>
        </w:tc>
        <w:tc>
          <w:tcPr>
            <w:tcW w:w="4230" w:type="dxa"/>
            <w:tcBorders>
              <w:top w:val="single" w:sz="7" w:space="0" w:color="000000"/>
              <w:left w:val="single" w:sz="7" w:space="0" w:color="000000"/>
              <w:bottom w:val="single" w:sz="7" w:space="0" w:color="000000"/>
              <w:right w:val="single" w:sz="7" w:space="0" w:color="000000"/>
            </w:tcBorders>
          </w:tcPr>
          <w:p w:rsidR="001A5895" w:rsidRDefault="001A5895">
            <w:pPr>
              <w:spacing w:line="120" w:lineRule="exact"/>
              <w:rPr>
                <w:sz w:val="22"/>
                <w:szCs w:val="22"/>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2"/>
                <w:szCs w:val="22"/>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center"/>
              <w:rPr>
                <w:rFonts w:cs="Arial"/>
              </w:rPr>
            </w:pPr>
            <w:r>
              <w:rPr>
                <w:rFonts w:cs="Arial"/>
                <w:sz w:val="16"/>
                <w:szCs w:val="16"/>
              </w:rPr>
              <w:t>(provided by IRIB)</w:t>
            </w:r>
          </w:p>
        </w:tc>
      </w:tr>
    </w:tbl>
    <w:p w:rsidR="001A5895" w:rsidRDefault="001A5895">
      <w:pPr>
        <w:rPr>
          <w:rFonts w:cs="Arial"/>
          <w:vanish/>
        </w:rPr>
      </w:pPr>
    </w:p>
    <w:tbl>
      <w:tblPr>
        <w:tblW w:w="0" w:type="auto"/>
        <w:jc w:val="center"/>
        <w:tblLayout w:type="fixed"/>
        <w:tblCellMar>
          <w:left w:w="120" w:type="dxa"/>
          <w:right w:w="120" w:type="dxa"/>
        </w:tblCellMar>
        <w:tblLook w:val="0000"/>
      </w:tblPr>
      <w:tblGrid>
        <w:gridCol w:w="2615"/>
        <w:gridCol w:w="6882"/>
      </w:tblGrid>
      <w:tr w:rsidR="008A6C65" w:rsidTr="000B24C0">
        <w:trPr>
          <w:trHeight w:val="1305"/>
          <w:jc w:val="center"/>
        </w:trPr>
        <w:tc>
          <w:tcPr>
            <w:tcW w:w="9497" w:type="dxa"/>
            <w:gridSpan w:val="2"/>
            <w:tcBorders>
              <w:top w:val="nil"/>
              <w:left w:val="nil"/>
              <w:bottom w:val="single" w:sz="8" w:space="0" w:color="000000"/>
              <w:right w:val="nil"/>
            </w:tcBorders>
          </w:tcPr>
          <w:p w:rsidR="001A5895" w:rsidRDefault="001A5895">
            <w:pPr>
              <w:spacing w:line="120" w:lineRule="exact"/>
              <w:rPr>
                <w:rFonts w:cs="Arial"/>
              </w:rPr>
            </w:pPr>
          </w:p>
          <w:p w:rsidR="001A5895" w:rsidRDefault="001A5895" w:rsidP="00FC3039">
            <w:pPr>
              <w:widowControl/>
              <w:pBdr>
                <w:top w:val="single" w:sz="8" w:space="1" w:color="000000"/>
                <w:left w:val="single" w:sz="8" w:space="4" w:color="000000"/>
                <w:bottom w:val="single" w:sz="8" w:space="1" w:color="000000"/>
                <w:right w:val="single" w:sz="8" w:space="4" w:color="000000"/>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401" w:author="Author" w:date="2010-03-23T13:42:00Z"/>
                <w:rFonts w:cs="Arial"/>
              </w:rPr>
            </w:pPr>
            <w:r>
              <w:rPr>
                <w:rFonts w:cs="Arial"/>
                <w:b/>
                <w:bCs/>
              </w:rPr>
              <w:t>INSTRUCTIONS</w:t>
            </w:r>
            <w:r>
              <w:rPr>
                <w:rFonts w:cs="Arial"/>
              </w:rPr>
              <w:t xml:space="preserve"> </w:t>
            </w:r>
          </w:p>
          <w:p w:rsidR="00C74CD3" w:rsidRPr="006015E7" w:rsidRDefault="00C74CD3" w:rsidP="00FC3039">
            <w:pPr>
              <w:widowControl/>
              <w:pBdr>
                <w:top w:val="single" w:sz="8" w:space="1" w:color="000000"/>
                <w:left w:val="single" w:sz="8" w:space="4" w:color="000000"/>
                <w:bottom w:val="single" w:sz="8" w:space="1" w:color="000000"/>
                <w:right w:val="single" w:sz="8" w:space="4" w:color="000000"/>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18"/>
                <w:szCs w:val="18"/>
              </w:rPr>
            </w:pPr>
            <w:ins w:id="402" w:author="Author" w:date="2010-03-23T13:51:00Z">
              <w:r w:rsidRPr="006015E7">
                <w:rPr>
                  <w:rFonts w:cs="Arial"/>
                  <w:sz w:val="18"/>
                  <w:szCs w:val="18"/>
                </w:rPr>
                <w:t>Each f</w:t>
              </w:r>
            </w:ins>
            <w:ins w:id="403" w:author="Author" w:date="2010-03-23T14:34:00Z">
              <w:r w:rsidR="00517E4F" w:rsidRPr="006015E7">
                <w:rPr>
                  <w:rFonts w:cs="Arial"/>
                  <w:sz w:val="18"/>
                  <w:szCs w:val="18"/>
                </w:rPr>
                <w:t>eedback form should address only one (1) issue.</w:t>
              </w:r>
            </w:ins>
          </w:p>
          <w:p w:rsidR="001A5895" w:rsidRPr="006015E7" w:rsidRDefault="001A5895" w:rsidP="00FC3039">
            <w:pPr>
              <w:widowControl/>
              <w:pBdr>
                <w:top w:val="single" w:sz="8" w:space="1" w:color="000000"/>
                <w:left w:val="single" w:sz="8" w:space="4" w:color="000000"/>
                <w:bottom w:val="single" w:sz="8" w:space="1" w:color="000000"/>
                <w:right w:val="single" w:sz="8" w:space="4" w:color="000000"/>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18"/>
                <w:szCs w:val="18"/>
              </w:rPr>
            </w:pPr>
            <w:r w:rsidRPr="00686033">
              <w:rPr>
                <w:rFonts w:cs="Arial"/>
                <w:b/>
                <w:sz w:val="18"/>
                <w:szCs w:val="18"/>
              </w:rPr>
              <w:t>Originator</w:t>
            </w:r>
            <w:r w:rsidRPr="006015E7">
              <w:rPr>
                <w:rFonts w:cs="Arial"/>
                <w:sz w:val="18"/>
                <w:szCs w:val="18"/>
              </w:rPr>
              <w:t xml:space="preserve">: Complete Sections A through E and email form to your supervisor.  </w:t>
            </w:r>
          </w:p>
          <w:p w:rsidR="001A5895" w:rsidRDefault="001A5895" w:rsidP="0048298B">
            <w:pPr>
              <w:widowControl/>
              <w:pBdr>
                <w:top w:val="single" w:sz="8" w:space="1" w:color="000000"/>
                <w:left w:val="single" w:sz="8" w:space="4" w:color="000000"/>
                <w:bottom w:val="single" w:sz="8" w:space="1" w:color="000000"/>
                <w:right w:val="single" w:sz="8" w:space="4" w:color="000000"/>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r w:rsidRPr="00686033">
              <w:rPr>
                <w:rFonts w:cs="Arial"/>
                <w:b/>
                <w:sz w:val="18"/>
                <w:szCs w:val="18"/>
              </w:rPr>
              <w:t>Supervisor</w:t>
            </w:r>
            <w:r w:rsidRPr="006015E7">
              <w:rPr>
                <w:rFonts w:cs="Arial"/>
                <w:sz w:val="18"/>
                <w:szCs w:val="18"/>
              </w:rPr>
              <w:t>: Complete Section F</w:t>
            </w:r>
            <w:ins w:id="404" w:author="Author" w:date="2010-03-23T13:39:00Z">
              <w:r w:rsidR="00C74CD3" w:rsidRPr="006015E7">
                <w:rPr>
                  <w:rFonts w:cs="Arial"/>
                  <w:sz w:val="18"/>
                  <w:szCs w:val="18"/>
                </w:rPr>
                <w:t xml:space="preserve">; </w:t>
              </w:r>
            </w:ins>
            <w:r w:rsidRPr="006015E7">
              <w:rPr>
                <w:rFonts w:cs="Arial"/>
                <w:sz w:val="18"/>
                <w:szCs w:val="18"/>
              </w:rPr>
              <w:t xml:space="preserve">then email to </w:t>
            </w:r>
            <w:r w:rsidR="00686033">
              <w:rPr>
                <w:rFonts w:cs="Arial"/>
                <w:sz w:val="18"/>
                <w:szCs w:val="18"/>
              </w:rPr>
              <w:t xml:space="preserve">the </w:t>
            </w:r>
            <w:ins w:id="405" w:author="Author" w:date="2010-05-11T16:13:00Z">
              <w:r w:rsidR="00766ABB">
                <w:rPr>
                  <w:rFonts w:cs="Arial"/>
                  <w:sz w:val="18"/>
                  <w:szCs w:val="18"/>
                </w:rPr>
                <w:t>ROP_Feedback Resource</w:t>
              </w:r>
            </w:ins>
            <w:r w:rsidR="00686033">
              <w:rPr>
                <w:rFonts w:cs="Arial"/>
                <w:sz w:val="18"/>
                <w:szCs w:val="18"/>
              </w:rPr>
              <w:t xml:space="preserve"> and originator</w:t>
            </w:r>
            <w:ins w:id="406" w:author="Author" w:date="2010-05-11T16:13:00Z">
              <w:r w:rsidR="00766ABB">
                <w:rPr>
                  <w:rFonts w:cs="Arial"/>
                  <w:sz w:val="18"/>
                  <w:szCs w:val="18"/>
                </w:rPr>
                <w:t>.</w:t>
              </w:r>
            </w:ins>
          </w:p>
        </w:tc>
      </w:tr>
      <w:tr w:rsidR="008A6C65" w:rsidTr="000B24C0">
        <w:trPr>
          <w:trHeight w:hRule="exact" w:val="731"/>
          <w:jc w:val="center"/>
        </w:trPr>
        <w:tc>
          <w:tcPr>
            <w:tcW w:w="9497" w:type="dxa"/>
            <w:gridSpan w:val="2"/>
            <w:tcBorders>
              <w:top w:val="single" w:sz="8" w:space="0" w:color="000000"/>
              <w:left w:val="single" w:sz="8" w:space="0" w:color="000000"/>
              <w:bottom w:val="nil"/>
              <w:right w:val="single" w:sz="8" w:space="0" w:color="000000"/>
            </w:tcBorders>
          </w:tcPr>
          <w:p w:rsidR="001A5895" w:rsidRDefault="001A5895" w:rsidP="004F49F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18"/>
                <w:szCs w:val="18"/>
              </w:rPr>
            </w:pPr>
            <w:r>
              <w:rPr>
                <w:rFonts w:cs="Arial"/>
                <w:b/>
                <w:bCs/>
              </w:rPr>
              <w:t xml:space="preserve">SECTION A:  </w:t>
            </w:r>
            <w:ins w:id="407" w:author="Author" w:date="2010-03-22T16:13:00Z">
              <w:r w:rsidR="0024753C">
                <w:rPr>
                  <w:rFonts w:cs="Arial"/>
                  <w:b/>
                  <w:bCs/>
                </w:rPr>
                <w:t xml:space="preserve">NUMBER AND </w:t>
              </w:r>
            </w:ins>
            <w:r>
              <w:rPr>
                <w:rFonts w:cs="Arial"/>
                <w:b/>
                <w:bCs/>
              </w:rPr>
              <w:t>TITLE</w:t>
            </w:r>
            <w:r>
              <w:rPr>
                <w:rFonts w:cs="Arial"/>
              </w:rPr>
              <w:t xml:space="preserve">  </w:t>
            </w:r>
          </w:p>
          <w:p w:rsidR="001A5895" w:rsidRDefault="001A5895" w:rsidP="008701C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sz w:val="18"/>
                <w:szCs w:val="18"/>
              </w:rPr>
              <w:t>(</w:t>
            </w:r>
            <w:ins w:id="408" w:author="Author" w:date="2010-03-22T16:10:00Z">
              <w:r w:rsidR="0024753C">
                <w:rPr>
                  <w:rFonts w:cs="Arial"/>
                  <w:sz w:val="18"/>
                  <w:szCs w:val="18"/>
                </w:rPr>
                <w:t xml:space="preserve">Enter the number and title of </w:t>
              </w:r>
            </w:ins>
            <w:r>
              <w:rPr>
                <w:rFonts w:cs="Arial"/>
                <w:sz w:val="18"/>
                <w:szCs w:val="18"/>
              </w:rPr>
              <w:t>the Inspection Procedure (IP</w:t>
            </w:r>
            <w:ins w:id="409" w:author="Author" w:date="2010-03-22T16:12:00Z">
              <w:r w:rsidR="0024753C">
                <w:rPr>
                  <w:rFonts w:cs="Arial"/>
                  <w:sz w:val="18"/>
                  <w:szCs w:val="18"/>
                </w:rPr>
                <w:t>)</w:t>
              </w:r>
            </w:ins>
            <w:ins w:id="410" w:author="Author" w:date="2010-03-22T16:11:00Z">
              <w:r w:rsidR="0024753C">
                <w:rPr>
                  <w:rFonts w:cs="Arial"/>
                  <w:sz w:val="18"/>
                  <w:szCs w:val="18"/>
                </w:rPr>
                <w:t xml:space="preserve">, </w:t>
              </w:r>
            </w:ins>
            <w:r>
              <w:rPr>
                <w:rFonts w:cs="Arial"/>
                <w:sz w:val="18"/>
                <w:szCs w:val="18"/>
              </w:rPr>
              <w:t xml:space="preserve"> I</w:t>
            </w:r>
            <w:ins w:id="411" w:author="Author" w:date="2010-03-22T16:09:00Z">
              <w:r w:rsidR="0024753C">
                <w:rPr>
                  <w:rFonts w:cs="Arial"/>
                  <w:sz w:val="18"/>
                  <w:szCs w:val="18"/>
                </w:rPr>
                <w:t>nspect</w:t>
              </w:r>
            </w:ins>
            <w:ins w:id="412" w:author="Author" w:date="2010-03-23T13:50:00Z">
              <w:r w:rsidR="00C74CD3">
                <w:rPr>
                  <w:rFonts w:cs="Arial"/>
                  <w:sz w:val="18"/>
                  <w:szCs w:val="18"/>
                </w:rPr>
                <w:t>i</w:t>
              </w:r>
            </w:ins>
            <w:ins w:id="413" w:author="Author" w:date="2010-03-22T16:09:00Z">
              <w:r w:rsidR="0024753C">
                <w:rPr>
                  <w:rFonts w:cs="Arial"/>
                  <w:sz w:val="18"/>
                  <w:szCs w:val="18"/>
                </w:rPr>
                <w:t xml:space="preserve">on </w:t>
              </w:r>
            </w:ins>
            <w:r>
              <w:rPr>
                <w:rFonts w:cs="Arial"/>
                <w:sz w:val="18"/>
                <w:szCs w:val="18"/>
              </w:rPr>
              <w:t>M</w:t>
            </w:r>
            <w:ins w:id="414" w:author="Author" w:date="2010-03-22T16:10:00Z">
              <w:r w:rsidR="0024753C">
                <w:rPr>
                  <w:rFonts w:cs="Arial"/>
                  <w:sz w:val="18"/>
                  <w:szCs w:val="18"/>
                </w:rPr>
                <w:t xml:space="preserve">anual </w:t>
              </w:r>
            </w:ins>
            <w:r>
              <w:rPr>
                <w:rFonts w:cs="Arial"/>
                <w:sz w:val="18"/>
                <w:szCs w:val="18"/>
              </w:rPr>
              <w:t>C</w:t>
            </w:r>
            <w:ins w:id="415" w:author="Author" w:date="2010-03-22T16:10:00Z">
              <w:r w:rsidR="0024753C">
                <w:rPr>
                  <w:rFonts w:cs="Arial"/>
                  <w:sz w:val="18"/>
                  <w:szCs w:val="18"/>
                </w:rPr>
                <w:t>hapter (IMC)</w:t>
              </w:r>
            </w:ins>
            <w:ins w:id="416" w:author="Author" w:date="2010-04-30T12:26:00Z">
              <w:r w:rsidR="006015E7">
                <w:rPr>
                  <w:rFonts w:cs="Arial"/>
                  <w:sz w:val="18"/>
                  <w:szCs w:val="18"/>
                </w:rPr>
                <w:t>,</w:t>
              </w:r>
            </w:ins>
            <w:r>
              <w:rPr>
                <w:rFonts w:cs="Arial"/>
                <w:sz w:val="18"/>
                <w:szCs w:val="18"/>
              </w:rPr>
              <w:t xml:space="preserve"> </w:t>
            </w:r>
            <w:ins w:id="417" w:author="Author" w:date="2010-03-22T16:11:00Z">
              <w:r w:rsidR="0024753C">
                <w:rPr>
                  <w:rFonts w:cs="Arial"/>
                  <w:sz w:val="18"/>
                  <w:szCs w:val="18"/>
                </w:rPr>
                <w:t>or</w:t>
              </w:r>
            </w:ins>
            <w:r>
              <w:rPr>
                <w:rFonts w:cs="Arial"/>
                <w:sz w:val="18"/>
                <w:szCs w:val="18"/>
              </w:rPr>
              <w:t xml:space="preserve"> </w:t>
            </w:r>
            <w:ins w:id="418" w:author="Author" w:date="2010-03-22T16:12:00Z">
              <w:r w:rsidR="0024753C">
                <w:rPr>
                  <w:rFonts w:cs="Arial"/>
                  <w:sz w:val="18"/>
                  <w:szCs w:val="18"/>
                </w:rPr>
                <w:t xml:space="preserve"> P</w:t>
              </w:r>
            </w:ins>
            <w:r>
              <w:rPr>
                <w:rFonts w:cs="Arial"/>
                <w:sz w:val="18"/>
                <w:szCs w:val="18"/>
              </w:rPr>
              <w:t xml:space="preserve">erformance </w:t>
            </w:r>
            <w:ins w:id="419" w:author="Author" w:date="2010-03-22T16:12:00Z">
              <w:r w:rsidR="0024753C">
                <w:rPr>
                  <w:rFonts w:cs="Arial"/>
                  <w:sz w:val="18"/>
                  <w:szCs w:val="18"/>
                </w:rPr>
                <w:t>I</w:t>
              </w:r>
            </w:ins>
            <w:r>
              <w:rPr>
                <w:rFonts w:cs="Arial"/>
                <w:sz w:val="18"/>
                <w:szCs w:val="18"/>
              </w:rPr>
              <w:t>ndicator (PI</w:t>
            </w:r>
            <w:ins w:id="420" w:author="Author" w:date="2010-03-22T16:11:00Z">
              <w:r w:rsidR="0024753C">
                <w:rPr>
                  <w:rFonts w:cs="Arial"/>
                  <w:sz w:val="18"/>
                  <w:szCs w:val="18"/>
                </w:rPr>
                <w:t>).</w:t>
              </w:r>
            </w:ins>
            <w:r>
              <w:rPr>
                <w:rFonts w:cs="Arial"/>
                <w:sz w:val="18"/>
                <w:szCs w:val="18"/>
              </w:rPr>
              <w:t xml:space="preserve"> </w:t>
            </w:r>
            <w:ins w:id="421" w:author="Author" w:date="2010-03-23T13:41:00Z">
              <w:r w:rsidR="00C74CD3">
                <w:rPr>
                  <w:rFonts w:cs="Arial"/>
                  <w:sz w:val="18"/>
                  <w:szCs w:val="18"/>
                </w:rPr>
                <w:t xml:space="preserve">  Enter the </w:t>
              </w:r>
            </w:ins>
            <w:r w:rsidR="008701C7">
              <w:rPr>
                <w:rFonts w:cs="Arial"/>
                <w:sz w:val="18"/>
                <w:szCs w:val="18"/>
              </w:rPr>
              <w:t>issue d</w:t>
            </w:r>
            <w:ins w:id="422" w:author="Author" w:date="2010-03-23T13:41:00Z">
              <w:r w:rsidR="00C74CD3">
                <w:rPr>
                  <w:rFonts w:cs="Arial"/>
                  <w:sz w:val="18"/>
                  <w:szCs w:val="18"/>
                </w:rPr>
                <w:t>ate of the IP or IMC.</w:t>
              </w:r>
            </w:ins>
            <w:r>
              <w:rPr>
                <w:rFonts w:cs="Arial"/>
                <w:sz w:val="18"/>
                <w:szCs w:val="18"/>
              </w:rPr>
              <w:t xml:space="preserve"> </w:t>
            </w:r>
          </w:p>
        </w:tc>
      </w:tr>
      <w:tr w:rsidR="001A5895" w:rsidTr="000B24C0">
        <w:trPr>
          <w:trHeight w:val="793"/>
          <w:jc w:val="center"/>
        </w:trPr>
        <w:tc>
          <w:tcPr>
            <w:tcW w:w="2615" w:type="dxa"/>
            <w:tcBorders>
              <w:top w:val="nil"/>
              <w:left w:val="single" w:sz="8" w:space="0" w:color="000000"/>
              <w:bottom w:val="nil"/>
              <w:right w:val="single" w:sz="8" w:space="0" w:color="000000"/>
            </w:tcBorders>
          </w:tcPr>
          <w:p w:rsidR="001A5895" w:rsidRDefault="001A5895" w:rsidP="0024753C">
            <w:pPr>
              <w:spacing w:line="120" w:lineRule="exact"/>
              <w:jc w:val="center"/>
              <w:rPr>
                <w:rFonts w:cs="Arial"/>
              </w:rPr>
            </w:pPr>
          </w:p>
          <w:p w:rsidR="001A5895" w:rsidRDefault="0024753C" w:rsidP="0024753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center"/>
              <w:rPr>
                <w:rFonts w:cs="Arial"/>
              </w:rPr>
            </w:pPr>
            <w:ins w:id="423" w:author="Author" w:date="2010-03-22T16:14:00Z">
              <w:r>
                <w:rPr>
                  <w:rFonts w:cs="Arial"/>
                </w:rPr>
                <w:t>IP</w:t>
              </w:r>
            </w:ins>
            <w:ins w:id="424" w:author="Author" w:date="2010-03-22T16:15:00Z">
              <w:r>
                <w:rPr>
                  <w:rFonts w:cs="Arial"/>
                </w:rPr>
                <w:t xml:space="preserve"> or </w:t>
              </w:r>
            </w:ins>
            <w:ins w:id="425" w:author="Author" w:date="2010-03-22T16:14:00Z">
              <w:r>
                <w:rPr>
                  <w:rFonts w:cs="Arial"/>
                </w:rPr>
                <w:t>IMC</w:t>
              </w:r>
            </w:ins>
            <w:ins w:id="426" w:author="Author" w:date="2010-03-22T16:49:00Z">
              <w:r w:rsidR="005B45AC">
                <w:rPr>
                  <w:rFonts w:cs="Arial"/>
                </w:rPr>
                <w:t xml:space="preserve"> </w:t>
              </w:r>
            </w:ins>
            <w:ins w:id="427" w:author="Author" w:date="2010-03-22T16:14:00Z">
              <w:r>
                <w:rPr>
                  <w:rFonts w:cs="Arial"/>
                </w:rPr>
                <w:t>Number and Title</w:t>
              </w:r>
            </w:ins>
          </w:p>
        </w:tc>
        <w:tc>
          <w:tcPr>
            <w:tcW w:w="6882" w:type="dxa"/>
            <w:tcBorders>
              <w:top w:val="single" w:sz="7" w:space="0" w:color="000000"/>
              <w:left w:val="single" w:sz="8" w:space="0" w:color="000000"/>
              <w:bottom w:val="single" w:sz="7" w:space="0" w:color="000000"/>
              <w:right w:val="single" w:sz="8" w:space="0" w:color="000000"/>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B24C0">
        <w:trPr>
          <w:trHeight w:val="343"/>
          <w:jc w:val="center"/>
        </w:trPr>
        <w:tc>
          <w:tcPr>
            <w:tcW w:w="2615" w:type="dxa"/>
            <w:tcBorders>
              <w:top w:val="nil"/>
              <w:left w:val="single" w:sz="8" w:space="0" w:color="000000"/>
              <w:bottom w:val="nil"/>
              <w:right w:val="single" w:sz="8" w:space="0" w:color="000000"/>
            </w:tcBorders>
          </w:tcPr>
          <w:p w:rsidR="001A5895" w:rsidRDefault="001A5895" w:rsidP="0024753C">
            <w:pPr>
              <w:spacing w:line="120" w:lineRule="exact"/>
              <w:jc w:val="center"/>
              <w:rPr>
                <w:rFonts w:cs="Arial"/>
              </w:rPr>
            </w:pPr>
          </w:p>
          <w:p w:rsidR="001A5895" w:rsidRDefault="00C74CD3" w:rsidP="0024753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center"/>
              <w:rPr>
                <w:rFonts w:cs="Arial"/>
              </w:rPr>
            </w:pPr>
            <w:ins w:id="428" w:author="Author" w:date="2010-03-23T14:12:00Z">
              <w:r>
                <w:rPr>
                  <w:rFonts w:cs="Arial"/>
                </w:rPr>
                <w:t xml:space="preserve">Issue </w:t>
              </w:r>
            </w:ins>
            <w:ins w:id="429" w:author="Author" w:date="2010-03-22T16:15:00Z">
              <w:r w:rsidR="0024753C">
                <w:rPr>
                  <w:rFonts w:cs="Arial"/>
                </w:rPr>
                <w:t xml:space="preserve">Date </w:t>
              </w:r>
            </w:ins>
          </w:p>
        </w:tc>
        <w:tc>
          <w:tcPr>
            <w:tcW w:w="6882" w:type="dxa"/>
            <w:tcBorders>
              <w:top w:val="single" w:sz="7" w:space="0" w:color="000000"/>
              <w:left w:val="single" w:sz="8" w:space="0" w:color="000000"/>
              <w:bottom w:val="single" w:sz="7" w:space="0" w:color="000000"/>
              <w:right w:val="single" w:sz="8" w:space="0" w:color="000000"/>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B24C0">
        <w:trPr>
          <w:jc w:val="center"/>
        </w:trPr>
        <w:tc>
          <w:tcPr>
            <w:tcW w:w="2615" w:type="dxa"/>
            <w:tcBorders>
              <w:top w:val="nil"/>
              <w:left w:val="single" w:sz="8" w:space="0" w:color="000000"/>
              <w:bottom w:val="single" w:sz="8" w:space="0" w:color="000000"/>
              <w:right w:val="single" w:sz="8" w:space="0" w:color="000000"/>
            </w:tcBorders>
          </w:tcPr>
          <w:p w:rsidR="001A5895" w:rsidRDefault="001A5895" w:rsidP="0024753C">
            <w:pPr>
              <w:spacing w:line="120" w:lineRule="exact"/>
              <w:jc w:val="center"/>
              <w:rPr>
                <w:rFonts w:cs="Arial"/>
              </w:rPr>
            </w:pPr>
          </w:p>
          <w:p w:rsidR="001A5895" w:rsidRDefault="001A5895" w:rsidP="0024753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center"/>
              <w:rPr>
                <w:rFonts w:cs="Arial"/>
              </w:rPr>
            </w:pPr>
            <w:r>
              <w:rPr>
                <w:rFonts w:cs="Arial"/>
              </w:rPr>
              <w:t>Performance Indicator Flag (i.e. MS01):</w:t>
            </w:r>
          </w:p>
        </w:tc>
        <w:tc>
          <w:tcPr>
            <w:tcW w:w="6882" w:type="dxa"/>
            <w:tcBorders>
              <w:top w:val="single" w:sz="7" w:space="0" w:color="000000"/>
              <w:left w:val="single" w:sz="8" w:space="0" w:color="000000"/>
              <w:bottom w:val="single" w:sz="8" w:space="0" w:color="000000"/>
              <w:right w:val="single" w:sz="8" w:space="0" w:color="000000"/>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bl>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430" w:author="Author" w:date="2010-04-30T12:28:00Z"/>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1"/>
        <w:gridCol w:w="727"/>
        <w:gridCol w:w="1943"/>
        <w:gridCol w:w="667"/>
        <w:gridCol w:w="1444"/>
        <w:gridCol w:w="716"/>
        <w:gridCol w:w="1620"/>
        <w:gridCol w:w="828"/>
      </w:tblGrid>
      <w:tr w:rsidR="001B3FD5" w:rsidRPr="00AA3066" w:rsidTr="008F3F1A">
        <w:trPr>
          <w:trHeight w:val="341"/>
        </w:trPr>
        <w:tc>
          <w:tcPr>
            <w:tcW w:w="9576" w:type="dxa"/>
            <w:gridSpan w:val="8"/>
          </w:tcPr>
          <w:p w:rsidR="001B3FD5" w:rsidRPr="008F3F1A" w:rsidRDefault="001B3FD5" w:rsidP="008F3F1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18"/>
                <w:szCs w:val="18"/>
              </w:rPr>
            </w:pPr>
            <w:ins w:id="431" w:author="Author" w:date="2010-04-30T12:29:00Z">
              <w:r w:rsidRPr="00AA3066">
                <w:rPr>
                  <w:rFonts w:cs="Arial"/>
                  <w:b/>
                  <w:bCs/>
                </w:rPr>
                <w:t>SECTION B:  TOPIC</w:t>
              </w:r>
              <w:r w:rsidRPr="00AA3066">
                <w:rPr>
                  <w:rFonts w:cs="Arial"/>
                </w:rPr>
                <w:t xml:space="preserve"> </w:t>
              </w:r>
              <w:r w:rsidRPr="00AA3066">
                <w:rPr>
                  <w:rFonts w:cs="Arial"/>
                  <w:sz w:val="18"/>
                  <w:szCs w:val="18"/>
                </w:rPr>
                <w:t>(Select all topic areas which apply.):</w:t>
              </w:r>
            </w:ins>
          </w:p>
        </w:tc>
      </w:tr>
      <w:tr w:rsidR="009953B9" w:rsidRPr="00AA3066" w:rsidTr="00371D67">
        <w:trPr>
          <w:trHeight w:val="162"/>
        </w:trPr>
        <w:tc>
          <w:tcPr>
            <w:tcW w:w="1631" w:type="dxa"/>
          </w:tcPr>
          <w:p w:rsidR="009953B9" w:rsidRPr="00AA3066" w:rsidRDefault="009953B9"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b/>
                <w:bCs/>
              </w:rPr>
            </w:pPr>
            <w:ins w:id="432" w:author="Author" w:date="2010-04-30T12:52:00Z">
              <w:r w:rsidRPr="00AA3066">
                <w:rPr>
                  <w:rFonts w:cs="Arial"/>
                  <w:b/>
                  <w:bCs/>
                </w:rPr>
                <w:t>Inspection</w:t>
              </w:r>
            </w:ins>
          </w:p>
        </w:tc>
        <w:tc>
          <w:tcPr>
            <w:tcW w:w="727" w:type="dxa"/>
          </w:tcPr>
          <w:p w:rsidR="009953B9" w:rsidRPr="00AA3066" w:rsidRDefault="00987AA8"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b/>
                <w:bCs/>
              </w:rPr>
            </w:pPr>
            <w:ins w:id="433" w:author="Author" w:date="2010-04-30T12:54:00Z">
              <w:r w:rsidRPr="00AA3066">
                <w:rPr>
                  <w:rFonts w:cs="Arial"/>
                  <w:b/>
                  <w:bCs/>
                </w:rPr>
                <w:fldChar w:fldCharType="begin">
                  <w:ffData>
                    <w:name w:val="Check9"/>
                    <w:enabled/>
                    <w:calcOnExit w:val="0"/>
                    <w:checkBox>
                      <w:sizeAuto/>
                      <w:default w:val="0"/>
                    </w:checkBox>
                  </w:ffData>
                </w:fldChar>
              </w:r>
              <w:bookmarkStart w:id="434" w:name="Check9"/>
              <w:r w:rsidR="009953B9" w:rsidRPr="00AA3066">
                <w:rPr>
                  <w:rFonts w:cs="Arial"/>
                  <w:b/>
                  <w:bCs/>
                </w:rPr>
                <w:instrText xml:space="preserve"> FORMCHECKBOX </w:instrText>
              </w:r>
              <w:r w:rsidRPr="00AA3066">
                <w:rPr>
                  <w:rFonts w:cs="Arial"/>
                  <w:b/>
                  <w:bCs/>
                </w:rPr>
              </w:r>
              <w:r w:rsidRPr="00AA3066">
                <w:rPr>
                  <w:rFonts w:cs="Arial"/>
                  <w:b/>
                  <w:bCs/>
                </w:rPr>
                <w:fldChar w:fldCharType="end"/>
              </w:r>
            </w:ins>
            <w:bookmarkEnd w:id="434"/>
          </w:p>
        </w:tc>
        <w:tc>
          <w:tcPr>
            <w:tcW w:w="1943" w:type="dxa"/>
          </w:tcPr>
          <w:p w:rsidR="009953B9" w:rsidRPr="00AA3066" w:rsidRDefault="009953B9"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b/>
                <w:bCs/>
              </w:rPr>
            </w:pPr>
            <w:ins w:id="435" w:author="Author" w:date="2010-04-30T12:52:00Z">
              <w:r w:rsidRPr="00AA3066">
                <w:rPr>
                  <w:rFonts w:cs="Arial"/>
                  <w:b/>
                  <w:bCs/>
                </w:rPr>
                <w:t>SDP</w:t>
              </w:r>
            </w:ins>
          </w:p>
        </w:tc>
        <w:tc>
          <w:tcPr>
            <w:tcW w:w="667" w:type="dxa"/>
          </w:tcPr>
          <w:p w:rsidR="009953B9" w:rsidRPr="00AA3066" w:rsidRDefault="00987AA8"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b/>
                <w:bCs/>
              </w:rPr>
            </w:pPr>
            <w:ins w:id="436" w:author="Author" w:date="2010-04-30T12:54:00Z">
              <w:r w:rsidRPr="00AA3066">
                <w:rPr>
                  <w:rFonts w:cs="Arial"/>
                  <w:b/>
                  <w:bCs/>
                </w:rPr>
                <w:fldChar w:fldCharType="begin">
                  <w:ffData>
                    <w:name w:val="Check11"/>
                    <w:enabled/>
                    <w:calcOnExit w:val="0"/>
                    <w:checkBox>
                      <w:sizeAuto/>
                      <w:default w:val="0"/>
                    </w:checkBox>
                  </w:ffData>
                </w:fldChar>
              </w:r>
              <w:bookmarkStart w:id="437" w:name="Check11"/>
              <w:r w:rsidR="009953B9" w:rsidRPr="00AA3066">
                <w:rPr>
                  <w:rFonts w:cs="Arial"/>
                  <w:b/>
                  <w:bCs/>
                </w:rPr>
                <w:instrText xml:space="preserve"> FORMCHECKBOX </w:instrText>
              </w:r>
              <w:r w:rsidRPr="00AA3066">
                <w:rPr>
                  <w:rFonts w:cs="Arial"/>
                  <w:b/>
                  <w:bCs/>
                </w:rPr>
              </w:r>
              <w:r w:rsidRPr="00AA3066">
                <w:rPr>
                  <w:rFonts w:cs="Arial"/>
                  <w:b/>
                  <w:bCs/>
                </w:rPr>
                <w:fldChar w:fldCharType="end"/>
              </w:r>
            </w:ins>
            <w:bookmarkEnd w:id="437"/>
          </w:p>
        </w:tc>
        <w:tc>
          <w:tcPr>
            <w:tcW w:w="1444" w:type="dxa"/>
          </w:tcPr>
          <w:p w:rsidR="009953B9" w:rsidRPr="00AA3066" w:rsidRDefault="009953B9"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b/>
                <w:bCs/>
              </w:rPr>
            </w:pPr>
            <w:ins w:id="438" w:author="Author" w:date="2010-04-30T12:52:00Z">
              <w:r w:rsidRPr="00AA3066">
                <w:rPr>
                  <w:rFonts w:cs="Arial"/>
                  <w:b/>
                  <w:bCs/>
                </w:rPr>
                <w:t>PIs</w:t>
              </w:r>
            </w:ins>
          </w:p>
        </w:tc>
        <w:tc>
          <w:tcPr>
            <w:tcW w:w="716" w:type="dxa"/>
          </w:tcPr>
          <w:p w:rsidR="009953B9" w:rsidRPr="00AA3066" w:rsidRDefault="00987AA8"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b/>
                <w:bCs/>
              </w:rPr>
            </w:pPr>
            <w:ins w:id="439" w:author="Author" w:date="2010-04-30T12:55:00Z">
              <w:r w:rsidRPr="00AA3066">
                <w:rPr>
                  <w:rFonts w:cs="Arial"/>
                  <w:b/>
                  <w:bCs/>
                </w:rPr>
                <w:fldChar w:fldCharType="begin">
                  <w:ffData>
                    <w:name w:val="Check13"/>
                    <w:enabled/>
                    <w:calcOnExit w:val="0"/>
                    <w:checkBox>
                      <w:sizeAuto/>
                      <w:default w:val="0"/>
                    </w:checkBox>
                  </w:ffData>
                </w:fldChar>
              </w:r>
              <w:bookmarkStart w:id="440" w:name="Check13"/>
              <w:r w:rsidR="009953B9" w:rsidRPr="00AA3066">
                <w:rPr>
                  <w:rFonts w:cs="Arial"/>
                  <w:b/>
                  <w:bCs/>
                </w:rPr>
                <w:instrText xml:space="preserve"> FORMCHECKBOX </w:instrText>
              </w:r>
              <w:r w:rsidRPr="00AA3066">
                <w:rPr>
                  <w:rFonts w:cs="Arial"/>
                  <w:b/>
                  <w:bCs/>
                </w:rPr>
              </w:r>
              <w:r w:rsidRPr="00AA3066">
                <w:rPr>
                  <w:rFonts w:cs="Arial"/>
                  <w:b/>
                  <w:bCs/>
                </w:rPr>
                <w:fldChar w:fldCharType="end"/>
              </w:r>
            </w:ins>
            <w:bookmarkEnd w:id="440"/>
          </w:p>
        </w:tc>
        <w:tc>
          <w:tcPr>
            <w:tcW w:w="1620" w:type="dxa"/>
          </w:tcPr>
          <w:p w:rsidR="009953B9" w:rsidRPr="00AA3066" w:rsidRDefault="009953B9"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b/>
                <w:bCs/>
              </w:rPr>
            </w:pPr>
            <w:ins w:id="441" w:author="Author" w:date="2010-04-30T12:52:00Z">
              <w:r w:rsidRPr="00AA3066">
                <w:rPr>
                  <w:rFonts w:cs="Arial"/>
                  <w:b/>
                  <w:bCs/>
                </w:rPr>
                <w:t>Training</w:t>
              </w:r>
            </w:ins>
          </w:p>
        </w:tc>
        <w:tc>
          <w:tcPr>
            <w:tcW w:w="828" w:type="dxa"/>
          </w:tcPr>
          <w:p w:rsidR="009953B9" w:rsidRPr="00AA3066" w:rsidRDefault="00987AA8"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b/>
                <w:bCs/>
              </w:rPr>
            </w:pPr>
            <w:ins w:id="442" w:author="Author" w:date="2010-04-30T12:55:00Z">
              <w:r w:rsidRPr="00AA3066">
                <w:rPr>
                  <w:rFonts w:cs="Arial"/>
                  <w:b/>
                  <w:bCs/>
                </w:rPr>
                <w:fldChar w:fldCharType="begin">
                  <w:ffData>
                    <w:name w:val="Check15"/>
                    <w:enabled/>
                    <w:calcOnExit w:val="0"/>
                    <w:checkBox>
                      <w:sizeAuto/>
                      <w:default w:val="0"/>
                    </w:checkBox>
                  </w:ffData>
                </w:fldChar>
              </w:r>
              <w:bookmarkStart w:id="443" w:name="Check15"/>
              <w:r w:rsidR="009953B9" w:rsidRPr="00AA3066">
                <w:rPr>
                  <w:rFonts w:cs="Arial"/>
                  <w:b/>
                  <w:bCs/>
                </w:rPr>
                <w:instrText xml:space="preserve"> FORMCHECKBOX </w:instrText>
              </w:r>
              <w:r w:rsidRPr="00AA3066">
                <w:rPr>
                  <w:rFonts w:cs="Arial"/>
                  <w:b/>
                  <w:bCs/>
                </w:rPr>
              </w:r>
              <w:r w:rsidRPr="00AA3066">
                <w:rPr>
                  <w:rFonts w:cs="Arial"/>
                  <w:b/>
                  <w:bCs/>
                </w:rPr>
                <w:fldChar w:fldCharType="end"/>
              </w:r>
            </w:ins>
            <w:bookmarkEnd w:id="443"/>
          </w:p>
        </w:tc>
      </w:tr>
      <w:tr w:rsidR="009953B9" w:rsidRPr="00AA3066" w:rsidTr="00371D67">
        <w:trPr>
          <w:trHeight w:val="162"/>
        </w:trPr>
        <w:tc>
          <w:tcPr>
            <w:tcW w:w="1631" w:type="dxa"/>
          </w:tcPr>
          <w:p w:rsidR="009953B9" w:rsidRPr="00AA3066" w:rsidRDefault="009953B9" w:rsidP="005844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rPr>
            </w:pPr>
            <w:ins w:id="444" w:author="Author" w:date="2010-04-30T12:52:00Z">
              <w:r w:rsidRPr="00AA3066">
                <w:rPr>
                  <w:rFonts w:cs="Arial"/>
                  <w:b/>
                  <w:bCs/>
                </w:rPr>
                <w:t>Assessment</w:t>
              </w:r>
            </w:ins>
          </w:p>
        </w:tc>
        <w:tc>
          <w:tcPr>
            <w:tcW w:w="727" w:type="dxa"/>
          </w:tcPr>
          <w:p w:rsidR="009953B9" w:rsidRPr="00AA3066" w:rsidRDefault="00987AA8" w:rsidP="005844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rPr>
            </w:pPr>
            <w:ins w:id="445" w:author="Author" w:date="2010-04-30T12:54:00Z">
              <w:r w:rsidRPr="00AA3066">
                <w:rPr>
                  <w:rFonts w:cs="Arial"/>
                  <w:b/>
                  <w:bCs/>
                </w:rPr>
                <w:fldChar w:fldCharType="begin">
                  <w:ffData>
                    <w:name w:val="Check10"/>
                    <w:enabled/>
                    <w:calcOnExit w:val="0"/>
                    <w:checkBox>
                      <w:sizeAuto/>
                      <w:default w:val="0"/>
                    </w:checkBox>
                  </w:ffData>
                </w:fldChar>
              </w:r>
              <w:bookmarkStart w:id="446" w:name="Check10"/>
              <w:r w:rsidR="009953B9" w:rsidRPr="00AA3066">
                <w:rPr>
                  <w:rFonts w:cs="Arial"/>
                  <w:b/>
                  <w:bCs/>
                </w:rPr>
                <w:instrText xml:space="preserve"> FORMCHECKBOX </w:instrText>
              </w:r>
              <w:r w:rsidRPr="00AA3066">
                <w:rPr>
                  <w:rFonts w:cs="Arial"/>
                  <w:b/>
                  <w:bCs/>
                </w:rPr>
              </w:r>
              <w:r w:rsidRPr="00AA3066">
                <w:rPr>
                  <w:rFonts w:cs="Arial"/>
                  <w:b/>
                  <w:bCs/>
                </w:rPr>
                <w:fldChar w:fldCharType="end"/>
              </w:r>
            </w:ins>
            <w:bookmarkEnd w:id="446"/>
          </w:p>
        </w:tc>
        <w:tc>
          <w:tcPr>
            <w:tcW w:w="1943" w:type="dxa"/>
          </w:tcPr>
          <w:p w:rsidR="009953B9" w:rsidRPr="00AA3066" w:rsidRDefault="009953B9" w:rsidP="005844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rPr>
            </w:pPr>
            <w:ins w:id="447" w:author="Author" w:date="2010-04-30T12:52:00Z">
              <w:r w:rsidRPr="00AA3066">
                <w:rPr>
                  <w:rFonts w:cs="Arial"/>
                  <w:b/>
                  <w:bCs/>
                </w:rPr>
                <w:t>Enforcement</w:t>
              </w:r>
            </w:ins>
          </w:p>
        </w:tc>
        <w:tc>
          <w:tcPr>
            <w:tcW w:w="667" w:type="dxa"/>
          </w:tcPr>
          <w:p w:rsidR="009953B9" w:rsidRPr="00AA3066" w:rsidRDefault="00987AA8" w:rsidP="005844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rPr>
            </w:pPr>
            <w:ins w:id="448" w:author="Author" w:date="2010-04-30T12:54:00Z">
              <w:r w:rsidRPr="00AA3066">
                <w:rPr>
                  <w:rFonts w:cs="Arial"/>
                  <w:b/>
                  <w:bCs/>
                </w:rPr>
                <w:fldChar w:fldCharType="begin">
                  <w:ffData>
                    <w:name w:val="Check12"/>
                    <w:enabled/>
                    <w:calcOnExit w:val="0"/>
                    <w:checkBox>
                      <w:sizeAuto/>
                      <w:default w:val="0"/>
                    </w:checkBox>
                  </w:ffData>
                </w:fldChar>
              </w:r>
              <w:bookmarkStart w:id="449" w:name="Check12"/>
              <w:r w:rsidR="009953B9" w:rsidRPr="00AA3066">
                <w:rPr>
                  <w:rFonts w:cs="Arial"/>
                  <w:b/>
                  <w:bCs/>
                </w:rPr>
                <w:instrText xml:space="preserve"> FORMCHECKBOX </w:instrText>
              </w:r>
              <w:r w:rsidRPr="00AA3066">
                <w:rPr>
                  <w:rFonts w:cs="Arial"/>
                  <w:b/>
                  <w:bCs/>
                </w:rPr>
              </w:r>
              <w:r w:rsidRPr="00AA3066">
                <w:rPr>
                  <w:rFonts w:cs="Arial"/>
                  <w:b/>
                  <w:bCs/>
                </w:rPr>
                <w:fldChar w:fldCharType="end"/>
              </w:r>
            </w:ins>
            <w:bookmarkEnd w:id="449"/>
          </w:p>
        </w:tc>
        <w:tc>
          <w:tcPr>
            <w:tcW w:w="1444" w:type="dxa"/>
          </w:tcPr>
          <w:p w:rsidR="009953B9" w:rsidRPr="00AA3066" w:rsidRDefault="009953B9" w:rsidP="005844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rPr>
            </w:pPr>
            <w:ins w:id="450" w:author="Author" w:date="2010-04-30T12:52:00Z">
              <w:r w:rsidRPr="00AA3066">
                <w:rPr>
                  <w:rFonts w:cs="Arial"/>
                  <w:b/>
                  <w:bCs/>
                </w:rPr>
                <w:t>Other</w:t>
              </w:r>
            </w:ins>
          </w:p>
        </w:tc>
        <w:tc>
          <w:tcPr>
            <w:tcW w:w="716" w:type="dxa"/>
          </w:tcPr>
          <w:p w:rsidR="009953B9" w:rsidRPr="00AA3066" w:rsidRDefault="00987AA8" w:rsidP="005844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rPr>
            </w:pPr>
            <w:ins w:id="451" w:author="Author" w:date="2010-04-30T12:55:00Z">
              <w:r w:rsidRPr="00AA3066">
                <w:rPr>
                  <w:rFonts w:cs="Arial"/>
                  <w:b/>
                  <w:bCs/>
                </w:rPr>
                <w:fldChar w:fldCharType="begin">
                  <w:ffData>
                    <w:name w:val="Check14"/>
                    <w:enabled/>
                    <w:calcOnExit w:val="0"/>
                    <w:checkBox>
                      <w:sizeAuto/>
                      <w:default w:val="0"/>
                    </w:checkBox>
                  </w:ffData>
                </w:fldChar>
              </w:r>
              <w:bookmarkStart w:id="452" w:name="Check14"/>
              <w:r w:rsidR="009953B9" w:rsidRPr="00AA3066">
                <w:rPr>
                  <w:rFonts w:cs="Arial"/>
                  <w:b/>
                  <w:bCs/>
                </w:rPr>
                <w:instrText xml:space="preserve"> FORMCHECKBOX </w:instrText>
              </w:r>
              <w:r w:rsidRPr="00AA3066">
                <w:rPr>
                  <w:rFonts w:cs="Arial"/>
                  <w:b/>
                  <w:bCs/>
                </w:rPr>
              </w:r>
              <w:r w:rsidRPr="00AA3066">
                <w:rPr>
                  <w:rFonts w:cs="Arial"/>
                  <w:b/>
                  <w:bCs/>
                </w:rPr>
                <w:fldChar w:fldCharType="end"/>
              </w:r>
            </w:ins>
            <w:bookmarkEnd w:id="452"/>
          </w:p>
        </w:tc>
        <w:tc>
          <w:tcPr>
            <w:tcW w:w="1620" w:type="dxa"/>
          </w:tcPr>
          <w:p w:rsidR="009953B9" w:rsidRPr="00AA3066" w:rsidRDefault="009953B9" w:rsidP="005844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rPr>
            </w:pPr>
            <w:ins w:id="453" w:author="Author" w:date="2010-04-30T12:53:00Z">
              <w:r w:rsidRPr="00AA3066">
                <w:rPr>
                  <w:rFonts w:cs="Arial"/>
                  <w:b/>
                  <w:bCs/>
                </w:rPr>
                <w:t>X-Cut Issue</w:t>
              </w:r>
            </w:ins>
          </w:p>
        </w:tc>
        <w:tc>
          <w:tcPr>
            <w:tcW w:w="828" w:type="dxa"/>
          </w:tcPr>
          <w:p w:rsidR="009953B9" w:rsidRPr="00AA3066" w:rsidRDefault="00987AA8" w:rsidP="005844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rPr>
            </w:pPr>
            <w:ins w:id="454" w:author="Author" w:date="2010-04-30T12:55:00Z">
              <w:r w:rsidRPr="00AA3066">
                <w:rPr>
                  <w:rFonts w:cs="Arial"/>
                  <w:b/>
                  <w:bCs/>
                </w:rPr>
                <w:fldChar w:fldCharType="begin">
                  <w:ffData>
                    <w:name w:val="Check16"/>
                    <w:enabled/>
                    <w:calcOnExit w:val="0"/>
                    <w:checkBox>
                      <w:sizeAuto/>
                      <w:default w:val="0"/>
                    </w:checkBox>
                  </w:ffData>
                </w:fldChar>
              </w:r>
              <w:bookmarkStart w:id="455" w:name="Check16"/>
              <w:r w:rsidR="009953B9" w:rsidRPr="00AA3066">
                <w:rPr>
                  <w:rFonts w:cs="Arial"/>
                  <w:b/>
                  <w:bCs/>
                </w:rPr>
                <w:instrText xml:space="preserve"> FORMCHECKBOX </w:instrText>
              </w:r>
              <w:r w:rsidRPr="00AA3066">
                <w:rPr>
                  <w:rFonts w:cs="Arial"/>
                  <w:b/>
                  <w:bCs/>
                </w:rPr>
              </w:r>
              <w:r w:rsidRPr="00AA3066">
                <w:rPr>
                  <w:rFonts w:cs="Arial"/>
                  <w:b/>
                  <w:bCs/>
                </w:rPr>
                <w:fldChar w:fldCharType="end"/>
              </w:r>
            </w:ins>
            <w:bookmarkEnd w:id="455"/>
          </w:p>
        </w:tc>
      </w:tr>
    </w:tbl>
    <w:p w:rsidR="001B3FD5" w:rsidRDefault="001B3FD5" w:rsidP="005844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456" w:author="Author" w:date="2010-04-30T12:28:00Z"/>
          <w:rFonts w:cs="Arial"/>
        </w:rPr>
      </w:pPr>
    </w:p>
    <w:tbl>
      <w:tblPr>
        <w:tblW w:w="0" w:type="auto"/>
        <w:tblInd w:w="-60" w:type="dxa"/>
        <w:tblBorders>
          <w:top w:val="single" w:sz="8" w:space="0" w:color="000000"/>
          <w:left w:val="single" w:sz="8" w:space="0" w:color="000000"/>
          <w:bottom w:val="single" w:sz="8" w:space="0" w:color="000000"/>
          <w:right w:val="single" w:sz="8" w:space="0" w:color="000000"/>
        </w:tblBorders>
        <w:tblLayout w:type="fixed"/>
        <w:tblCellMar>
          <w:left w:w="120" w:type="dxa"/>
          <w:right w:w="120" w:type="dxa"/>
        </w:tblCellMar>
        <w:tblLook w:val="0000"/>
      </w:tblPr>
      <w:tblGrid>
        <w:gridCol w:w="2340"/>
        <w:gridCol w:w="7290"/>
      </w:tblGrid>
      <w:tr w:rsidR="008A6C65" w:rsidTr="005844C0">
        <w:tc>
          <w:tcPr>
            <w:tcW w:w="9630" w:type="dxa"/>
            <w:gridSpan w:val="2"/>
          </w:tcPr>
          <w:p w:rsidR="001A5895" w:rsidRDefault="001A5895" w:rsidP="005844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b/>
                <w:bCs/>
              </w:rPr>
              <w:t>SECTION C:  SUMMARY OF ISSUE</w:t>
            </w:r>
          </w:p>
          <w:p w:rsidR="001A5895" w:rsidRDefault="001A5895" w:rsidP="00EB193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sz w:val="18"/>
                <w:szCs w:val="18"/>
              </w:rPr>
              <w:t>(Identify the specific IP or IMC section to which the feed</w:t>
            </w:r>
            <w:r w:rsidR="00EB1931">
              <w:rPr>
                <w:rFonts w:cs="Arial"/>
                <w:sz w:val="18"/>
                <w:szCs w:val="18"/>
              </w:rPr>
              <w:t xml:space="preserve">back issue applies. Summarize the concern or issue in one or two sentences.)  </w:t>
            </w:r>
            <w:r>
              <w:rPr>
                <w:rFonts w:cs="Arial"/>
                <w:sz w:val="18"/>
                <w:szCs w:val="18"/>
              </w:rPr>
              <w:t xml:space="preserve"> </w:t>
            </w:r>
          </w:p>
        </w:tc>
      </w:tr>
      <w:tr w:rsidR="001A5895" w:rsidTr="005844C0">
        <w:tc>
          <w:tcPr>
            <w:tcW w:w="2340" w:type="dxa"/>
          </w:tcPr>
          <w:p w:rsidR="001A5895" w:rsidRPr="0088731C" w:rsidRDefault="001A5895">
            <w:pPr>
              <w:spacing w:line="120" w:lineRule="exact"/>
              <w:rPr>
                <w:rFonts w:cs="Arial"/>
                <w:sz w:val="22"/>
                <w:szCs w:val="22"/>
              </w:rPr>
            </w:pPr>
          </w:p>
          <w:p w:rsidR="001A5895" w:rsidRDefault="001A5895" w:rsidP="008D003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r w:rsidRPr="0088731C">
              <w:rPr>
                <w:rFonts w:cs="Arial"/>
                <w:sz w:val="22"/>
                <w:szCs w:val="22"/>
              </w:rPr>
              <w:t>IP</w:t>
            </w:r>
            <w:ins w:id="457" w:author="Author" w:date="2010-03-24T11:38:00Z">
              <w:r w:rsidR="008D0035" w:rsidRPr="0088731C">
                <w:rPr>
                  <w:rFonts w:cs="Arial"/>
                  <w:sz w:val="22"/>
                  <w:szCs w:val="22"/>
                </w:rPr>
                <w:t xml:space="preserve"> or </w:t>
              </w:r>
            </w:ins>
            <w:r w:rsidRPr="0088731C">
              <w:rPr>
                <w:rFonts w:cs="Arial"/>
                <w:sz w:val="22"/>
                <w:szCs w:val="22"/>
              </w:rPr>
              <w:t xml:space="preserve">IMC Section:    </w:t>
            </w:r>
          </w:p>
          <w:p w:rsidR="005844C0" w:rsidRPr="0088731C" w:rsidRDefault="005844C0" w:rsidP="008D003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p>
        </w:tc>
        <w:tc>
          <w:tcPr>
            <w:tcW w:w="7290" w:type="dxa"/>
          </w:tcPr>
          <w:p w:rsidR="001A5895" w:rsidRPr="0088731C" w:rsidRDefault="001A5895">
            <w:pPr>
              <w:spacing w:line="120" w:lineRule="exact"/>
              <w:rPr>
                <w:rFonts w:cs="Arial"/>
                <w:sz w:val="22"/>
                <w:szCs w:val="22"/>
              </w:rPr>
            </w:pPr>
          </w:p>
          <w:p w:rsidR="001A5895" w:rsidRPr="0088731C"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p>
        </w:tc>
      </w:tr>
      <w:tr w:rsidR="008C27F6" w:rsidTr="005844C0">
        <w:trPr>
          <w:trHeight w:val="1746"/>
        </w:trPr>
        <w:tc>
          <w:tcPr>
            <w:tcW w:w="9630" w:type="dxa"/>
            <w:gridSpan w:val="2"/>
          </w:tcPr>
          <w:p w:rsidR="008C27F6" w:rsidRPr="0088731C" w:rsidRDefault="005844C0" w:rsidP="008C27F6">
            <w:pPr>
              <w:rPr>
                <w:rFonts w:cs="Arial"/>
                <w:sz w:val="22"/>
                <w:szCs w:val="22"/>
              </w:rPr>
            </w:pPr>
            <w:r>
              <w:rPr>
                <w:rFonts w:cs="Arial"/>
                <w:sz w:val="22"/>
                <w:szCs w:val="22"/>
              </w:rPr>
              <w:t>Description</w:t>
            </w:r>
            <w:ins w:id="458" w:author="Author" w:date="2010-04-30T08:42:00Z">
              <w:r w:rsidR="000709DA" w:rsidRPr="0088731C">
                <w:rPr>
                  <w:rFonts w:cs="Arial"/>
                  <w:sz w:val="22"/>
                  <w:szCs w:val="22"/>
                </w:rPr>
                <w:t>:</w:t>
              </w:r>
            </w:ins>
          </w:p>
        </w:tc>
      </w:tr>
    </w:tbl>
    <w:p w:rsidR="00EB1931" w:rsidRDefault="00EB193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EB193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r>
        <w:rPr>
          <w:rFonts w:cs="Arial"/>
        </w:rPr>
        <w:br w:type="page"/>
      </w:r>
    </w:p>
    <w:tbl>
      <w:tblPr>
        <w:tblW w:w="0" w:type="auto"/>
        <w:jc w:val="center"/>
        <w:tblInd w:w="-393" w:type="dxa"/>
        <w:tblBorders>
          <w:top w:val="dotted" w:sz="4" w:space="0" w:color="auto"/>
          <w:left w:val="dotted" w:sz="4" w:space="0" w:color="auto"/>
          <w:bottom w:val="dotted" w:sz="4" w:space="0" w:color="auto"/>
          <w:right w:val="dotted" w:sz="4" w:space="0" w:color="auto"/>
        </w:tblBorders>
        <w:tblLayout w:type="fixed"/>
        <w:tblCellMar>
          <w:left w:w="120" w:type="dxa"/>
          <w:right w:w="120" w:type="dxa"/>
        </w:tblCellMar>
        <w:tblLook w:val="0000"/>
      </w:tblPr>
      <w:tblGrid>
        <w:gridCol w:w="9753"/>
      </w:tblGrid>
      <w:tr w:rsidR="001A5895" w:rsidTr="005844C0">
        <w:trPr>
          <w:trHeight w:val="1790"/>
          <w:jc w:val="center"/>
        </w:trPr>
        <w:tc>
          <w:tcPr>
            <w:tcW w:w="9753"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b/>
                <w:bCs/>
              </w:rPr>
              <w:t>SECTION D:  COMMENT(S)/RECOMMENDATION(S)</w:t>
            </w:r>
          </w:p>
          <w:p w:rsidR="001A5895" w:rsidRDefault="001A5895" w:rsidP="006015E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r>
              <w:rPr>
                <w:rFonts w:cs="Arial"/>
                <w:sz w:val="18"/>
                <w:szCs w:val="18"/>
              </w:rPr>
              <w:t>(</w:t>
            </w:r>
            <w:ins w:id="459" w:author="Author" w:date="2010-04-30T12:22:00Z">
              <w:r w:rsidR="006015E7">
                <w:rPr>
                  <w:rFonts w:cs="Arial"/>
                  <w:sz w:val="18"/>
                  <w:szCs w:val="18"/>
                </w:rPr>
                <w:t>Describe</w:t>
              </w:r>
            </w:ins>
            <w:r>
              <w:rPr>
                <w:rFonts w:cs="Arial"/>
                <w:sz w:val="18"/>
                <w:szCs w:val="18"/>
              </w:rPr>
              <w:t xml:space="preserve"> the issue and the impact to the IP or IMC and other related program documents (if known).  If the description includes an excerpt from another document, </w:t>
            </w:r>
            <w:r w:rsidR="00545646">
              <w:rPr>
                <w:rFonts w:cs="Arial"/>
                <w:sz w:val="18"/>
                <w:szCs w:val="18"/>
              </w:rPr>
              <w:t xml:space="preserve">check in the box below and </w:t>
            </w:r>
            <w:r>
              <w:rPr>
                <w:rFonts w:cs="Arial"/>
                <w:sz w:val="18"/>
                <w:szCs w:val="18"/>
              </w:rPr>
              <w:t xml:space="preserve">attach </w:t>
            </w:r>
            <w:r w:rsidR="00545646">
              <w:rPr>
                <w:rFonts w:cs="Arial"/>
                <w:sz w:val="18"/>
                <w:szCs w:val="18"/>
              </w:rPr>
              <w:t xml:space="preserve">to the end of the feedback form, </w:t>
            </w:r>
            <w:r>
              <w:rPr>
                <w:rFonts w:cs="Arial"/>
                <w:sz w:val="18"/>
                <w:szCs w:val="18"/>
              </w:rPr>
              <w:t xml:space="preserve">only the portion of the document that pertains to </w:t>
            </w:r>
            <w:ins w:id="460" w:author="Author" w:date="2010-03-23T14:37:00Z">
              <w:r w:rsidR="00517E4F">
                <w:rPr>
                  <w:rFonts w:cs="Arial"/>
                  <w:sz w:val="18"/>
                  <w:szCs w:val="18"/>
                </w:rPr>
                <w:t>the</w:t>
              </w:r>
            </w:ins>
            <w:r>
              <w:rPr>
                <w:rFonts w:cs="Arial"/>
                <w:sz w:val="18"/>
                <w:szCs w:val="18"/>
              </w:rPr>
              <w:t xml:space="preserve"> issue.  Provide recommendation(s) and suggested resolution(s) for the issue.  Include in the recommendation if resources to implement the change will be impacted and how. </w:t>
            </w:r>
            <w:ins w:id="461" w:author="Author" w:date="2010-03-17T16:13:00Z">
              <w:r w:rsidR="00DC37E1">
                <w:rPr>
                  <w:rFonts w:cs="Arial"/>
                  <w:sz w:val="18"/>
                  <w:szCs w:val="18"/>
                </w:rPr>
                <w:t>I</w:t>
              </w:r>
            </w:ins>
            <w:r>
              <w:rPr>
                <w:rFonts w:cs="Arial"/>
                <w:sz w:val="18"/>
                <w:szCs w:val="18"/>
              </w:rPr>
              <w:t>ndicate whether training would be part of the solution.  If describing a PI interpretation issue: 1) state the licensee</w:t>
            </w:r>
            <w:r>
              <w:rPr>
                <w:rFonts w:cs="Arial"/>
                <w:sz w:val="18"/>
                <w:szCs w:val="18"/>
              </w:rPr>
              <w:sym w:font="WP TypographicSymbols" w:char="003D"/>
            </w:r>
            <w:r>
              <w:rPr>
                <w:rFonts w:cs="Arial"/>
                <w:sz w:val="18"/>
                <w:szCs w:val="18"/>
              </w:rPr>
              <w:t>s interpretation, 2) state the region</w:t>
            </w:r>
            <w:r>
              <w:rPr>
                <w:rFonts w:cs="Arial"/>
                <w:sz w:val="18"/>
                <w:szCs w:val="18"/>
              </w:rPr>
              <w:sym w:font="WP TypographicSymbols" w:char="003D"/>
            </w:r>
            <w:r>
              <w:rPr>
                <w:rFonts w:cs="Arial"/>
                <w:sz w:val="18"/>
                <w:szCs w:val="18"/>
              </w:rPr>
              <w:t>s position, and 3) provide any recommendation(s), if appropriate).</w:t>
            </w:r>
          </w:p>
        </w:tc>
      </w:tr>
      <w:tr w:rsidR="008D0035" w:rsidTr="005844C0">
        <w:trPr>
          <w:trHeight w:val="2061"/>
          <w:jc w:val="center"/>
          <w:ins w:id="462" w:author="Author" w:date="2010-03-24T11:39:00Z"/>
        </w:trPr>
        <w:tc>
          <w:tcPr>
            <w:tcW w:w="9753" w:type="dxa"/>
          </w:tcPr>
          <w:p w:rsidR="008D0035" w:rsidRPr="00500257" w:rsidRDefault="008D0035" w:rsidP="008D0035">
            <w:pPr>
              <w:rPr>
                <w:ins w:id="463" w:author="Author" w:date="2010-03-24T11:42:00Z"/>
                <w:rFonts w:cs="Arial"/>
                <w:sz w:val="22"/>
                <w:szCs w:val="22"/>
              </w:rPr>
            </w:pPr>
            <w:r w:rsidRPr="00500257">
              <w:rPr>
                <w:rFonts w:cs="Arial"/>
                <w:sz w:val="22"/>
                <w:szCs w:val="22"/>
              </w:rPr>
              <w:t>Comment(s):</w:t>
            </w:r>
          </w:p>
          <w:p w:rsidR="008D0035" w:rsidRDefault="008D0035" w:rsidP="008D0035">
            <w:pPr>
              <w:rPr>
                <w:rFonts w:cs="Arial"/>
              </w:rPr>
            </w:pPr>
          </w:p>
          <w:p w:rsidR="00EB1931" w:rsidRDefault="00EB1931" w:rsidP="008D0035">
            <w:pPr>
              <w:rPr>
                <w:rFonts w:cs="Arial"/>
              </w:rPr>
            </w:pPr>
          </w:p>
          <w:p w:rsidR="00EB1931" w:rsidRDefault="00EB1931" w:rsidP="008D0035">
            <w:pPr>
              <w:rPr>
                <w:rFonts w:cs="Arial"/>
              </w:rPr>
            </w:pPr>
          </w:p>
          <w:p w:rsidR="00EB1931" w:rsidRDefault="00EB1931" w:rsidP="008D0035">
            <w:pPr>
              <w:rPr>
                <w:rFonts w:cs="Arial"/>
              </w:rPr>
            </w:pPr>
          </w:p>
          <w:p w:rsidR="008D0035" w:rsidRDefault="008D0035" w:rsidP="008D0035">
            <w:pPr>
              <w:numPr>
                <w:ins w:id="464" w:author="Author" w:date="2010-03-24T11:42:00Z"/>
              </w:numPr>
              <w:rPr>
                <w:ins w:id="465" w:author="Author" w:date="2010-03-24T11:39:00Z"/>
                <w:rFonts w:cs="Arial"/>
              </w:rPr>
            </w:pPr>
          </w:p>
        </w:tc>
      </w:tr>
      <w:tr w:rsidR="008D0035" w:rsidTr="005844C0">
        <w:trPr>
          <w:trHeight w:val="2394"/>
          <w:jc w:val="center"/>
          <w:ins w:id="466" w:author="Author" w:date="2010-03-24T11:40:00Z"/>
        </w:trPr>
        <w:tc>
          <w:tcPr>
            <w:tcW w:w="9753" w:type="dxa"/>
          </w:tcPr>
          <w:p w:rsidR="008D0035" w:rsidRPr="00500257" w:rsidRDefault="008D0035" w:rsidP="008D0035">
            <w:pPr>
              <w:rPr>
                <w:ins w:id="467" w:author="Author" w:date="2010-04-30T11:18:00Z"/>
                <w:rFonts w:cs="Arial"/>
                <w:sz w:val="22"/>
                <w:szCs w:val="22"/>
              </w:rPr>
            </w:pPr>
            <w:r w:rsidRPr="00500257">
              <w:rPr>
                <w:rFonts w:cs="Arial"/>
                <w:sz w:val="22"/>
                <w:szCs w:val="22"/>
              </w:rPr>
              <w:t>Recommendation(s):</w:t>
            </w:r>
            <w:ins w:id="468" w:author="Author" w:date="2010-04-30T11:18:00Z">
              <w:r w:rsidR="001B569B" w:rsidRPr="00500257">
                <w:rPr>
                  <w:rFonts w:cs="Arial"/>
                  <w:sz w:val="22"/>
                  <w:szCs w:val="22"/>
                </w:rPr>
                <w:t xml:space="preserve">                                                                                                  </w:t>
              </w:r>
            </w:ins>
          </w:p>
          <w:p w:rsidR="001B569B" w:rsidRDefault="001B569B" w:rsidP="008D0035">
            <w:pPr>
              <w:rPr>
                <w:ins w:id="469" w:author="Author" w:date="2010-04-30T11:18:00Z"/>
                <w:rFonts w:cs="Arial"/>
              </w:rPr>
            </w:pPr>
          </w:p>
          <w:p w:rsidR="001B569B" w:rsidRDefault="001B569B" w:rsidP="008D0035">
            <w:pPr>
              <w:rPr>
                <w:ins w:id="470" w:author="Author" w:date="2010-04-30T11:19:00Z"/>
                <w:rFonts w:cs="Arial"/>
              </w:rPr>
            </w:pPr>
          </w:p>
          <w:p w:rsidR="001B569B" w:rsidRDefault="001B569B" w:rsidP="008D0035">
            <w:pPr>
              <w:rPr>
                <w:rFonts w:cs="Arial"/>
              </w:rPr>
            </w:pPr>
          </w:p>
          <w:p w:rsidR="00EB1931" w:rsidRDefault="00EB1931" w:rsidP="008D0035">
            <w:pPr>
              <w:rPr>
                <w:rFonts w:cs="Arial"/>
              </w:rPr>
            </w:pPr>
          </w:p>
          <w:p w:rsidR="00EB1931" w:rsidRDefault="00EB1931" w:rsidP="008D0035">
            <w:pPr>
              <w:rPr>
                <w:rFonts w:cs="Arial"/>
              </w:rPr>
            </w:pPr>
          </w:p>
          <w:p w:rsidR="00EB1931" w:rsidRDefault="00EB1931" w:rsidP="008D0035">
            <w:pPr>
              <w:rPr>
                <w:ins w:id="471" w:author="Author" w:date="2010-04-30T11:19:00Z"/>
                <w:rFonts w:cs="Arial"/>
              </w:rPr>
            </w:pPr>
          </w:p>
          <w:p w:rsidR="001B569B" w:rsidRDefault="001B569B" w:rsidP="008D0035">
            <w:pPr>
              <w:rPr>
                <w:ins w:id="472" w:author="Author" w:date="2010-04-30T11:18:00Z"/>
                <w:rFonts w:cs="Arial"/>
              </w:rPr>
            </w:pPr>
          </w:p>
          <w:p w:rsidR="001B569B" w:rsidRDefault="001B569B" w:rsidP="008D0035">
            <w:pPr>
              <w:rPr>
                <w:ins w:id="473" w:author="Author" w:date="2010-04-30T11:18:00Z"/>
                <w:rFonts w:cs="Arial"/>
              </w:rPr>
            </w:pPr>
          </w:p>
          <w:p w:rsidR="001B569B" w:rsidRDefault="001B569B" w:rsidP="002178D9">
            <w:pPr>
              <w:spacing w:line="480" w:lineRule="auto"/>
              <w:rPr>
                <w:ins w:id="474" w:author="Author" w:date="2010-05-03T10:45:00Z"/>
                <w:rFonts w:cs="Arial"/>
                <w:sz w:val="22"/>
                <w:szCs w:val="22"/>
              </w:rPr>
            </w:pPr>
            <w:ins w:id="475" w:author="Author" w:date="2010-04-30T11:18:00Z">
              <w:r w:rsidRPr="00500257">
                <w:rPr>
                  <w:rFonts w:cs="Arial"/>
                  <w:sz w:val="22"/>
                  <w:szCs w:val="22"/>
                </w:rPr>
                <w:t xml:space="preserve">Do you think training is part of the solution?      Yes </w:t>
              </w:r>
            </w:ins>
            <w:ins w:id="476" w:author="Author" w:date="2010-04-30T11:19:00Z">
              <w:r w:rsidR="00987AA8" w:rsidRPr="00500257">
                <w:rPr>
                  <w:rFonts w:cs="Arial"/>
                  <w:sz w:val="22"/>
                  <w:szCs w:val="22"/>
                </w:rPr>
                <w:fldChar w:fldCharType="begin">
                  <w:ffData>
                    <w:name w:val="Check4"/>
                    <w:enabled/>
                    <w:calcOnExit w:val="0"/>
                    <w:checkBox>
                      <w:sizeAuto/>
                      <w:default w:val="0"/>
                    </w:checkBox>
                  </w:ffData>
                </w:fldChar>
              </w:r>
              <w:bookmarkStart w:id="477" w:name="Check4"/>
              <w:r w:rsidRPr="00500257">
                <w:rPr>
                  <w:rFonts w:cs="Arial"/>
                  <w:sz w:val="22"/>
                  <w:szCs w:val="22"/>
                </w:rPr>
                <w:instrText xml:space="preserve"> FORMCHECKBOX </w:instrText>
              </w:r>
              <w:r w:rsidR="00987AA8" w:rsidRPr="00500257">
                <w:rPr>
                  <w:rFonts w:cs="Arial"/>
                  <w:sz w:val="22"/>
                  <w:szCs w:val="22"/>
                </w:rPr>
              </w:r>
              <w:r w:rsidR="00987AA8" w:rsidRPr="00500257">
                <w:rPr>
                  <w:rFonts w:cs="Arial"/>
                  <w:sz w:val="22"/>
                  <w:szCs w:val="22"/>
                </w:rPr>
                <w:fldChar w:fldCharType="end"/>
              </w:r>
              <w:bookmarkEnd w:id="477"/>
              <w:r w:rsidRPr="00500257">
                <w:rPr>
                  <w:rFonts w:cs="Arial"/>
                  <w:sz w:val="22"/>
                  <w:szCs w:val="22"/>
                </w:rPr>
                <w:t xml:space="preserve">        No </w:t>
              </w:r>
              <w:r w:rsidR="00987AA8" w:rsidRPr="00500257">
                <w:rPr>
                  <w:rFonts w:cs="Arial"/>
                  <w:sz w:val="22"/>
                  <w:szCs w:val="22"/>
                </w:rPr>
                <w:fldChar w:fldCharType="begin">
                  <w:ffData>
                    <w:name w:val="Check5"/>
                    <w:enabled/>
                    <w:calcOnExit w:val="0"/>
                    <w:checkBox>
                      <w:sizeAuto/>
                      <w:default w:val="0"/>
                    </w:checkBox>
                  </w:ffData>
                </w:fldChar>
              </w:r>
              <w:bookmarkStart w:id="478" w:name="Check5"/>
              <w:r w:rsidRPr="00500257">
                <w:rPr>
                  <w:rFonts w:cs="Arial"/>
                  <w:sz w:val="22"/>
                  <w:szCs w:val="22"/>
                </w:rPr>
                <w:instrText xml:space="preserve"> FORMCHECKBOX </w:instrText>
              </w:r>
              <w:r w:rsidR="00987AA8" w:rsidRPr="00500257">
                <w:rPr>
                  <w:rFonts w:cs="Arial"/>
                  <w:sz w:val="22"/>
                  <w:szCs w:val="22"/>
                </w:rPr>
              </w:r>
              <w:r w:rsidR="00987AA8" w:rsidRPr="00500257">
                <w:rPr>
                  <w:rFonts w:cs="Arial"/>
                  <w:sz w:val="22"/>
                  <w:szCs w:val="22"/>
                </w:rPr>
                <w:fldChar w:fldCharType="end"/>
              </w:r>
            </w:ins>
            <w:bookmarkEnd w:id="478"/>
          </w:p>
          <w:p w:rsidR="001B569B" w:rsidRPr="00EB1931" w:rsidRDefault="00987AA8" w:rsidP="00317F62">
            <w:pPr>
              <w:rPr>
                <w:ins w:id="479" w:author="Author" w:date="2010-03-24T11:40:00Z"/>
                <w:rFonts w:cs="Arial"/>
                <w:sz w:val="18"/>
                <w:szCs w:val="18"/>
              </w:rPr>
            </w:pPr>
            <w:ins w:id="480" w:author="Author" w:date="2010-05-03T10:46:00Z">
              <w:r>
                <w:rPr>
                  <w:rFonts w:cs="Arial"/>
                  <w:sz w:val="22"/>
                  <w:szCs w:val="22"/>
                </w:rPr>
                <w:fldChar w:fldCharType="begin">
                  <w:ffData>
                    <w:name w:val="Check17"/>
                    <w:enabled/>
                    <w:calcOnExit w:val="0"/>
                    <w:checkBox>
                      <w:sizeAuto/>
                      <w:default w:val="0"/>
                    </w:checkBox>
                  </w:ffData>
                </w:fldChar>
              </w:r>
              <w:bookmarkStart w:id="481" w:name="Check17"/>
              <w:r w:rsidR="003940B8">
                <w:rPr>
                  <w:rFonts w:cs="Arial"/>
                  <w:sz w:val="22"/>
                  <w:szCs w:val="22"/>
                </w:rPr>
                <w:instrText xml:space="preserve"> FORMCHECKBOX </w:instrText>
              </w:r>
              <w:r>
                <w:rPr>
                  <w:rFonts w:cs="Arial"/>
                  <w:sz w:val="22"/>
                  <w:szCs w:val="22"/>
                </w:rPr>
              </w:r>
              <w:r>
                <w:rPr>
                  <w:rFonts w:cs="Arial"/>
                  <w:sz w:val="22"/>
                  <w:szCs w:val="22"/>
                </w:rPr>
                <w:fldChar w:fldCharType="end"/>
              </w:r>
              <w:bookmarkEnd w:id="481"/>
              <w:r w:rsidR="003940B8">
                <w:rPr>
                  <w:rFonts w:cs="Arial"/>
                  <w:sz w:val="22"/>
                  <w:szCs w:val="22"/>
                </w:rPr>
                <w:t xml:space="preserve"> </w:t>
              </w:r>
              <w:r w:rsidR="003940B8" w:rsidRPr="00EB1931">
                <w:rPr>
                  <w:rFonts w:cs="Arial"/>
                  <w:sz w:val="18"/>
                  <w:szCs w:val="18"/>
                </w:rPr>
                <w:t xml:space="preserve">Check here if additional </w:t>
              </w:r>
            </w:ins>
            <w:ins w:id="482" w:author="Author" w:date="2010-05-03T10:48:00Z">
              <w:r w:rsidR="003940B8" w:rsidRPr="00EB1931">
                <w:rPr>
                  <w:rFonts w:cs="Arial"/>
                  <w:sz w:val="18"/>
                  <w:szCs w:val="18"/>
                </w:rPr>
                <w:t xml:space="preserve">documentation is </w:t>
              </w:r>
            </w:ins>
            <w:ins w:id="483" w:author="Author" w:date="2010-05-03T10:46:00Z">
              <w:r w:rsidR="003940B8" w:rsidRPr="00EB1931">
                <w:rPr>
                  <w:rFonts w:cs="Arial"/>
                  <w:sz w:val="18"/>
                  <w:szCs w:val="18"/>
                </w:rPr>
                <w:t>added</w:t>
              </w:r>
            </w:ins>
            <w:ins w:id="484" w:author="Author" w:date="2010-05-03T10:49:00Z">
              <w:r w:rsidR="003940B8" w:rsidRPr="00EB1931">
                <w:rPr>
                  <w:rFonts w:cs="Arial"/>
                  <w:sz w:val="18"/>
                  <w:szCs w:val="18"/>
                </w:rPr>
                <w:t xml:space="preserve"> to communicate this request.</w:t>
              </w:r>
            </w:ins>
            <w:ins w:id="485" w:author="Author" w:date="2010-05-03T10:46:00Z">
              <w:r w:rsidR="003940B8" w:rsidRPr="00EB1931">
                <w:rPr>
                  <w:rFonts w:cs="Arial"/>
                  <w:sz w:val="18"/>
                  <w:szCs w:val="18"/>
                </w:rPr>
                <w:t xml:space="preserve"> </w:t>
              </w:r>
            </w:ins>
            <w:ins w:id="486" w:author="Author" w:date="2010-05-03T10:50:00Z">
              <w:r w:rsidR="003940B8" w:rsidRPr="00EB1931">
                <w:rPr>
                  <w:rFonts w:cs="Arial"/>
                  <w:sz w:val="18"/>
                  <w:szCs w:val="18"/>
                </w:rPr>
                <w:t xml:space="preserve">Insert </w:t>
              </w:r>
            </w:ins>
            <w:ins w:id="487" w:author="Author" w:date="2010-05-03T10:46:00Z">
              <w:r w:rsidR="003940B8" w:rsidRPr="00EB1931">
                <w:rPr>
                  <w:rFonts w:cs="Arial"/>
                  <w:sz w:val="18"/>
                  <w:szCs w:val="18"/>
                </w:rPr>
                <w:t>pages at the end of th</w:t>
              </w:r>
            </w:ins>
            <w:ins w:id="488" w:author="Author" w:date="2010-05-03T10:48:00Z">
              <w:r w:rsidR="003940B8" w:rsidRPr="00EB1931">
                <w:rPr>
                  <w:rFonts w:cs="Arial"/>
                  <w:sz w:val="18"/>
                  <w:szCs w:val="18"/>
                </w:rPr>
                <w:t>is</w:t>
              </w:r>
            </w:ins>
            <w:ins w:id="489" w:author="Author" w:date="2010-05-03T10:46:00Z">
              <w:r w:rsidR="003940B8" w:rsidRPr="00EB1931">
                <w:rPr>
                  <w:rFonts w:cs="Arial"/>
                  <w:sz w:val="18"/>
                  <w:szCs w:val="18"/>
                </w:rPr>
                <w:t xml:space="preserve"> </w:t>
              </w:r>
            </w:ins>
            <w:ins w:id="490" w:author="Author" w:date="2010-05-03T10:48:00Z">
              <w:r w:rsidR="003940B8" w:rsidRPr="00EB1931">
                <w:rPr>
                  <w:rFonts w:cs="Arial"/>
                  <w:sz w:val="18"/>
                  <w:szCs w:val="18"/>
                </w:rPr>
                <w:t>f</w:t>
              </w:r>
            </w:ins>
            <w:ins w:id="491" w:author="Author" w:date="2010-05-03T10:46:00Z">
              <w:r w:rsidR="003940B8" w:rsidRPr="00EB1931">
                <w:rPr>
                  <w:rFonts w:cs="Arial"/>
                  <w:sz w:val="18"/>
                  <w:szCs w:val="18"/>
                </w:rPr>
                <w:t xml:space="preserve">eedback </w:t>
              </w:r>
            </w:ins>
            <w:ins w:id="492" w:author="Author" w:date="2010-05-03T10:49:00Z">
              <w:r w:rsidR="003940B8" w:rsidRPr="00EB1931">
                <w:rPr>
                  <w:rFonts w:cs="Arial"/>
                  <w:sz w:val="18"/>
                  <w:szCs w:val="18"/>
                </w:rPr>
                <w:t>f</w:t>
              </w:r>
            </w:ins>
            <w:ins w:id="493" w:author="Author" w:date="2010-05-03T10:46:00Z">
              <w:r w:rsidR="003940B8" w:rsidRPr="00EB1931">
                <w:rPr>
                  <w:rFonts w:cs="Arial"/>
                  <w:sz w:val="18"/>
                  <w:szCs w:val="18"/>
                </w:rPr>
                <w:t>orm</w:t>
              </w:r>
            </w:ins>
            <w:ins w:id="494" w:author="Author" w:date="2010-05-03T10:49:00Z">
              <w:r w:rsidR="003940B8" w:rsidRPr="00EB1931">
                <w:rPr>
                  <w:rFonts w:cs="Arial"/>
                  <w:sz w:val="18"/>
                  <w:szCs w:val="18"/>
                </w:rPr>
                <w:t xml:space="preserve">. (Include only </w:t>
              </w:r>
            </w:ins>
            <w:ins w:id="495" w:author="Author" w:date="2010-05-03T10:50:00Z">
              <w:r w:rsidR="00B517EB" w:rsidRPr="00EB1931">
                <w:rPr>
                  <w:rFonts w:cs="Arial"/>
                  <w:sz w:val="18"/>
                  <w:szCs w:val="18"/>
                </w:rPr>
                <w:t xml:space="preserve">the </w:t>
              </w:r>
            </w:ins>
            <w:ins w:id="496" w:author="Author" w:date="2010-05-03T10:49:00Z">
              <w:r w:rsidR="003940B8" w:rsidRPr="00EB1931">
                <w:rPr>
                  <w:rFonts w:cs="Arial"/>
                  <w:sz w:val="18"/>
                  <w:szCs w:val="18"/>
                </w:rPr>
                <w:t>relevant portions of a document.)</w:t>
              </w:r>
            </w:ins>
          </w:p>
        </w:tc>
      </w:tr>
      <w:tr w:rsidR="002178D9" w:rsidTr="00EB1931">
        <w:trPr>
          <w:trHeight w:val="68"/>
          <w:jc w:val="center"/>
        </w:trPr>
        <w:tc>
          <w:tcPr>
            <w:tcW w:w="9753" w:type="dxa"/>
            <w:tcBorders>
              <w:top w:val="nil"/>
            </w:tcBorders>
          </w:tcPr>
          <w:p w:rsidR="002178D9" w:rsidRDefault="002178D9" w:rsidP="008D0035">
            <w:pPr>
              <w:rPr>
                <w:rFonts w:cs="Arial"/>
              </w:rPr>
            </w:pPr>
          </w:p>
        </w:tc>
      </w:tr>
    </w:tbl>
    <w:p w:rsidR="0024753C" w:rsidRDefault="0024753C" w:rsidP="00C9550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Default="001A5895">
      <w:pPr>
        <w:rPr>
          <w:rFonts w:cs="Arial"/>
          <w:vanish/>
          <w:sz w:val="12"/>
          <w:szCs w:val="1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3420"/>
        <w:gridCol w:w="5940"/>
      </w:tblGrid>
      <w:tr w:rsidR="008A6C65" w:rsidTr="00900991">
        <w:tc>
          <w:tcPr>
            <w:tcW w:w="9360" w:type="dxa"/>
            <w:gridSpan w:val="2"/>
          </w:tcPr>
          <w:p w:rsidR="001A5895" w:rsidRDefault="001A5895">
            <w:pPr>
              <w:spacing w:line="120" w:lineRule="exact"/>
              <w:rPr>
                <w:rFonts w:cs="Arial"/>
                <w:sz w:val="12"/>
                <w:szCs w:val="12"/>
              </w:rPr>
            </w:pPr>
          </w:p>
          <w:p w:rsidR="001A5895" w:rsidRDefault="001A5895" w:rsidP="0090099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b/>
                <w:bCs/>
              </w:rPr>
              <w:t>SECTION E:  ORIGINATOR</w:t>
            </w:r>
            <w:ins w:id="497" w:author="Author" w:date="2010-05-19T16:33:00Z">
              <w:r w:rsidR="00900991">
                <w:rPr>
                  <w:rFonts w:cs="Arial"/>
                  <w:b/>
                  <w:bCs/>
                </w:rPr>
                <w:t xml:space="preserve"> SUBMITTAL INFORMATION</w:t>
              </w:r>
            </w:ins>
          </w:p>
        </w:tc>
      </w:tr>
      <w:tr w:rsidR="001A5895" w:rsidTr="00087479">
        <w:tc>
          <w:tcPr>
            <w:tcW w:w="342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Name:</w:t>
            </w:r>
          </w:p>
        </w:tc>
        <w:tc>
          <w:tcPr>
            <w:tcW w:w="594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87479">
        <w:tc>
          <w:tcPr>
            <w:tcW w:w="342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Email:</w:t>
            </w:r>
          </w:p>
        </w:tc>
        <w:tc>
          <w:tcPr>
            <w:tcW w:w="594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ind w:firstLine="240"/>
              <w:rPr>
                <w:rFonts w:cs="Arial"/>
              </w:rPr>
            </w:pPr>
          </w:p>
        </w:tc>
      </w:tr>
      <w:tr w:rsidR="001A5895" w:rsidTr="00087479">
        <w:tc>
          <w:tcPr>
            <w:tcW w:w="342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Phone No:</w:t>
            </w:r>
          </w:p>
        </w:tc>
        <w:tc>
          <w:tcPr>
            <w:tcW w:w="594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87479">
        <w:tc>
          <w:tcPr>
            <w:tcW w:w="342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Plant Name or Region:</w:t>
            </w:r>
          </w:p>
        </w:tc>
        <w:tc>
          <w:tcPr>
            <w:tcW w:w="594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87479">
        <w:tc>
          <w:tcPr>
            <w:tcW w:w="342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Date submitted to Supervisor:</w:t>
            </w:r>
          </w:p>
        </w:tc>
        <w:tc>
          <w:tcPr>
            <w:tcW w:w="594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87479">
        <w:tc>
          <w:tcPr>
            <w:tcW w:w="342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Supervisor</w:t>
            </w:r>
            <w:r w:rsidR="00177DB2">
              <w:rPr>
                <w:rFonts w:cs="Arial"/>
              </w:rPr>
              <w:t>’</w:t>
            </w:r>
            <w:r>
              <w:rPr>
                <w:rFonts w:cs="Arial"/>
              </w:rPr>
              <w:t>s Name:</w:t>
            </w:r>
          </w:p>
        </w:tc>
        <w:tc>
          <w:tcPr>
            <w:tcW w:w="594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87479">
        <w:tc>
          <w:tcPr>
            <w:tcW w:w="342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Supervisor</w:t>
            </w:r>
            <w:r w:rsidR="00177DB2">
              <w:rPr>
                <w:rFonts w:cs="Arial"/>
              </w:rPr>
              <w:t>’</w:t>
            </w:r>
            <w:r>
              <w:rPr>
                <w:rFonts w:cs="Arial"/>
              </w:rPr>
              <w:t>s Email:</w:t>
            </w:r>
          </w:p>
        </w:tc>
        <w:tc>
          <w:tcPr>
            <w:tcW w:w="5940" w:type="dxa"/>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bl>
    <w:p w:rsidR="00EB1931" w:rsidRDefault="00EB1931">
      <w:pPr>
        <w:rPr>
          <w:rFonts w:cs="Arial"/>
        </w:rPr>
      </w:pPr>
    </w:p>
    <w:p w:rsidR="00726283" w:rsidRDefault="00545646">
      <w:r>
        <w:rPr>
          <w:rFonts w:cs="Arial"/>
        </w:rPr>
        <w:br w:type="page"/>
      </w:r>
    </w:p>
    <w:p w:rsidR="00632B00" w:rsidRDefault="00632B0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9576"/>
      </w:tblGrid>
      <w:tr w:rsidR="00632B00" w:rsidRPr="00AA3066" w:rsidTr="000D7E8C">
        <w:tc>
          <w:tcPr>
            <w:tcW w:w="9576" w:type="dxa"/>
          </w:tcPr>
          <w:p w:rsidR="00632B00" w:rsidRPr="00AA3066" w:rsidRDefault="00632B00" w:rsidP="00AA3066">
            <w:pPr>
              <w:widowControl/>
              <w:pBdr>
                <w:top w:val="single" w:sz="8" w:space="1" w:color="000000"/>
                <w:left w:val="single" w:sz="8" w:space="4" w:color="000000"/>
                <w:bottom w:val="single" w:sz="8" w:space="1" w:color="000000"/>
                <w:right w:val="single" w:sz="8" w:space="4" w:color="000000"/>
                <w:between w:val="single" w:sz="8" w:space="1" w:color="000000"/>
                <w:bar w:val="single" w:sz="8" w:color="000000"/>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rPr>
            </w:pPr>
            <w:r w:rsidRPr="00AA3066">
              <w:rPr>
                <w:rFonts w:cs="Arial"/>
                <w:b/>
                <w:bCs/>
              </w:rPr>
              <w:t>SECTION F:  SUPERVISOR</w:t>
            </w:r>
            <w:r w:rsidR="00177DB2">
              <w:rPr>
                <w:rFonts w:cs="Arial"/>
                <w:b/>
                <w:bCs/>
              </w:rPr>
              <w:t>’</w:t>
            </w:r>
            <w:r w:rsidRPr="00AA3066">
              <w:rPr>
                <w:rFonts w:cs="Arial"/>
                <w:b/>
                <w:bCs/>
              </w:rPr>
              <w:t xml:space="preserve">S REVIEW </w:t>
            </w:r>
          </w:p>
          <w:p w:rsidR="00632B00" w:rsidRPr="00AA3066" w:rsidRDefault="00632B00" w:rsidP="00AA3066">
            <w:pPr>
              <w:widowControl/>
              <w:pBdr>
                <w:top w:val="single" w:sz="8" w:space="1" w:color="000000"/>
                <w:left w:val="single" w:sz="8" w:space="4" w:color="000000"/>
                <w:bottom w:val="single" w:sz="8" w:space="1" w:color="000000"/>
                <w:right w:val="single" w:sz="8" w:space="4" w:color="000000"/>
                <w:between w:val="single" w:sz="8" w:space="1" w:color="000000"/>
                <w:bar w:val="single" w:sz="8" w:color="000000"/>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AA3066">
              <w:rPr>
                <w:rFonts w:cs="Arial"/>
              </w:rPr>
              <w:t>(</w:t>
            </w:r>
            <w:r w:rsidRPr="00AA3066">
              <w:rPr>
                <w:rFonts w:cs="Arial"/>
                <w:sz w:val="18"/>
                <w:szCs w:val="18"/>
              </w:rPr>
              <w:t>Review sections A-E; add your remarks; and email to ROPFF Inbox.  If request is urgent, state justification.)</w:t>
            </w:r>
          </w:p>
        </w:tc>
      </w:tr>
      <w:tr w:rsidR="00632B00" w:rsidRPr="00AA3066" w:rsidTr="000D7E8C">
        <w:tc>
          <w:tcPr>
            <w:tcW w:w="9576" w:type="dxa"/>
          </w:tcPr>
          <w:p w:rsidR="00632B00" w:rsidRPr="00AA3066" w:rsidRDefault="00632B00"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AA3066">
              <w:rPr>
                <w:rFonts w:cs="Arial"/>
                <w:sz w:val="22"/>
                <w:szCs w:val="22"/>
              </w:rPr>
              <w:t>Supervisor</w:t>
            </w:r>
            <w:r w:rsidR="00BA75EE">
              <w:rPr>
                <w:rFonts w:cs="Arial"/>
                <w:sz w:val="22"/>
                <w:szCs w:val="22"/>
              </w:rPr>
              <w:t>’</w:t>
            </w:r>
            <w:r w:rsidRPr="00AA3066">
              <w:rPr>
                <w:rFonts w:cs="Arial"/>
                <w:sz w:val="22"/>
                <w:szCs w:val="22"/>
              </w:rPr>
              <w:t xml:space="preserve">s </w:t>
            </w:r>
            <w:r w:rsidR="001B3FD5" w:rsidRPr="00AA3066">
              <w:rPr>
                <w:rFonts w:cs="Arial"/>
                <w:sz w:val="22"/>
                <w:szCs w:val="22"/>
              </w:rPr>
              <w:t>R</w:t>
            </w:r>
            <w:r w:rsidRPr="00AA3066">
              <w:rPr>
                <w:rFonts w:cs="Arial"/>
                <w:sz w:val="22"/>
                <w:szCs w:val="22"/>
              </w:rPr>
              <w:t>emarks (mandatory):</w:t>
            </w:r>
          </w:p>
          <w:p w:rsidR="006015E7" w:rsidRDefault="006015E7"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0"/>
                <w:szCs w:val="20"/>
              </w:rPr>
            </w:pPr>
          </w:p>
          <w:p w:rsidR="00EB1931" w:rsidRDefault="00EB1931"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0"/>
                <w:szCs w:val="20"/>
              </w:rPr>
            </w:pPr>
          </w:p>
          <w:p w:rsidR="00EB1931" w:rsidRDefault="00EB1931"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0"/>
                <w:szCs w:val="20"/>
              </w:rPr>
            </w:pPr>
          </w:p>
          <w:p w:rsidR="00EB1931" w:rsidRPr="00AA3066" w:rsidRDefault="00EB1931"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0"/>
                <w:szCs w:val="20"/>
              </w:rPr>
            </w:pPr>
          </w:p>
          <w:p w:rsidR="006015E7" w:rsidRPr="00AA3066" w:rsidRDefault="006015E7"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0"/>
                <w:szCs w:val="20"/>
              </w:rPr>
            </w:pPr>
          </w:p>
          <w:p w:rsidR="00EB1931" w:rsidRPr="00AA3066" w:rsidRDefault="00EB1931" w:rsidP="00EB193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r w:rsidRPr="00AA3066">
              <w:rPr>
                <w:rFonts w:cs="Arial"/>
                <w:sz w:val="22"/>
                <w:szCs w:val="22"/>
              </w:rPr>
              <w:t>Supervisor’s signature:                                                                  Date</w:t>
            </w:r>
            <w:r w:rsidRPr="00AA3066">
              <w:rPr>
                <w:rFonts w:cs="Arial"/>
              </w:rPr>
              <w:t>:</w:t>
            </w:r>
          </w:p>
          <w:p w:rsidR="00EB1931" w:rsidRPr="00AA3066" w:rsidRDefault="00EB1931" w:rsidP="00EB193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EB1931" w:rsidRPr="00BA75EE" w:rsidRDefault="00EB1931" w:rsidP="00EB193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r w:rsidRPr="00BA75EE">
              <w:rPr>
                <w:rFonts w:cs="Arial"/>
              </w:rPr>
              <w:t>______________________________________                  ___________________</w:t>
            </w:r>
          </w:p>
          <w:p w:rsidR="001C5EAC" w:rsidRPr="00AA3066" w:rsidRDefault="001C5EAC"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0"/>
                <w:szCs w:val="20"/>
              </w:rPr>
            </w:pPr>
          </w:p>
          <w:p w:rsidR="006015E7" w:rsidRPr="00AA3066" w:rsidRDefault="006015E7"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0"/>
                <w:szCs w:val="20"/>
              </w:rPr>
            </w:pPr>
          </w:p>
          <w:p w:rsidR="00250BC7" w:rsidRDefault="00250BC7" w:rsidP="00250BC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498" w:author="Author" w:date="2010-05-25T14:48:00Z"/>
                <w:rFonts w:cs="Arial"/>
              </w:rPr>
            </w:pPr>
            <w:ins w:id="499" w:author="Author" w:date="2010-05-25T14:48:00Z">
              <w:r>
                <w:rPr>
                  <w:rFonts w:cs="Arial"/>
                  <w:sz w:val="20"/>
                  <w:szCs w:val="20"/>
                </w:rPr>
                <w:t>I</w:t>
              </w:r>
            </w:ins>
            <w:ins w:id="500" w:author="Author" w:date="2010-05-25T14:49:00Z">
              <w:r>
                <w:rPr>
                  <w:rFonts w:cs="Arial"/>
                  <w:sz w:val="20"/>
                  <w:szCs w:val="20"/>
                </w:rPr>
                <w:t>f</w:t>
              </w:r>
            </w:ins>
            <w:ins w:id="501" w:author="Author" w:date="2010-05-25T14:48:00Z">
              <w:r>
                <w:rPr>
                  <w:rFonts w:cs="Arial"/>
                  <w:sz w:val="20"/>
                  <w:szCs w:val="20"/>
                </w:rPr>
                <w:t xml:space="preserve"> this </w:t>
              </w:r>
              <w:r w:rsidRPr="00AA3066">
                <w:rPr>
                  <w:rFonts w:cs="Arial"/>
                  <w:sz w:val="20"/>
                  <w:szCs w:val="20"/>
                </w:rPr>
                <w:t>request</w:t>
              </w:r>
            </w:ins>
            <w:ins w:id="502" w:author="Author" w:date="2010-07-06T12:04:00Z">
              <w:r w:rsidR="00927F59">
                <w:rPr>
                  <w:rFonts w:cs="Arial"/>
                  <w:sz w:val="20"/>
                  <w:szCs w:val="20"/>
                </w:rPr>
                <w:t xml:space="preserve"> is</w:t>
              </w:r>
            </w:ins>
            <w:ins w:id="503" w:author="Author" w:date="2010-05-25T14:48:00Z">
              <w:r>
                <w:rPr>
                  <w:rFonts w:cs="Arial"/>
                  <w:sz w:val="20"/>
                  <w:szCs w:val="20"/>
                </w:rPr>
                <w:t xml:space="preserve"> </w:t>
              </w:r>
              <w:r w:rsidRPr="00BA75EE">
                <w:rPr>
                  <w:rFonts w:cs="Arial"/>
                  <w:b/>
                  <w:sz w:val="20"/>
                  <w:szCs w:val="20"/>
                </w:rPr>
                <w:t>URGENT</w:t>
              </w:r>
              <w:r w:rsidRPr="00AA3066">
                <w:rPr>
                  <w:rFonts w:cs="Arial"/>
                  <w:sz w:val="20"/>
                  <w:szCs w:val="20"/>
                </w:rPr>
                <w:t xml:space="preserve"> to </w:t>
              </w:r>
            </w:ins>
            <w:ins w:id="504" w:author="Author" w:date="2010-07-06T12:05:00Z">
              <w:r w:rsidR="00927F59">
                <w:rPr>
                  <w:rFonts w:cs="Arial"/>
                  <w:sz w:val="20"/>
                  <w:szCs w:val="20"/>
                </w:rPr>
                <w:t xml:space="preserve">require a change to </w:t>
              </w:r>
            </w:ins>
            <w:ins w:id="505" w:author="Author" w:date="2010-05-25T14:48:00Z">
              <w:r w:rsidRPr="00AA3066">
                <w:rPr>
                  <w:rFonts w:cs="Arial"/>
                  <w:sz w:val="20"/>
                  <w:szCs w:val="20"/>
                </w:rPr>
                <w:t>the regularly scheduled revision of the ROP documen</w:t>
              </w:r>
              <w:r>
                <w:rPr>
                  <w:rFonts w:cs="Arial"/>
                  <w:sz w:val="20"/>
                  <w:szCs w:val="20"/>
                </w:rPr>
                <w:t>t (see</w:t>
              </w:r>
            </w:ins>
            <w:ins w:id="506" w:author="Author" w:date="2010-07-06T12:05:00Z">
              <w:r w:rsidR="00927F59">
                <w:rPr>
                  <w:rFonts w:cs="Arial"/>
                  <w:sz w:val="20"/>
                  <w:szCs w:val="20"/>
                </w:rPr>
                <w:t xml:space="preserve"> </w:t>
              </w:r>
            </w:ins>
            <w:ins w:id="507" w:author="Author" w:date="2010-07-06T12:04:00Z">
              <w:r w:rsidR="00987AA8" w:rsidRPr="00987AA8">
                <w:rPr>
                  <w:rFonts w:cs="Arial"/>
                  <w:sz w:val="20"/>
                  <w:szCs w:val="20"/>
                </w:rPr>
                <w:t>ROP Feedback Forms</w:t>
              </w:r>
              <w:r w:rsidR="00927F59">
                <w:rPr>
                  <w:rFonts w:cs="Arial"/>
                </w:rPr>
                <w:t xml:space="preserve"> </w:t>
              </w:r>
            </w:ins>
            <w:ins w:id="508" w:author="Author" w:date="2010-05-25T14:48:00Z">
              <w:r w:rsidRPr="00CE7C32">
                <w:rPr>
                  <w:rFonts w:cs="Arial"/>
                  <w:sz w:val="20"/>
                  <w:szCs w:val="20"/>
                </w:rPr>
                <w:t>Document Timelines site</w:t>
              </w:r>
            </w:ins>
            <w:ins w:id="509" w:author="Author" w:date="2010-07-06T13:51:00Z">
              <w:r w:rsidR="00D57328">
                <w:rPr>
                  <w:rFonts w:cs="Arial"/>
                  <w:sz w:val="20"/>
                  <w:szCs w:val="20"/>
                </w:rPr>
                <w:t>),</w:t>
              </w:r>
            </w:ins>
            <w:ins w:id="510" w:author="Author" w:date="2010-05-25T14:48:00Z">
              <w:r w:rsidRPr="00BA75EE">
                <w:rPr>
                  <w:rFonts w:cs="Arial"/>
                  <w:sz w:val="20"/>
                  <w:szCs w:val="20"/>
                </w:rPr>
                <w:t xml:space="preserve"> </w:t>
              </w:r>
              <w:r w:rsidRPr="00AA3066">
                <w:rPr>
                  <w:rFonts w:cs="Arial"/>
                  <w:sz w:val="20"/>
                  <w:szCs w:val="20"/>
                </w:rPr>
                <w:t xml:space="preserve"> </w:t>
              </w:r>
              <w:r w:rsidRPr="00BA75EE">
                <w:rPr>
                  <w:rFonts w:cs="Arial"/>
                  <w:sz w:val="20"/>
                  <w:szCs w:val="20"/>
                </w:rPr>
                <w:t xml:space="preserve">check </w:t>
              </w:r>
              <w:r w:rsidRPr="00BA75EE">
                <w:rPr>
                  <w:rFonts w:cs="Arial"/>
                  <w:b/>
                  <w:sz w:val="20"/>
                  <w:szCs w:val="20"/>
                </w:rPr>
                <w:t>Yes</w:t>
              </w:r>
              <w:r w:rsidRPr="00BA75EE">
                <w:rPr>
                  <w:rFonts w:cs="Arial"/>
                  <w:sz w:val="20"/>
                  <w:szCs w:val="20"/>
                </w:rPr>
                <w:t xml:space="preserve"> here</w:t>
              </w:r>
              <w:r w:rsidRPr="00AA3066">
                <w:rPr>
                  <w:rFonts w:cs="Arial"/>
                </w:rPr>
                <w:t xml:space="preserve">         Yes </w:t>
              </w:r>
              <w:r w:rsidR="00987AA8" w:rsidRPr="00AA3066">
                <w:rPr>
                  <w:rFonts w:cs="Arial"/>
                </w:rPr>
                <w:fldChar w:fldCharType="begin">
                  <w:ffData>
                    <w:name w:val="Check6"/>
                    <w:enabled/>
                    <w:calcOnExit w:val="0"/>
                    <w:checkBox>
                      <w:sizeAuto/>
                      <w:default w:val="0"/>
                    </w:checkBox>
                  </w:ffData>
                </w:fldChar>
              </w:r>
              <w:bookmarkStart w:id="511" w:name="Check6"/>
              <w:r w:rsidRPr="00AA3066">
                <w:rPr>
                  <w:rFonts w:cs="Arial"/>
                </w:rPr>
                <w:instrText xml:space="preserve"> FORMCHECKBOX </w:instrText>
              </w:r>
              <w:r w:rsidR="00987AA8" w:rsidRPr="00AA3066">
                <w:rPr>
                  <w:rFonts w:cs="Arial"/>
                </w:rPr>
              </w:r>
              <w:r w:rsidR="00987AA8" w:rsidRPr="00AA3066">
                <w:rPr>
                  <w:rFonts w:cs="Arial"/>
                </w:rPr>
                <w:fldChar w:fldCharType="end"/>
              </w:r>
              <w:bookmarkEnd w:id="511"/>
              <w:r w:rsidRPr="00AA3066">
                <w:rPr>
                  <w:rFonts w:cs="Arial"/>
                </w:rPr>
                <w:t xml:space="preserve">   </w:t>
              </w:r>
            </w:ins>
          </w:p>
          <w:p w:rsidR="00250BC7" w:rsidRPr="00AA3066" w:rsidRDefault="00250BC7" w:rsidP="00250BC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512" w:author="Author" w:date="2010-05-25T14:48:00Z"/>
                <w:rFonts w:cs="Arial"/>
              </w:rPr>
            </w:pPr>
            <w:ins w:id="513" w:author="Author" w:date="2010-05-25T14:48:00Z">
              <w:r w:rsidRPr="00AA3066">
                <w:rPr>
                  <w:rFonts w:cs="Arial"/>
                </w:rPr>
                <w:t xml:space="preserve"> </w:t>
              </w:r>
            </w:ins>
          </w:p>
          <w:p w:rsidR="006015E7" w:rsidRDefault="00250BC7" w:rsidP="00250BC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0"/>
                <w:szCs w:val="20"/>
              </w:rPr>
            </w:pPr>
            <w:ins w:id="514" w:author="Author" w:date="2010-05-25T14:48:00Z">
              <w:r w:rsidRPr="00AA3066">
                <w:rPr>
                  <w:rFonts w:cs="Arial"/>
                  <w:sz w:val="20"/>
                  <w:szCs w:val="20"/>
                </w:rPr>
                <w:t xml:space="preserve">If </w:t>
              </w:r>
              <w:r w:rsidRPr="00BA75EE">
                <w:rPr>
                  <w:rFonts w:cs="Arial"/>
                  <w:b/>
                  <w:sz w:val="20"/>
                  <w:szCs w:val="20"/>
                </w:rPr>
                <w:t>yes</w:t>
              </w:r>
              <w:r w:rsidRPr="00AA3066">
                <w:rPr>
                  <w:rFonts w:cs="Arial"/>
                  <w:sz w:val="20"/>
                  <w:szCs w:val="20"/>
                </w:rPr>
                <w:t>, state reason for urgency</w:t>
              </w:r>
            </w:ins>
          </w:p>
          <w:p w:rsidR="00BA75EE" w:rsidRPr="00AA3066" w:rsidRDefault="00BA75EE"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0"/>
                <w:szCs w:val="20"/>
              </w:rPr>
            </w:pPr>
          </w:p>
          <w:p w:rsidR="001B3FD5" w:rsidRPr="00AA3066" w:rsidRDefault="001B3FD5"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6015E7" w:rsidRPr="00AA3066" w:rsidRDefault="006015E7" w:rsidP="00EB193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tc>
      </w:tr>
    </w:tbl>
    <w:p w:rsidR="00632B00" w:rsidRDefault="00632B0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p w:rsidR="00CC1932" w:rsidRDefault="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p w:rsidR="00CC1932" w:rsidRDefault="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CC1932" w:rsidRPr="00AA3066" w:rsidTr="000D7E8C">
        <w:trPr>
          <w:trHeight w:val="3410"/>
        </w:trPr>
        <w:tc>
          <w:tcPr>
            <w:tcW w:w="0" w:type="auto"/>
          </w:tcPr>
          <w:p w:rsidR="00CC1932" w:rsidRPr="00AA3066" w:rsidRDefault="00CC1932"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AA3066">
              <w:rPr>
                <w:rFonts w:cs="Arial"/>
                <w:b/>
                <w:bCs/>
              </w:rPr>
              <w:t>SECTION G:  LEAD REVIEWER ASSIGNED</w:t>
            </w:r>
          </w:p>
          <w:p w:rsidR="00D026C3" w:rsidRPr="00AA3066" w:rsidRDefault="00CC1932"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18"/>
                <w:szCs w:val="18"/>
              </w:rPr>
            </w:pPr>
            <w:r w:rsidRPr="00AA3066">
              <w:rPr>
                <w:rFonts w:cs="Arial"/>
                <w:sz w:val="18"/>
                <w:szCs w:val="18"/>
              </w:rPr>
              <w:t xml:space="preserve">(The Lead Reviewer </w:t>
            </w:r>
            <w:r w:rsidR="00D026C3" w:rsidRPr="00AA3066">
              <w:rPr>
                <w:rFonts w:cs="Arial"/>
                <w:sz w:val="18"/>
                <w:szCs w:val="18"/>
              </w:rPr>
              <w:t>reviews</w:t>
            </w:r>
            <w:r w:rsidRPr="00AA3066">
              <w:rPr>
                <w:rFonts w:cs="Arial"/>
                <w:sz w:val="18"/>
                <w:szCs w:val="18"/>
              </w:rPr>
              <w:t xml:space="preserve"> the feedback and </w:t>
            </w:r>
            <w:r w:rsidR="00D026C3" w:rsidRPr="00AA3066">
              <w:rPr>
                <w:rFonts w:cs="Arial"/>
                <w:sz w:val="18"/>
                <w:szCs w:val="18"/>
              </w:rPr>
              <w:t>recommends</w:t>
            </w:r>
            <w:r w:rsidRPr="00AA3066">
              <w:rPr>
                <w:rFonts w:cs="Arial"/>
                <w:sz w:val="18"/>
                <w:szCs w:val="18"/>
              </w:rPr>
              <w:t xml:space="preserve"> to accept or not to accept the feedback recommendation</w:t>
            </w:r>
            <w:r w:rsidR="00D026C3" w:rsidRPr="00AA3066">
              <w:rPr>
                <w:rFonts w:cs="Arial"/>
                <w:sz w:val="18"/>
                <w:szCs w:val="18"/>
              </w:rPr>
              <w:t>.)</w:t>
            </w:r>
          </w:p>
          <w:p w:rsidR="00D026C3" w:rsidRPr="00AA3066" w:rsidRDefault="00D026C3"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18"/>
                <w:szCs w:val="18"/>
              </w:rPr>
            </w:pPr>
          </w:p>
          <w:tbl>
            <w:tblPr>
              <w:tblW w:w="0" w:type="auto"/>
              <w:jc w:val="center"/>
              <w:tblCellMar>
                <w:left w:w="120" w:type="dxa"/>
                <w:right w:w="120" w:type="dxa"/>
              </w:tblCellMar>
              <w:tblLook w:val="0000"/>
            </w:tblPr>
            <w:tblGrid>
              <w:gridCol w:w="1618"/>
              <w:gridCol w:w="2694"/>
              <w:gridCol w:w="1080"/>
              <w:gridCol w:w="897"/>
              <w:gridCol w:w="1498"/>
              <w:gridCol w:w="1555"/>
            </w:tblGrid>
            <w:tr w:rsidR="00CC1932" w:rsidTr="00CC1932">
              <w:trPr>
                <w:jc w:val="center"/>
              </w:trPr>
              <w:tc>
                <w:tcPr>
                  <w:tcW w:w="1620" w:type="dxa"/>
                  <w:tcBorders>
                    <w:top w:val="nil"/>
                    <w:left w:val="single" w:sz="6" w:space="0" w:color="FFFFFF"/>
                    <w:bottom w:val="nil"/>
                    <w:right w:val="single" w:sz="8" w:space="0" w:color="000000"/>
                  </w:tcBorders>
                </w:tcPr>
                <w:p w:rsidR="00CC1932" w:rsidRDefault="00CC1932" w:rsidP="00CC1932">
                  <w:pPr>
                    <w:spacing w:line="120"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r>
                    <w:rPr>
                      <w:rFonts w:cs="Arial"/>
                    </w:rPr>
                    <w:t>Assigned to:</w:t>
                  </w:r>
                </w:p>
              </w:tc>
              <w:tc>
                <w:tcPr>
                  <w:tcW w:w="2700" w:type="dxa"/>
                  <w:tcBorders>
                    <w:top w:val="single" w:sz="8" w:space="0" w:color="000000"/>
                    <w:left w:val="single" w:sz="8" w:space="0" w:color="000000"/>
                    <w:bottom w:val="single" w:sz="8" w:space="0" w:color="000000"/>
                    <w:right w:val="single" w:sz="8" w:space="0" w:color="000000"/>
                  </w:tcBorders>
                </w:tcPr>
                <w:p w:rsidR="00CC1932" w:rsidRDefault="00CC1932" w:rsidP="00CC1932">
                  <w:pPr>
                    <w:spacing w:line="120"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c>
                <w:tcPr>
                  <w:tcW w:w="1080" w:type="dxa"/>
                  <w:tcBorders>
                    <w:top w:val="single" w:sz="6" w:space="0" w:color="FFFFFF"/>
                    <w:left w:val="single" w:sz="8" w:space="0" w:color="000000"/>
                    <w:bottom w:val="nil"/>
                    <w:right w:val="single" w:sz="8" w:space="0" w:color="000000"/>
                  </w:tcBorders>
                </w:tcPr>
                <w:p w:rsidR="00CC1932" w:rsidRDefault="00CC1932" w:rsidP="00CC1932">
                  <w:pPr>
                    <w:spacing w:line="120"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Branch:</w:t>
                  </w:r>
                </w:p>
              </w:tc>
              <w:tc>
                <w:tcPr>
                  <w:tcW w:w="900" w:type="dxa"/>
                  <w:tcBorders>
                    <w:top w:val="single" w:sz="8" w:space="0" w:color="000000"/>
                    <w:left w:val="single" w:sz="8" w:space="0" w:color="000000"/>
                    <w:bottom w:val="single" w:sz="8" w:space="0" w:color="000000"/>
                    <w:right w:val="single" w:sz="8" w:space="0" w:color="000000"/>
                  </w:tcBorders>
                </w:tcPr>
                <w:p w:rsidR="00CC1932" w:rsidRDefault="00CC1932" w:rsidP="00CC1932">
                  <w:pPr>
                    <w:spacing w:line="120"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c>
                <w:tcPr>
                  <w:tcW w:w="1500" w:type="dxa"/>
                  <w:tcBorders>
                    <w:top w:val="single" w:sz="6" w:space="0" w:color="FFFFFF"/>
                    <w:left w:val="single" w:sz="8" w:space="0" w:color="000000"/>
                    <w:bottom w:val="nil"/>
                    <w:right w:val="single" w:sz="8" w:space="0" w:color="000000"/>
                  </w:tcBorders>
                </w:tcPr>
                <w:p w:rsidR="00CC1932" w:rsidRDefault="00CC1932" w:rsidP="00CC1932">
                  <w:pPr>
                    <w:spacing w:line="120"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Phone No:</w:t>
                  </w:r>
                </w:p>
              </w:tc>
              <w:tc>
                <w:tcPr>
                  <w:tcW w:w="1560" w:type="dxa"/>
                  <w:tcBorders>
                    <w:top w:val="single" w:sz="8" w:space="0" w:color="000000"/>
                    <w:left w:val="single" w:sz="8" w:space="0" w:color="000000"/>
                    <w:bottom w:val="single" w:sz="8" w:space="0" w:color="000000"/>
                    <w:right w:val="single" w:sz="8" w:space="0" w:color="000000"/>
                  </w:tcBorders>
                </w:tcPr>
                <w:p w:rsidR="00CC1932" w:rsidRDefault="00CC1932" w:rsidP="00CC1932">
                  <w:pPr>
                    <w:spacing w:line="120"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CC1932" w:rsidTr="00CC1932">
              <w:trPr>
                <w:jc w:val="center"/>
              </w:trPr>
              <w:tc>
                <w:tcPr>
                  <w:tcW w:w="1620" w:type="dxa"/>
                  <w:tcBorders>
                    <w:top w:val="nil"/>
                    <w:left w:val="nil"/>
                    <w:bottom w:val="nil"/>
                    <w:right w:val="nil"/>
                  </w:tcBorders>
                </w:tcPr>
                <w:p w:rsidR="00CC1932" w:rsidRDefault="00CC1932" w:rsidP="00CC1932">
                  <w:pPr>
                    <w:spacing w:line="28"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c>
                <w:tcPr>
                  <w:tcW w:w="2700" w:type="dxa"/>
                  <w:tcBorders>
                    <w:top w:val="nil"/>
                    <w:left w:val="nil"/>
                    <w:bottom w:val="nil"/>
                    <w:right w:val="nil"/>
                  </w:tcBorders>
                </w:tcPr>
                <w:p w:rsidR="00CC1932" w:rsidRDefault="00CC1932" w:rsidP="00CC1932">
                  <w:pPr>
                    <w:spacing w:line="28"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center"/>
                    <w:rPr>
                      <w:rFonts w:cs="Arial"/>
                    </w:rPr>
                  </w:pPr>
                  <w:r>
                    <w:rPr>
                      <w:rFonts w:cs="Arial"/>
                    </w:rPr>
                    <w:t>(Lead Reviewer)</w:t>
                  </w:r>
                </w:p>
              </w:tc>
              <w:tc>
                <w:tcPr>
                  <w:tcW w:w="1080" w:type="dxa"/>
                  <w:tcBorders>
                    <w:top w:val="nil"/>
                    <w:left w:val="nil"/>
                    <w:bottom w:val="nil"/>
                    <w:right w:val="nil"/>
                  </w:tcBorders>
                </w:tcPr>
                <w:p w:rsidR="00CC1932" w:rsidRDefault="00CC1932" w:rsidP="00CC1932">
                  <w:pPr>
                    <w:spacing w:line="28"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c>
                <w:tcPr>
                  <w:tcW w:w="900" w:type="dxa"/>
                  <w:tcBorders>
                    <w:top w:val="nil"/>
                    <w:left w:val="nil"/>
                    <w:bottom w:val="nil"/>
                    <w:right w:val="nil"/>
                  </w:tcBorders>
                </w:tcPr>
                <w:p w:rsidR="00CC1932" w:rsidRDefault="00CC1932" w:rsidP="00CC1932">
                  <w:pPr>
                    <w:spacing w:line="28"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c>
                <w:tcPr>
                  <w:tcW w:w="1500" w:type="dxa"/>
                  <w:tcBorders>
                    <w:top w:val="nil"/>
                    <w:left w:val="nil"/>
                    <w:bottom w:val="nil"/>
                    <w:right w:val="nil"/>
                  </w:tcBorders>
                </w:tcPr>
                <w:p w:rsidR="00CC1932" w:rsidRDefault="00CC1932" w:rsidP="00CC1932">
                  <w:pPr>
                    <w:spacing w:line="28"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c>
                <w:tcPr>
                  <w:tcW w:w="1560" w:type="dxa"/>
                  <w:tcBorders>
                    <w:top w:val="nil"/>
                    <w:left w:val="nil"/>
                    <w:bottom w:val="nil"/>
                    <w:right w:val="nil"/>
                  </w:tcBorders>
                </w:tcPr>
                <w:p w:rsidR="00CC1932" w:rsidRDefault="00CC1932" w:rsidP="00CC1932">
                  <w:pPr>
                    <w:spacing w:line="28"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bl>
          <w:p w:rsidR="00CC1932" w:rsidRPr="00AA3066" w:rsidRDefault="00CC1932" w:rsidP="00CC1932">
            <w:pPr>
              <w:rPr>
                <w:rFonts w:cs="Arial"/>
                <w:vanish/>
              </w:rPr>
            </w:pPr>
          </w:p>
          <w:tbl>
            <w:tblPr>
              <w:tblW w:w="0" w:type="auto"/>
              <w:jc w:val="center"/>
              <w:tblCellMar>
                <w:left w:w="120" w:type="dxa"/>
                <w:right w:w="120" w:type="dxa"/>
              </w:tblCellMar>
              <w:tblLook w:val="0000"/>
            </w:tblPr>
            <w:tblGrid>
              <w:gridCol w:w="7193"/>
              <w:gridCol w:w="2158"/>
            </w:tblGrid>
            <w:tr w:rsidR="00CC1932" w:rsidTr="00CC1932">
              <w:trPr>
                <w:jc w:val="center"/>
              </w:trPr>
              <w:tc>
                <w:tcPr>
                  <w:tcW w:w="7200" w:type="dxa"/>
                  <w:tcBorders>
                    <w:top w:val="nil"/>
                    <w:left w:val="nil"/>
                    <w:bottom w:val="nil"/>
                    <w:right w:val="single" w:sz="7" w:space="0" w:color="000000"/>
                  </w:tcBorders>
                </w:tcPr>
                <w:p w:rsidR="00CC1932" w:rsidRDefault="00CC1932" w:rsidP="00CC1932">
                  <w:pPr>
                    <w:spacing w:line="120"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Date Lead Reviewer Received Feedback Form:</w:t>
                  </w:r>
                </w:p>
              </w:tc>
              <w:tc>
                <w:tcPr>
                  <w:tcW w:w="2160" w:type="dxa"/>
                  <w:tcBorders>
                    <w:top w:val="single" w:sz="7" w:space="0" w:color="000000"/>
                    <w:left w:val="single" w:sz="7" w:space="0" w:color="000000"/>
                    <w:bottom w:val="single" w:sz="7" w:space="0" w:color="000000"/>
                    <w:right w:val="single" w:sz="7" w:space="0" w:color="000000"/>
                  </w:tcBorders>
                </w:tcPr>
                <w:p w:rsidR="00CC1932" w:rsidRDefault="00CC1932" w:rsidP="00CC1932">
                  <w:pPr>
                    <w:spacing w:line="120"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ind w:firstLine="1440"/>
                    <w:rPr>
                      <w:rFonts w:cs="Arial"/>
                    </w:rPr>
                  </w:pPr>
                </w:p>
              </w:tc>
            </w:tr>
            <w:tr w:rsidR="00CC1932" w:rsidTr="000D7E8C">
              <w:trPr>
                <w:trHeight w:val="631"/>
                <w:jc w:val="center"/>
              </w:trPr>
              <w:tc>
                <w:tcPr>
                  <w:tcW w:w="7200" w:type="dxa"/>
                  <w:tcBorders>
                    <w:top w:val="nil"/>
                    <w:left w:val="nil"/>
                    <w:bottom w:val="nil"/>
                    <w:right w:val="single" w:sz="7" w:space="0" w:color="000000"/>
                  </w:tcBorders>
                </w:tcPr>
                <w:p w:rsidR="00CC1932" w:rsidRDefault="00CC1932" w:rsidP="00CC1932">
                  <w:pPr>
                    <w:spacing w:line="120"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Date Feedback Coordinator Acknowledged Receipt to Originator:</w:t>
                  </w:r>
                </w:p>
              </w:tc>
              <w:tc>
                <w:tcPr>
                  <w:tcW w:w="2160" w:type="dxa"/>
                  <w:tcBorders>
                    <w:top w:val="single" w:sz="7" w:space="0" w:color="000000"/>
                    <w:left w:val="single" w:sz="7" w:space="0" w:color="000000"/>
                    <w:bottom w:val="single" w:sz="7" w:space="0" w:color="000000"/>
                    <w:right w:val="single" w:sz="7" w:space="0" w:color="000000"/>
                  </w:tcBorders>
                </w:tcPr>
                <w:p w:rsidR="00CC1932" w:rsidRDefault="00CC1932" w:rsidP="00CC1932">
                  <w:pPr>
                    <w:spacing w:line="120" w:lineRule="exact"/>
                    <w:rPr>
                      <w:rFonts w:cs="Arial"/>
                    </w:rPr>
                  </w:pPr>
                </w:p>
                <w:p w:rsidR="00CC1932" w:rsidRDefault="00CC1932" w:rsidP="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bl>
          <w:p w:rsidR="00CC1932" w:rsidRPr="00AA3066" w:rsidRDefault="00CC1932"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tc>
      </w:tr>
    </w:tbl>
    <w:p w:rsidR="00CC1932" w:rsidRDefault="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p w:rsidR="00D026C3" w:rsidRDefault="00D026C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p w:rsidR="00D026C3" w:rsidRDefault="00D026C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D026C3" w:rsidRPr="00AA3066" w:rsidTr="00AA3066">
        <w:tc>
          <w:tcPr>
            <w:tcW w:w="9576" w:type="dxa"/>
          </w:tcPr>
          <w:p w:rsidR="00D026C3" w:rsidRPr="00AA3066" w:rsidRDefault="00D026C3"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r w:rsidRPr="00AA3066">
              <w:rPr>
                <w:rFonts w:cs="Arial"/>
                <w:b/>
              </w:rPr>
              <w:t>SECTION H: LEAD REVIEWER</w:t>
            </w:r>
            <w:r w:rsidR="00BA75EE">
              <w:rPr>
                <w:rFonts w:cs="Arial"/>
                <w:b/>
              </w:rPr>
              <w:t>’</w:t>
            </w:r>
            <w:r w:rsidRPr="00AA3066">
              <w:rPr>
                <w:rFonts w:cs="Arial"/>
                <w:b/>
              </w:rPr>
              <w:t>S RESPONSE:</w:t>
            </w:r>
          </w:p>
          <w:p w:rsidR="00D026C3" w:rsidRPr="00AA3066" w:rsidRDefault="00D026C3"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p>
          <w:p w:rsidR="00D026C3" w:rsidRPr="00AA3066" w:rsidRDefault="00D026C3"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p>
          <w:p w:rsidR="00D026C3" w:rsidRDefault="00D026C3"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p>
          <w:p w:rsidR="00EB1931" w:rsidRDefault="00EB1931"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p>
          <w:p w:rsidR="00EB1931" w:rsidRDefault="00EB1931"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p>
          <w:p w:rsidR="00EB1931" w:rsidRDefault="00EB1931"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p>
          <w:p w:rsidR="00EB1931" w:rsidRDefault="00EB1931"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p>
          <w:p w:rsidR="00EB1931" w:rsidRDefault="00EB1931"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p>
          <w:p w:rsidR="00EB1931" w:rsidRPr="00AA3066" w:rsidRDefault="00EB1931"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p>
          <w:p w:rsidR="00D026C3" w:rsidRPr="00AA3066" w:rsidRDefault="00D026C3"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p>
          <w:p w:rsidR="00D026C3" w:rsidRPr="00AA3066" w:rsidRDefault="00D026C3"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rPr>
            </w:pPr>
          </w:p>
          <w:p w:rsidR="00D026C3" w:rsidRPr="00AA3066" w:rsidRDefault="00D026C3" w:rsidP="00AA30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r w:rsidRPr="00AA3066">
              <w:rPr>
                <w:rFonts w:cs="Arial"/>
              </w:rPr>
              <w:t>Change Notice Recommended:</w:t>
            </w:r>
            <w:r w:rsidR="00CC29F2">
              <w:rPr>
                <w:rFonts w:cs="Arial"/>
              </w:rPr>
              <w:t xml:space="preserve">  Yes </w:t>
            </w:r>
            <w:r w:rsidR="00987AA8">
              <w:rPr>
                <w:rFonts w:cs="Arial"/>
              </w:rPr>
              <w:fldChar w:fldCharType="begin">
                <w:ffData>
                  <w:name w:val="Check18"/>
                  <w:enabled/>
                  <w:calcOnExit w:val="0"/>
                  <w:checkBox>
                    <w:sizeAuto/>
                    <w:default w:val="0"/>
                  </w:checkBox>
                </w:ffData>
              </w:fldChar>
            </w:r>
            <w:bookmarkStart w:id="515" w:name="Check18"/>
            <w:r w:rsidR="00CC29F2">
              <w:rPr>
                <w:rFonts w:cs="Arial"/>
              </w:rPr>
              <w:instrText xml:space="preserve"> FORMCHECKBOX </w:instrText>
            </w:r>
            <w:r w:rsidR="00987AA8">
              <w:rPr>
                <w:rFonts w:cs="Arial"/>
              </w:rPr>
            </w:r>
            <w:r w:rsidR="00987AA8">
              <w:rPr>
                <w:rFonts w:cs="Arial"/>
              </w:rPr>
              <w:fldChar w:fldCharType="end"/>
            </w:r>
            <w:bookmarkEnd w:id="515"/>
            <w:r w:rsidR="00BA75EE">
              <w:rPr>
                <w:rFonts w:cs="Arial"/>
              </w:rPr>
              <w:t xml:space="preserve">  </w:t>
            </w:r>
            <w:r w:rsidR="00CC29F2">
              <w:rPr>
                <w:rFonts w:cs="Arial"/>
              </w:rPr>
              <w:t xml:space="preserve">No </w:t>
            </w:r>
            <w:r w:rsidR="00987AA8">
              <w:rPr>
                <w:rFonts w:cs="Arial"/>
              </w:rPr>
              <w:fldChar w:fldCharType="begin">
                <w:ffData>
                  <w:name w:val="Check19"/>
                  <w:enabled/>
                  <w:calcOnExit w:val="0"/>
                  <w:checkBox>
                    <w:sizeAuto/>
                    <w:default w:val="0"/>
                  </w:checkBox>
                </w:ffData>
              </w:fldChar>
            </w:r>
            <w:bookmarkStart w:id="516" w:name="Check19"/>
            <w:r w:rsidR="00CC29F2">
              <w:rPr>
                <w:rFonts w:cs="Arial"/>
              </w:rPr>
              <w:instrText xml:space="preserve"> FORMCHECKBOX </w:instrText>
            </w:r>
            <w:r w:rsidR="00987AA8">
              <w:rPr>
                <w:rFonts w:cs="Arial"/>
              </w:rPr>
            </w:r>
            <w:r w:rsidR="00987AA8">
              <w:rPr>
                <w:rFonts w:cs="Arial"/>
              </w:rPr>
              <w:fldChar w:fldCharType="end"/>
            </w:r>
            <w:bookmarkEnd w:id="516"/>
            <w:r w:rsidR="00BA75EE">
              <w:rPr>
                <w:rFonts w:cs="Arial"/>
              </w:rPr>
              <w:t xml:space="preserve">   </w:t>
            </w:r>
            <w:r w:rsidRPr="00AA3066">
              <w:rPr>
                <w:rFonts w:cs="Arial"/>
              </w:rPr>
              <w:t>Training Recommended:</w:t>
            </w:r>
            <w:r w:rsidR="00CC29F2">
              <w:rPr>
                <w:rFonts w:cs="Arial"/>
              </w:rPr>
              <w:t xml:space="preserve">   Yes </w:t>
            </w:r>
            <w:r w:rsidR="00987AA8">
              <w:rPr>
                <w:rFonts w:cs="Arial"/>
              </w:rPr>
              <w:fldChar w:fldCharType="begin">
                <w:ffData>
                  <w:name w:val="Check20"/>
                  <w:enabled/>
                  <w:calcOnExit w:val="0"/>
                  <w:checkBox>
                    <w:sizeAuto/>
                    <w:default w:val="0"/>
                  </w:checkBox>
                </w:ffData>
              </w:fldChar>
            </w:r>
            <w:bookmarkStart w:id="517" w:name="Check20"/>
            <w:r w:rsidR="00CC29F2">
              <w:rPr>
                <w:rFonts w:cs="Arial"/>
              </w:rPr>
              <w:instrText xml:space="preserve"> FORMCHECKBOX </w:instrText>
            </w:r>
            <w:r w:rsidR="00987AA8">
              <w:rPr>
                <w:rFonts w:cs="Arial"/>
              </w:rPr>
            </w:r>
            <w:r w:rsidR="00987AA8">
              <w:rPr>
                <w:rFonts w:cs="Arial"/>
              </w:rPr>
              <w:fldChar w:fldCharType="end"/>
            </w:r>
            <w:bookmarkEnd w:id="517"/>
            <w:r w:rsidR="00BA75EE">
              <w:rPr>
                <w:rFonts w:cs="Arial"/>
              </w:rPr>
              <w:t xml:space="preserve">  </w:t>
            </w:r>
            <w:r w:rsidR="00CC29F2">
              <w:rPr>
                <w:rFonts w:cs="Arial"/>
              </w:rPr>
              <w:t xml:space="preserve">No </w:t>
            </w:r>
            <w:r w:rsidR="00987AA8">
              <w:rPr>
                <w:rFonts w:cs="Arial"/>
              </w:rPr>
              <w:fldChar w:fldCharType="begin">
                <w:ffData>
                  <w:name w:val="Check21"/>
                  <w:enabled/>
                  <w:calcOnExit w:val="0"/>
                  <w:checkBox>
                    <w:sizeAuto/>
                    <w:default w:val="0"/>
                  </w:checkBox>
                </w:ffData>
              </w:fldChar>
            </w:r>
            <w:bookmarkStart w:id="518" w:name="Check21"/>
            <w:r w:rsidR="00CC29F2">
              <w:rPr>
                <w:rFonts w:cs="Arial"/>
              </w:rPr>
              <w:instrText xml:space="preserve"> FORMCHECKBOX </w:instrText>
            </w:r>
            <w:r w:rsidR="00987AA8">
              <w:rPr>
                <w:rFonts w:cs="Arial"/>
              </w:rPr>
            </w:r>
            <w:r w:rsidR="00987AA8">
              <w:rPr>
                <w:rFonts w:cs="Arial"/>
              </w:rPr>
              <w:fldChar w:fldCharType="end"/>
            </w:r>
            <w:bookmarkEnd w:id="518"/>
          </w:p>
        </w:tc>
      </w:tr>
    </w:tbl>
    <w:p w:rsidR="00CC1932" w:rsidRDefault="00CC1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p w:rsidR="00BA75EE" w:rsidRDefault="00BA75E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p w:rsidR="000D7E8C" w:rsidRDefault="000D7E8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p w:rsidR="000D7E8C" w:rsidRDefault="000D7E8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p w:rsidR="000D7E8C" w:rsidRDefault="000D7E8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20" w:lineRule="auto"/>
        <w:jc w:val="both"/>
        <w:rPr>
          <w:rFonts w:cs="Arial"/>
        </w:rPr>
      </w:pPr>
    </w:p>
    <w:tbl>
      <w:tblPr>
        <w:tblW w:w="0" w:type="auto"/>
        <w:jc w:val="center"/>
        <w:tblLayout w:type="fixed"/>
        <w:tblCellMar>
          <w:left w:w="120" w:type="dxa"/>
          <w:right w:w="120" w:type="dxa"/>
        </w:tblCellMar>
        <w:tblLook w:val="0000"/>
      </w:tblPr>
      <w:tblGrid>
        <w:gridCol w:w="2696"/>
        <w:gridCol w:w="3758"/>
        <w:gridCol w:w="907"/>
        <w:gridCol w:w="199"/>
        <w:gridCol w:w="1800"/>
      </w:tblGrid>
      <w:tr w:rsidR="008A6C65" w:rsidTr="000D7E8C">
        <w:trPr>
          <w:jc w:val="center"/>
        </w:trPr>
        <w:tc>
          <w:tcPr>
            <w:tcW w:w="9360" w:type="dxa"/>
            <w:gridSpan w:val="5"/>
            <w:tcBorders>
              <w:top w:val="single" w:sz="4" w:space="0" w:color="auto"/>
              <w:left w:val="single" w:sz="4" w:space="0" w:color="auto"/>
              <w:bottom w:val="nil"/>
              <w:right w:val="single" w:sz="4" w:space="0" w:color="auto"/>
            </w:tcBorders>
          </w:tcPr>
          <w:p w:rsidR="001A5895" w:rsidRDefault="001A5895">
            <w:pPr>
              <w:spacing w:line="120" w:lineRule="exact"/>
              <w:rPr>
                <w:rFonts w:cs="Arial"/>
              </w:rPr>
            </w:pPr>
          </w:p>
          <w:p w:rsidR="009E6AE1" w:rsidRDefault="009E6AE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b/>
                <w:bCs/>
              </w:rPr>
              <w:t>SECTION I:  HEADQUARTERS APPROVAL AND COMPLETION TRACKING</w:t>
            </w:r>
          </w:p>
          <w:p w:rsidR="001A5895" w:rsidRDefault="001A5895" w:rsidP="0054564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both"/>
              <w:rPr>
                <w:rFonts w:cs="Arial"/>
              </w:rPr>
            </w:pPr>
            <w:r>
              <w:rPr>
                <w:rFonts w:cs="Arial"/>
                <w:sz w:val="18"/>
                <w:szCs w:val="18"/>
              </w:rPr>
              <w:t>(The HQ Branch Chief approves the final resolution of feedback comments</w:t>
            </w:r>
            <w:r w:rsidR="000D7E8C">
              <w:rPr>
                <w:rFonts w:cs="Arial"/>
                <w:sz w:val="18"/>
                <w:szCs w:val="18"/>
              </w:rPr>
              <w:t>.</w:t>
            </w:r>
            <w:r>
              <w:rPr>
                <w:rFonts w:cs="Arial"/>
                <w:sz w:val="18"/>
                <w:szCs w:val="18"/>
              </w:rPr>
              <w:t xml:space="preserve"> The ROP feedback form is closed if the resolution does not affect the program document, or </w:t>
            </w:r>
            <w:r>
              <w:rPr>
                <w:rFonts w:cs="Arial"/>
                <w:sz w:val="18"/>
                <w:szCs w:val="18"/>
                <w:u w:val="single"/>
              </w:rPr>
              <w:t>after</w:t>
            </w:r>
            <w:r>
              <w:rPr>
                <w:rFonts w:cs="Arial"/>
                <w:sz w:val="18"/>
                <w:szCs w:val="18"/>
              </w:rPr>
              <w:t xml:space="preserve"> the comments or suggestions are incorporated into a</w:t>
            </w:r>
            <w:r w:rsidR="00545646">
              <w:rPr>
                <w:rFonts w:cs="Arial"/>
                <w:sz w:val="18"/>
                <w:szCs w:val="18"/>
              </w:rPr>
              <w:t xml:space="preserve"> </w:t>
            </w:r>
            <w:r>
              <w:rPr>
                <w:rFonts w:cs="Arial"/>
                <w:sz w:val="18"/>
                <w:szCs w:val="18"/>
              </w:rPr>
              <w:t>program document.  The feedback form will remain open,</w:t>
            </w:r>
            <w:r w:rsidR="000D7E8C">
              <w:rPr>
                <w:rFonts w:cs="Arial"/>
                <w:sz w:val="18"/>
                <w:szCs w:val="18"/>
              </w:rPr>
              <w:t xml:space="preserve"> pending change notice,</w:t>
            </w:r>
            <w:r>
              <w:rPr>
                <w:rFonts w:cs="Arial"/>
                <w:sz w:val="18"/>
                <w:szCs w:val="18"/>
              </w:rPr>
              <w:t xml:space="preserve"> and tracked until </w:t>
            </w:r>
            <w:r w:rsidR="00545646">
              <w:rPr>
                <w:rFonts w:cs="Arial"/>
                <w:sz w:val="18"/>
                <w:szCs w:val="18"/>
              </w:rPr>
              <w:t xml:space="preserve">the revised document </w:t>
            </w:r>
            <w:r>
              <w:rPr>
                <w:rFonts w:cs="Arial"/>
                <w:sz w:val="18"/>
                <w:szCs w:val="18"/>
              </w:rPr>
              <w:t>is issued).</w:t>
            </w:r>
          </w:p>
        </w:tc>
      </w:tr>
      <w:tr w:rsidR="001A5895" w:rsidTr="000D7E8C">
        <w:trPr>
          <w:jc w:val="center"/>
        </w:trPr>
        <w:tc>
          <w:tcPr>
            <w:tcW w:w="2696" w:type="dxa"/>
            <w:tcBorders>
              <w:top w:val="nil"/>
              <w:left w:val="single" w:sz="4" w:space="0" w:color="auto"/>
              <w:bottom w:val="single" w:sz="6" w:space="0" w:color="FFFFFF"/>
              <w:right w:val="single" w:sz="6" w:space="0" w:color="FFFFFF"/>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Lead Reviewer:</w:t>
            </w:r>
          </w:p>
        </w:tc>
        <w:tc>
          <w:tcPr>
            <w:tcW w:w="3758" w:type="dxa"/>
            <w:tcBorders>
              <w:top w:val="single" w:sz="6" w:space="0" w:color="FFFFFF"/>
              <w:left w:val="single" w:sz="6" w:space="0" w:color="FFFFFF"/>
              <w:bottom w:val="single" w:sz="6" w:space="0" w:color="FFFFFF"/>
              <w:right w:val="single" w:sz="6" w:space="0" w:color="FFFFFF"/>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c>
          <w:tcPr>
            <w:tcW w:w="907" w:type="dxa"/>
            <w:tcBorders>
              <w:top w:val="single" w:sz="6" w:space="0" w:color="FFFFFF"/>
              <w:left w:val="single" w:sz="6" w:space="0" w:color="FFFFFF"/>
              <w:bottom w:val="single" w:sz="6" w:space="0" w:color="FFFFFF"/>
              <w:right w:val="single" w:sz="6" w:space="0" w:color="FFFFFF"/>
            </w:tcBorders>
          </w:tcPr>
          <w:p w:rsidR="001A5895" w:rsidRDefault="001A5895">
            <w:pPr>
              <w:spacing w:line="120" w:lineRule="exact"/>
              <w:rPr>
                <w:rFonts w:cs="Arial"/>
              </w:rPr>
            </w:pPr>
          </w:p>
          <w:p w:rsidR="001A5895" w:rsidRDefault="001A5895">
            <w:pPr>
              <w:widowControl/>
              <w:tabs>
                <w:tab w:val="right" w:pos="667"/>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r>
              <w:rPr>
                <w:rFonts w:cs="Arial"/>
              </w:rPr>
              <w:t xml:space="preserve"> Date:</w:t>
            </w:r>
            <w:r>
              <w:rPr>
                <w:rFonts w:cs="Arial"/>
              </w:rPr>
              <w:tab/>
            </w:r>
          </w:p>
        </w:tc>
        <w:tc>
          <w:tcPr>
            <w:tcW w:w="1999" w:type="dxa"/>
            <w:gridSpan w:val="2"/>
            <w:tcBorders>
              <w:top w:val="single" w:sz="6" w:space="0" w:color="FFFFFF"/>
              <w:left w:val="single" w:sz="6" w:space="0" w:color="FFFFFF"/>
              <w:bottom w:val="single" w:sz="6" w:space="0" w:color="FFFFFF"/>
              <w:right w:val="single" w:sz="4" w:space="0" w:color="auto"/>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D7E8C">
        <w:trPr>
          <w:jc w:val="center"/>
        </w:trPr>
        <w:tc>
          <w:tcPr>
            <w:tcW w:w="2696" w:type="dxa"/>
            <w:tcBorders>
              <w:top w:val="single" w:sz="6" w:space="0" w:color="FFFFFF"/>
              <w:left w:val="single" w:sz="4" w:space="0" w:color="auto"/>
              <w:bottom w:val="single" w:sz="6" w:space="0" w:color="FFFFFF"/>
              <w:right w:val="single" w:sz="6" w:space="0" w:color="FFFFFF"/>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Final Branch Approval:</w:t>
            </w:r>
          </w:p>
        </w:tc>
        <w:tc>
          <w:tcPr>
            <w:tcW w:w="3758" w:type="dxa"/>
            <w:tcBorders>
              <w:top w:val="single" w:sz="7" w:space="0" w:color="000000"/>
              <w:left w:val="single" w:sz="6" w:space="0" w:color="FFFFFF"/>
              <w:bottom w:val="single" w:sz="7" w:space="0" w:color="000000"/>
              <w:right w:val="single" w:sz="6" w:space="0" w:color="FFFFFF"/>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ind w:firstLine="2040"/>
              <w:rPr>
                <w:rFonts w:cs="Arial"/>
              </w:rPr>
            </w:pPr>
          </w:p>
        </w:tc>
        <w:tc>
          <w:tcPr>
            <w:tcW w:w="907" w:type="dxa"/>
            <w:tcBorders>
              <w:top w:val="single" w:sz="6" w:space="0" w:color="FFFFFF"/>
              <w:left w:val="single" w:sz="6" w:space="0" w:color="FFFFFF"/>
              <w:bottom w:val="single" w:sz="6" w:space="0" w:color="FFFFFF"/>
              <w:right w:val="single" w:sz="6" w:space="0" w:color="FFFFFF"/>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rPr>
            </w:pPr>
            <w:r>
              <w:rPr>
                <w:rFonts w:cs="Arial"/>
              </w:rPr>
              <w:t>Date:</w:t>
            </w:r>
          </w:p>
        </w:tc>
        <w:tc>
          <w:tcPr>
            <w:tcW w:w="1999" w:type="dxa"/>
            <w:gridSpan w:val="2"/>
            <w:tcBorders>
              <w:top w:val="single" w:sz="7" w:space="0" w:color="000000"/>
              <w:left w:val="single" w:sz="6" w:space="0" w:color="FFFFFF"/>
              <w:bottom w:val="single" w:sz="7" w:space="0" w:color="000000"/>
              <w:right w:val="single" w:sz="4" w:space="0" w:color="auto"/>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D7E8C">
        <w:trPr>
          <w:jc w:val="center"/>
        </w:trPr>
        <w:tc>
          <w:tcPr>
            <w:tcW w:w="2696" w:type="dxa"/>
            <w:tcBorders>
              <w:top w:val="single" w:sz="6" w:space="0" w:color="FFFFFF"/>
              <w:left w:val="single" w:sz="4" w:space="0" w:color="auto"/>
              <w:bottom w:val="single" w:sz="6" w:space="0" w:color="FFFFFF"/>
              <w:right w:val="single" w:sz="6" w:space="0" w:color="FFFFFF"/>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c>
          <w:tcPr>
            <w:tcW w:w="3758" w:type="dxa"/>
            <w:tcBorders>
              <w:top w:val="single" w:sz="6" w:space="0" w:color="FFFFFF"/>
              <w:left w:val="single" w:sz="6" w:space="0" w:color="FFFFFF"/>
              <w:bottom w:val="single" w:sz="6" w:space="0" w:color="FFFFFF"/>
              <w:right w:val="single" w:sz="6" w:space="0" w:color="FFFFFF"/>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center"/>
              <w:rPr>
                <w:rFonts w:cs="Arial"/>
              </w:rPr>
            </w:pPr>
            <w:r>
              <w:rPr>
                <w:rFonts w:cs="Arial"/>
              </w:rPr>
              <w:t>(HQ Branch Chief)</w:t>
            </w:r>
          </w:p>
        </w:tc>
        <w:tc>
          <w:tcPr>
            <w:tcW w:w="907" w:type="dxa"/>
            <w:tcBorders>
              <w:top w:val="single" w:sz="6" w:space="0" w:color="FFFFFF"/>
              <w:left w:val="single" w:sz="6" w:space="0" w:color="FFFFFF"/>
              <w:bottom w:val="single" w:sz="6" w:space="0" w:color="FFFFFF"/>
              <w:right w:val="single" w:sz="6" w:space="0" w:color="FFFFFF"/>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c>
          <w:tcPr>
            <w:tcW w:w="1999" w:type="dxa"/>
            <w:gridSpan w:val="2"/>
            <w:tcBorders>
              <w:top w:val="single" w:sz="6" w:space="0" w:color="FFFFFF"/>
              <w:left w:val="single" w:sz="6" w:space="0" w:color="FFFFFF"/>
              <w:bottom w:val="single" w:sz="6" w:space="0" w:color="FFFFFF"/>
              <w:right w:val="single" w:sz="4" w:space="0" w:color="auto"/>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D7E8C">
        <w:trPr>
          <w:jc w:val="center"/>
        </w:trPr>
        <w:tc>
          <w:tcPr>
            <w:tcW w:w="7560" w:type="dxa"/>
            <w:gridSpan w:val="4"/>
            <w:tcBorders>
              <w:top w:val="single" w:sz="6" w:space="0" w:color="FFFFFF"/>
              <w:left w:val="single" w:sz="4" w:space="0" w:color="auto"/>
              <w:bottom w:val="single" w:sz="6" w:space="0" w:color="FFFFFF"/>
              <w:right w:val="single" w:sz="6" w:space="0" w:color="FFFFFF"/>
            </w:tcBorders>
          </w:tcPr>
          <w:p w:rsidR="001A5895" w:rsidRDefault="001A5895">
            <w:pPr>
              <w:spacing w:line="120" w:lineRule="exact"/>
              <w:rPr>
                <w:rFonts w:cs="Arial"/>
              </w:rPr>
            </w:pPr>
          </w:p>
          <w:p w:rsidR="001A5895" w:rsidRDefault="001A5895">
            <w:pPr>
              <w:widowControl/>
              <w:tabs>
                <w:tab w:val="right" w:pos="7320"/>
              </w:tabs>
              <w:spacing w:after="58"/>
              <w:rPr>
                <w:rFonts w:cs="Arial"/>
              </w:rPr>
            </w:pPr>
            <w:r>
              <w:rPr>
                <w:rFonts w:cs="Arial"/>
              </w:rPr>
              <w:tab/>
              <w:t xml:space="preserve">Date Feedback Form w/ Change Notice Updated in Database: </w:t>
            </w:r>
          </w:p>
        </w:tc>
        <w:tc>
          <w:tcPr>
            <w:tcW w:w="1800" w:type="dxa"/>
            <w:tcBorders>
              <w:top w:val="single" w:sz="7" w:space="0" w:color="000000"/>
              <w:left w:val="single" w:sz="7" w:space="0" w:color="000000"/>
              <w:bottom w:val="single" w:sz="6" w:space="0" w:color="FFFFFF"/>
              <w:right w:val="single" w:sz="4" w:space="0" w:color="auto"/>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D7E8C">
        <w:trPr>
          <w:jc w:val="center"/>
        </w:trPr>
        <w:tc>
          <w:tcPr>
            <w:tcW w:w="7560" w:type="dxa"/>
            <w:gridSpan w:val="4"/>
            <w:tcBorders>
              <w:top w:val="single" w:sz="6" w:space="0" w:color="FFFFFF"/>
              <w:left w:val="single" w:sz="4" w:space="0" w:color="auto"/>
              <w:bottom w:val="single" w:sz="6" w:space="0" w:color="FFFFFF"/>
              <w:right w:val="single" w:sz="6" w:space="0" w:color="FFFFFF"/>
            </w:tcBorders>
          </w:tcPr>
          <w:p w:rsidR="001A5895" w:rsidRDefault="001A5895">
            <w:pPr>
              <w:spacing w:line="120" w:lineRule="exact"/>
              <w:rPr>
                <w:rFonts w:cs="Arial"/>
              </w:rPr>
            </w:pPr>
          </w:p>
          <w:p w:rsidR="001A5895" w:rsidRDefault="001A5895">
            <w:pPr>
              <w:widowControl/>
              <w:tabs>
                <w:tab w:val="right" w:pos="7320"/>
              </w:tabs>
              <w:spacing w:after="58"/>
              <w:rPr>
                <w:rFonts w:cs="Arial"/>
              </w:rPr>
            </w:pPr>
            <w:r>
              <w:rPr>
                <w:rFonts w:cs="Arial"/>
              </w:rPr>
              <w:tab/>
              <w:t>Date Feedback Coordinator Updated Originator of Feedback Status:</w:t>
            </w:r>
          </w:p>
        </w:tc>
        <w:tc>
          <w:tcPr>
            <w:tcW w:w="1800" w:type="dxa"/>
            <w:tcBorders>
              <w:top w:val="single" w:sz="7" w:space="0" w:color="000000"/>
              <w:left w:val="single" w:sz="7" w:space="0" w:color="000000"/>
              <w:bottom w:val="single" w:sz="6" w:space="0" w:color="FFFFFF"/>
              <w:right w:val="single" w:sz="4" w:space="0" w:color="auto"/>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D7E8C">
        <w:trPr>
          <w:jc w:val="center"/>
        </w:trPr>
        <w:tc>
          <w:tcPr>
            <w:tcW w:w="7560" w:type="dxa"/>
            <w:gridSpan w:val="4"/>
            <w:tcBorders>
              <w:top w:val="single" w:sz="6" w:space="0" w:color="FFFFFF"/>
              <w:left w:val="single" w:sz="4" w:space="0" w:color="auto"/>
              <w:bottom w:val="single" w:sz="6" w:space="0" w:color="FFFFFF"/>
              <w:right w:val="single" w:sz="6" w:space="0" w:color="FFFFFF"/>
            </w:tcBorders>
          </w:tcPr>
          <w:p w:rsidR="001A5895" w:rsidRDefault="001A5895">
            <w:pPr>
              <w:spacing w:line="120" w:lineRule="exact"/>
              <w:rPr>
                <w:rFonts w:cs="Arial"/>
              </w:rPr>
            </w:pPr>
          </w:p>
          <w:p w:rsidR="001A5895" w:rsidRDefault="001A5895">
            <w:pPr>
              <w:widowControl/>
              <w:tabs>
                <w:tab w:val="right" w:pos="7320"/>
              </w:tabs>
              <w:spacing w:after="58"/>
              <w:rPr>
                <w:rFonts w:cs="Arial"/>
              </w:rPr>
            </w:pPr>
            <w:r>
              <w:rPr>
                <w:rFonts w:cs="Arial"/>
              </w:rPr>
              <w:tab/>
              <w:t>Date Revised Document Issued:</w:t>
            </w:r>
          </w:p>
        </w:tc>
        <w:tc>
          <w:tcPr>
            <w:tcW w:w="1800" w:type="dxa"/>
            <w:tcBorders>
              <w:top w:val="single" w:sz="7" w:space="0" w:color="000000"/>
              <w:left w:val="single" w:sz="7" w:space="0" w:color="000000"/>
              <w:bottom w:val="single" w:sz="6" w:space="0" w:color="FFFFFF"/>
              <w:right w:val="single" w:sz="4" w:space="0" w:color="auto"/>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r w:rsidR="001A5895" w:rsidTr="000D7E8C">
        <w:trPr>
          <w:jc w:val="center"/>
        </w:trPr>
        <w:tc>
          <w:tcPr>
            <w:tcW w:w="7560" w:type="dxa"/>
            <w:gridSpan w:val="4"/>
            <w:tcBorders>
              <w:top w:val="single" w:sz="6" w:space="0" w:color="FFFFFF"/>
              <w:left w:val="single" w:sz="4" w:space="0" w:color="auto"/>
              <w:bottom w:val="single" w:sz="4" w:space="0" w:color="auto"/>
              <w:right w:val="single" w:sz="6" w:space="0" w:color="FFFFFF"/>
            </w:tcBorders>
          </w:tcPr>
          <w:p w:rsidR="001A5895" w:rsidRDefault="001A5895">
            <w:pPr>
              <w:widowControl/>
              <w:tabs>
                <w:tab w:val="right" w:pos="7320"/>
              </w:tabs>
              <w:spacing w:after="58"/>
              <w:rPr>
                <w:rFonts w:cs="Arial"/>
              </w:rPr>
            </w:pPr>
            <w:r>
              <w:rPr>
                <w:rFonts w:cs="Arial"/>
              </w:rPr>
              <w:tab/>
              <w:t>Date Feedback Form Closed in Database:</w:t>
            </w:r>
          </w:p>
        </w:tc>
        <w:tc>
          <w:tcPr>
            <w:tcW w:w="1800" w:type="dxa"/>
            <w:tcBorders>
              <w:top w:val="single" w:sz="7" w:space="0" w:color="000000"/>
              <w:left w:val="single" w:sz="7" w:space="0" w:color="000000"/>
              <w:bottom w:val="single" w:sz="4" w:space="0" w:color="auto"/>
              <w:right w:val="single" w:sz="4" w:space="0" w:color="auto"/>
            </w:tcBorders>
          </w:tcPr>
          <w:p w:rsidR="001A5895" w:rsidRDefault="001A5895">
            <w:pPr>
              <w:spacing w:line="120" w:lineRule="exact"/>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p>
        </w:tc>
      </w:tr>
    </w:tbl>
    <w:p w:rsidR="00726283" w:rsidRDefault="00726283">
      <w:pPr>
        <w:widowControl/>
        <w:tabs>
          <w:tab w:val="center" w:pos="4680"/>
          <w:tab w:val="left" w:pos="5040"/>
          <w:tab w:val="left" w:pos="5640"/>
          <w:tab w:val="left" w:pos="6240"/>
          <w:tab w:val="left" w:pos="6840"/>
        </w:tabs>
        <w:jc w:val="both"/>
        <w:rPr>
          <w:rFonts w:cs="Arial"/>
        </w:rPr>
      </w:pPr>
    </w:p>
    <w:p w:rsidR="00605A06" w:rsidRDefault="00605A06">
      <w:pPr>
        <w:widowControl/>
        <w:tabs>
          <w:tab w:val="center" w:pos="4680"/>
          <w:tab w:val="left" w:pos="5040"/>
          <w:tab w:val="left" w:pos="5640"/>
          <w:tab w:val="left" w:pos="6240"/>
          <w:tab w:val="left" w:pos="6840"/>
        </w:tabs>
        <w:jc w:val="both"/>
        <w:rPr>
          <w:rFonts w:cs="Arial"/>
        </w:rPr>
      </w:pPr>
    </w:p>
    <w:p w:rsidR="00CA4A2B" w:rsidRDefault="001A5895">
      <w:pPr>
        <w:widowControl/>
        <w:tabs>
          <w:tab w:val="center" w:pos="4680"/>
          <w:tab w:val="left" w:pos="5040"/>
          <w:tab w:val="left" w:pos="5640"/>
          <w:tab w:val="left" w:pos="6240"/>
          <w:tab w:val="left" w:pos="6840"/>
        </w:tabs>
        <w:jc w:val="both"/>
        <w:rPr>
          <w:rFonts w:cs="Arial"/>
        </w:rPr>
        <w:sectPr w:rsidR="00CA4A2B" w:rsidSect="008D191C">
          <w:type w:val="continuous"/>
          <w:pgSz w:w="12240" w:h="15840"/>
          <w:pgMar w:top="1080" w:right="1440" w:bottom="720" w:left="1440" w:header="634" w:footer="720" w:gutter="0"/>
          <w:cols w:space="720"/>
          <w:noEndnote/>
          <w:docGrid w:linePitch="326"/>
        </w:sectPr>
      </w:pPr>
      <w:r>
        <w:rPr>
          <w:rFonts w:cs="Arial"/>
        </w:rPr>
        <w:tab/>
        <w:t>END</w:t>
      </w:r>
    </w:p>
    <w:p w:rsidR="001A5895" w:rsidRDefault="001A5895">
      <w:pPr>
        <w:widowControl/>
        <w:tabs>
          <w:tab w:val="center" w:pos="4680"/>
          <w:tab w:val="left" w:pos="5040"/>
          <w:tab w:val="left" w:pos="5640"/>
          <w:tab w:val="left" w:pos="6240"/>
          <w:tab w:val="left" w:pos="6840"/>
        </w:tabs>
        <w:jc w:val="both"/>
        <w:rPr>
          <w:rFonts w:cs="Arial"/>
        </w:rPr>
      </w:pPr>
    </w:p>
    <w:p w:rsidR="001A5895"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A5895" w:rsidRPr="000544C4" w:rsidRDefault="001A5895" w:rsidP="00D07CD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Pr>
          <w:rFonts w:cs="Arial"/>
        </w:rPr>
        <w:t>ATTACHMENT 1</w:t>
      </w:r>
      <w:r w:rsidR="00D07CDA">
        <w:rPr>
          <w:rFonts w:cs="Arial"/>
        </w:rPr>
        <w:t xml:space="preserve"> - </w:t>
      </w:r>
      <w:r w:rsidRPr="000544C4">
        <w:rPr>
          <w:rFonts w:cs="Arial"/>
        </w:rPr>
        <w:t xml:space="preserve">Revision History - </w:t>
      </w:r>
      <w:r w:rsidR="00BA75EE">
        <w:rPr>
          <w:rFonts w:cs="Arial"/>
        </w:rPr>
        <w:t>I</w:t>
      </w:r>
      <w:r w:rsidRPr="000544C4">
        <w:rPr>
          <w:rFonts w:cs="Arial"/>
        </w:rPr>
        <w:t>MC0801</w:t>
      </w:r>
      <w:r w:rsidR="00987AA8">
        <w:rPr>
          <w:rFonts w:cs="Arial"/>
        </w:rPr>
        <w:fldChar w:fldCharType="begin"/>
      </w:r>
      <w:r w:rsidR="00D07CDA">
        <w:instrText xml:space="preserve"> TC "</w:instrText>
      </w:r>
      <w:bookmarkStart w:id="519" w:name="_Toc265230030"/>
      <w:r w:rsidR="00D07CDA" w:rsidRPr="00A7717B">
        <w:rPr>
          <w:rFonts w:cs="Arial"/>
        </w:rPr>
        <w:instrText>ATTACHMENT 1 - Revision History - IMC0801</w:instrText>
      </w:r>
      <w:bookmarkEnd w:id="519"/>
      <w:r w:rsidR="00D07CDA">
        <w:instrText xml:space="preserve">" \f C \l "1" </w:instrText>
      </w:r>
      <w:r w:rsidR="00987AA8">
        <w:rPr>
          <w:rFonts w:cs="Arial"/>
        </w:rPr>
        <w:fldChar w:fldCharType="end"/>
      </w:r>
    </w:p>
    <w:tbl>
      <w:tblPr>
        <w:tblW w:w="0" w:type="auto"/>
        <w:tblInd w:w="120" w:type="dxa"/>
        <w:tblLayout w:type="fixed"/>
        <w:tblCellMar>
          <w:left w:w="120" w:type="dxa"/>
          <w:right w:w="120" w:type="dxa"/>
        </w:tblCellMar>
        <w:tblLook w:val="0000"/>
      </w:tblPr>
      <w:tblGrid>
        <w:gridCol w:w="1620"/>
        <w:gridCol w:w="1440"/>
        <w:gridCol w:w="5490"/>
        <w:gridCol w:w="1260"/>
        <w:gridCol w:w="1530"/>
        <w:gridCol w:w="1980"/>
      </w:tblGrid>
      <w:tr w:rsidR="001A5895" w:rsidRPr="000544C4" w:rsidTr="003C2D26">
        <w:tc>
          <w:tcPr>
            <w:tcW w:w="1620" w:type="dxa"/>
            <w:tcBorders>
              <w:top w:val="single" w:sz="7" w:space="0" w:color="000000"/>
              <w:left w:val="single" w:sz="7" w:space="0" w:color="000000"/>
              <w:bottom w:val="single" w:sz="7" w:space="0" w:color="000000"/>
              <w:right w:val="single" w:sz="7" w:space="0" w:color="000000"/>
            </w:tcBorders>
          </w:tcPr>
          <w:p w:rsidR="001A5895" w:rsidRPr="000544C4" w:rsidRDefault="001A5895" w:rsidP="004A30D3">
            <w:pPr>
              <w:spacing w:line="120" w:lineRule="exact"/>
              <w:rPr>
                <w:rFonts w:cs="Arial"/>
              </w:rPr>
            </w:pPr>
          </w:p>
          <w:p w:rsidR="001A5895" w:rsidRPr="000544C4" w:rsidRDefault="001A5895" w:rsidP="004A30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Commitment Tracking Number</w:t>
            </w:r>
          </w:p>
        </w:tc>
        <w:tc>
          <w:tcPr>
            <w:tcW w:w="1440" w:type="dxa"/>
            <w:tcBorders>
              <w:top w:val="single" w:sz="7" w:space="0" w:color="000000"/>
              <w:left w:val="single" w:sz="7" w:space="0" w:color="000000"/>
              <w:bottom w:val="single" w:sz="7" w:space="0" w:color="000000"/>
              <w:right w:val="single" w:sz="7" w:space="0" w:color="000000"/>
            </w:tcBorders>
          </w:tcPr>
          <w:p w:rsidR="001A5895" w:rsidRPr="000544C4" w:rsidRDefault="001A5895" w:rsidP="004A30D3">
            <w:pPr>
              <w:spacing w:line="120" w:lineRule="exact"/>
              <w:rPr>
                <w:rFonts w:cs="Arial"/>
              </w:rPr>
            </w:pPr>
          </w:p>
          <w:p w:rsidR="001A5895" w:rsidRPr="000544C4" w:rsidRDefault="001A5895" w:rsidP="004A30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sidRPr="000544C4">
              <w:rPr>
                <w:rFonts w:cs="Arial"/>
              </w:rPr>
              <w:t>Issue Date</w:t>
            </w:r>
          </w:p>
        </w:tc>
        <w:tc>
          <w:tcPr>
            <w:tcW w:w="5490" w:type="dxa"/>
            <w:tcBorders>
              <w:top w:val="single" w:sz="7" w:space="0" w:color="000000"/>
              <w:left w:val="single" w:sz="7" w:space="0" w:color="000000"/>
              <w:bottom w:val="single" w:sz="7" w:space="0" w:color="000000"/>
              <w:right w:val="single" w:sz="7" w:space="0" w:color="000000"/>
            </w:tcBorders>
          </w:tcPr>
          <w:p w:rsidR="001A5895" w:rsidRPr="000544C4" w:rsidRDefault="001A5895" w:rsidP="004A30D3">
            <w:pPr>
              <w:spacing w:line="120" w:lineRule="exact"/>
              <w:rPr>
                <w:rFonts w:cs="Arial"/>
              </w:rPr>
            </w:pPr>
          </w:p>
          <w:p w:rsidR="001A5895" w:rsidRPr="000544C4" w:rsidRDefault="001A5895" w:rsidP="004A30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sidRPr="000544C4">
              <w:rPr>
                <w:rFonts w:cs="Arial"/>
              </w:rPr>
              <w:t>Description of Change</w:t>
            </w:r>
          </w:p>
          <w:p w:rsidR="001A5895" w:rsidRPr="000544C4" w:rsidRDefault="001A5895" w:rsidP="004A30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p>
        </w:tc>
        <w:tc>
          <w:tcPr>
            <w:tcW w:w="1260" w:type="dxa"/>
            <w:tcBorders>
              <w:top w:val="single" w:sz="7" w:space="0" w:color="000000"/>
              <w:left w:val="single" w:sz="7" w:space="0" w:color="000000"/>
              <w:bottom w:val="single" w:sz="7" w:space="0" w:color="000000"/>
              <w:right w:val="single" w:sz="7" w:space="0" w:color="000000"/>
            </w:tcBorders>
          </w:tcPr>
          <w:p w:rsidR="001A5895" w:rsidRPr="000544C4" w:rsidRDefault="001A5895" w:rsidP="004A30D3">
            <w:pPr>
              <w:spacing w:line="120" w:lineRule="exact"/>
              <w:rPr>
                <w:rFonts w:cs="Arial"/>
              </w:rPr>
            </w:pPr>
          </w:p>
          <w:p w:rsidR="001A5895" w:rsidRPr="000544C4" w:rsidRDefault="001A5895" w:rsidP="004A30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 xml:space="preserve">Training </w:t>
            </w:r>
            <w:r w:rsidR="003C2D26" w:rsidRPr="000544C4">
              <w:rPr>
                <w:rFonts w:cs="Arial"/>
              </w:rPr>
              <w:t>Required</w:t>
            </w:r>
          </w:p>
        </w:tc>
        <w:tc>
          <w:tcPr>
            <w:tcW w:w="1530" w:type="dxa"/>
            <w:tcBorders>
              <w:top w:val="single" w:sz="7" w:space="0" w:color="000000"/>
              <w:left w:val="single" w:sz="7" w:space="0" w:color="000000"/>
              <w:bottom w:val="single" w:sz="7" w:space="0" w:color="000000"/>
              <w:right w:val="single" w:sz="7" w:space="0" w:color="000000"/>
            </w:tcBorders>
          </w:tcPr>
          <w:p w:rsidR="001A5895" w:rsidRPr="000544C4" w:rsidRDefault="001A5895" w:rsidP="004A30D3">
            <w:pPr>
              <w:spacing w:line="120" w:lineRule="exact"/>
              <w:rPr>
                <w:rFonts w:cs="Arial"/>
              </w:rPr>
            </w:pPr>
          </w:p>
          <w:p w:rsidR="001A5895" w:rsidRPr="000544C4" w:rsidRDefault="001A5895" w:rsidP="004A30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Training Completion Date</w:t>
            </w:r>
          </w:p>
        </w:tc>
        <w:tc>
          <w:tcPr>
            <w:tcW w:w="1980" w:type="dxa"/>
            <w:tcBorders>
              <w:top w:val="single" w:sz="7" w:space="0" w:color="000000"/>
              <w:left w:val="single" w:sz="7" w:space="0" w:color="000000"/>
              <w:bottom w:val="single" w:sz="7" w:space="0" w:color="000000"/>
              <w:right w:val="single" w:sz="7" w:space="0" w:color="000000"/>
            </w:tcBorders>
          </w:tcPr>
          <w:p w:rsidR="001A5895" w:rsidRPr="000544C4" w:rsidRDefault="001A5895" w:rsidP="004A30D3">
            <w:pPr>
              <w:spacing w:line="120" w:lineRule="exact"/>
              <w:rPr>
                <w:rFonts w:cs="Arial"/>
              </w:rPr>
            </w:pPr>
          </w:p>
          <w:p w:rsidR="001A5895" w:rsidRPr="000544C4" w:rsidRDefault="001A5895" w:rsidP="004A30D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Comment Resolution  Accession Number</w:t>
            </w:r>
          </w:p>
        </w:tc>
      </w:tr>
      <w:tr w:rsidR="001A5895" w:rsidRPr="000544C4" w:rsidTr="003C2D26">
        <w:tc>
          <w:tcPr>
            <w:tcW w:w="162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N/A</w:t>
            </w:r>
          </w:p>
        </w:tc>
        <w:tc>
          <w:tcPr>
            <w:tcW w:w="144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02/15/06</w:t>
            </w:r>
          </w:p>
        </w:tc>
        <w:tc>
          <w:tcPr>
            <w:tcW w:w="549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Revision history reviewed for the last four years</w:t>
            </w:r>
          </w:p>
        </w:tc>
        <w:tc>
          <w:tcPr>
            <w:tcW w:w="126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3C2D26"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None</w:t>
            </w:r>
          </w:p>
        </w:tc>
        <w:tc>
          <w:tcPr>
            <w:tcW w:w="153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N/A</w:t>
            </w:r>
          </w:p>
        </w:tc>
        <w:tc>
          <w:tcPr>
            <w:tcW w:w="198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N/A</w:t>
            </w:r>
          </w:p>
        </w:tc>
      </w:tr>
      <w:tr w:rsidR="001A5895" w:rsidRPr="000544C4" w:rsidTr="003C2D26">
        <w:tc>
          <w:tcPr>
            <w:tcW w:w="162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N/A</w:t>
            </w:r>
          </w:p>
        </w:tc>
        <w:tc>
          <w:tcPr>
            <w:tcW w:w="144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 xml:space="preserve">03/05/02 </w:t>
            </w: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CN 02-007</w:t>
            </w:r>
          </w:p>
        </w:tc>
        <w:tc>
          <w:tcPr>
            <w:tcW w:w="549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Revised to reflect significant changes in the agency's oversight process and associated programs that have occurred since its last issuance on 01/01/83. This revision captures the feedback process associated with implementing the Reactor Oversight Process. It also describes in detail the feedback process and the role of those individuals with responsibility for reviewing and closing out feedback issues. This IMC includes an attachment that will be used to document feedback concerns.</w:t>
            </w:r>
          </w:p>
        </w:tc>
        <w:tc>
          <w:tcPr>
            <w:tcW w:w="126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3C2D26"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None</w:t>
            </w:r>
          </w:p>
        </w:tc>
        <w:tc>
          <w:tcPr>
            <w:tcW w:w="153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N/A</w:t>
            </w:r>
          </w:p>
        </w:tc>
        <w:tc>
          <w:tcPr>
            <w:tcW w:w="198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N/A</w:t>
            </w:r>
          </w:p>
        </w:tc>
      </w:tr>
      <w:tr w:rsidR="001A5895" w:rsidRPr="000544C4" w:rsidTr="003C2D26">
        <w:tc>
          <w:tcPr>
            <w:tcW w:w="162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N/A</w:t>
            </w:r>
          </w:p>
        </w:tc>
        <w:tc>
          <w:tcPr>
            <w:tcW w:w="144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 xml:space="preserve">01/27/05 </w:t>
            </w: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CN 05-004</w:t>
            </w:r>
          </w:p>
        </w:tc>
        <w:tc>
          <w:tcPr>
            <w:tcW w:w="549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 xml:space="preserve">Revised so IIPB receives copies of all Feedback Forms concurrently with regional management via PIPBCAL. The feedback form (Exhibit 1) was revised to reflect this change and enhance the documentation and submission of issues and concerns. Enhancements were also made to improve the tracking of the resolved feedback forms until the revised document is issued. </w:t>
            </w:r>
          </w:p>
        </w:tc>
        <w:tc>
          <w:tcPr>
            <w:tcW w:w="126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3C2D26"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None</w:t>
            </w:r>
          </w:p>
        </w:tc>
        <w:tc>
          <w:tcPr>
            <w:tcW w:w="153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N/A</w:t>
            </w:r>
          </w:p>
        </w:tc>
        <w:tc>
          <w:tcPr>
            <w:tcW w:w="198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N/A</w:t>
            </w:r>
          </w:p>
        </w:tc>
      </w:tr>
      <w:tr w:rsidR="001A5895" w:rsidRPr="000544C4" w:rsidTr="003C2D26">
        <w:tc>
          <w:tcPr>
            <w:tcW w:w="162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w:t>
            </w:r>
            <w:r w:rsidR="00D21A2C" w:rsidRPr="000544C4">
              <w:rPr>
                <w:rFonts w:cs="Arial"/>
              </w:rPr>
              <w:t>/</w:t>
            </w:r>
            <w:r w:rsidRPr="000544C4">
              <w:rPr>
                <w:rFonts w:cs="Arial"/>
              </w:rPr>
              <w:t>A</w:t>
            </w:r>
          </w:p>
        </w:tc>
        <w:tc>
          <w:tcPr>
            <w:tcW w:w="144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03/13/06</w:t>
            </w: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CN 06-006</w:t>
            </w:r>
          </w:p>
        </w:tc>
        <w:tc>
          <w:tcPr>
            <w:tcW w:w="549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 xml:space="preserve">Revision updates position titles as per the NRR reorganization and incorporates assigning a high, medium, or low priority to the Feedback issue.  Completion of priority are to be as follows: A high priority will be completed immediately, a medium priority will be completed within 90 days, and low priority within 180 days.  </w:t>
            </w:r>
          </w:p>
        </w:tc>
        <w:tc>
          <w:tcPr>
            <w:tcW w:w="126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3C2D26"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None</w:t>
            </w:r>
          </w:p>
        </w:tc>
        <w:tc>
          <w:tcPr>
            <w:tcW w:w="153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N/A</w:t>
            </w:r>
          </w:p>
        </w:tc>
        <w:tc>
          <w:tcPr>
            <w:tcW w:w="198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N/A</w:t>
            </w:r>
          </w:p>
        </w:tc>
      </w:tr>
      <w:tr w:rsidR="001A5895" w:rsidRPr="000544C4" w:rsidTr="003C2D26">
        <w:tc>
          <w:tcPr>
            <w:tcW w:w="162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lastRenderedPageBreak/>
              <w:t>N</w:t>
            </w:r>
            <w:r w:rsidR="00D21A2C" w:rsidRPr="000544C4">
              <w:rPr>
                <w:rFonts w:cs="Arial"/>
              </w:rPr>
              <w:t>/</w:t>
            </w:r>
            <w:r w:rsidRPr="000544C4">
              <w:rPr>
                <w:rFonts w:cs="Arial"/>
              </w:rPr>
              <w:t>A</w:t>
            </w:r>
          </w:p>
        </w:tc>
        <w:tc>
          <w:tcPr>
            <w:tcW w:w="144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lastRenderedPageBreak/>
              <w:t>10/19/06</w:t>
            </w: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t>CN 06-028</w:t>
            </w:r>
          </w:p>
        </w:tc>
        <w:tc>
          <w:tcPr>
            <w:tcW w:w="549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lastRenderedPageBreak/>
              <w:t>Revision introduces use of the NRR Work Planning Center to assign TAC number and assign task to reviewer using the Work Planning and Characterization Form.</w:t>
            </w:r>
          </w:p>
        </w:tc>
        <w:tc>
          <w:tcPr>
            <w:tcW w:w="126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lastRenderedPageBreak/>
              <w:t>N</w:t>
            </w:r>
            <w:r w:rsidR="003C2D26" w:rsidRPr="000544C4">
              <w:rPr>
                <w:rFonts w:cs="Arial"/>
              </w:rPr>
              <w:t>one</w:t>
            </w:r>
          </w:p>
        </w:tc>
        <w:tc>
          <w:tcPr>
            <w:tcW w:w="153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lastRenderedPageBreak/>
              <w:t>N/A</w:t>
            </w:r>
          </w:p>
        </w:tc>
        <w:tc>
          <w:tcPr>
            <w:tcW w:w="1980" w:type="dxa"/>
            <w:tcBorders>
              <w:top w:val="single" w:sz="7" w:space="0" w:color="000000"/>
              <w:left w:val="single" w:sz="7" w:space="0" w:color="000000"/>
              <w:bottom w:val="single" w:sz="7" w:space="0" w:color="000000"/>
              <w:right w:val="single" w:sz="7" w:space="0" w:color="000000"/>
            </w:tcBorders>
          </w:tcPr>
          <w:p w:rsidR="001A5895" w:rsidRPr="000544C4" w:rsidRDefault="001A5895" w:rsidP="006F2C27">
            <w:pPr>
              <w:spacing w:line="120" w:lineRule="exact"/>
              <w:rPr>
                <w:rFonts w:cs="Arial"/>
              </w:rPr>
            </w:pPr>
          </w:p>
          <w:p w:rsidR="001A5895" w:rsidRPr="000544C4" w:rsidRDefault="001A5895" w:rsidP="006F2C2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0544C4">
              <w:rPr>
                <w:rFonts w:cs="Arial"/>
              </w:rPr>
              <w:lastRenderedPageBreak/>
              <w:t>N/A</w:t>
            </w:r>
          </w:p>
        </w:tc>
      </w:tr>
      <w:tr w:rsidR="00D21A2C" w:rsidRPr="000544C4" w:rsidTr="003C2D26">
        <w:tc>
          <w:tcPr>
            <w:tcW w:w="1620" w:type="dxa"/>
            <w:tcBorders>
              <w:top w:val="single" w:sz="7" w:space="0" w:color="000000"/>
              <w:left w:val="single" w:sz="7" w:space="0" w:color="000000"/>
              <w:bottom w:val="single" w:sz="7" w:space="0" w:color="000000"/>
              <w:right w:val="single" w:sz="7" w:space="0" w:color="000000"/>
            </w:tcBorders>
          </w:tcPr>
          <w:p w:rsidR="00D21A2C" w:rsidRPr="000544C4" w:rsidRDefault="006822EF" w:rsidP="00D21A2C">
            <w:pPr>
              <w:rPr>
                <w:rFonts w:cs="Arial"/>
              </w:rPr>
            </w:pPr>
            <w:r w:rsidRPr="000544C4">
              <w:rPr>
                <w:rFonts w:cs="Arial"/>
              </w:rPr>
              <w:lastRenderedPageBreak/>
              <w:t>N/A</w:t>
            </w:r>
          </w:p>
        </w:tc>
        <w:tc>
          <w:tcPr>
            <w:tcW w:w="1440" w:type="dxa"/>
            <w:tcBorders>
              <w:top w:val="single" w:sz="7" w:space="0" w:color="000000"/>
              <w:left w:val="single" w:sz="7" w:space="0" w:color="000000"/>
              <w:bottom w:val="single" w:sz="7" w:space="0" w:color="000000"/>
              <w:right w:val="single" w:sz="7" w:space="0" w:color="000000"/>
            </w:tcBorders>
          </w:tcPr>
          <w:p w:rsidR="00D21A2C" w:rsidRPr="000544C4" w:rsidRDefault="000544C4" w:rsidP="00D21A2C">
            <w:pPr>
              <w:rPr>
                <w:rFonts w:cs="Arial"/>
              </w:rPr>
            </w:pPr>
            <w:r w:rsidRPr="000544C4">
              <w:rPr>
                <w:rFonts w:cs="Arial"/>
              </w:rPr>
              <w:t>07/01/08</w:t>
            </w:r>
          </w:p>
          <w:p w:rsidR="006822EF" w:rsidRPr="000544C4" w:rsidRDefault="006822EF" w:rsidP="00D21A2C">
            <w:pPr>
              <w:rPr>
                <w:rFonts w:cs="Arial"/>
              </w:rPr>
            </w:pPr>
            <w:r w:rsidRPr="000544C4">
              <w:rPr>
                <w:rFonts w:cs="Arial"/>
              </w:rPr>
              <w:t>CN 08-</w:t>
            </w:r>
            <w:r w:rsidR="000544C4" w:rsidRPr="000544C4">
              <w:rPr>
                <w:rFonts w:cs="Arial"/>
              </w:rPr>
              <w:t>019</w:t>
            </w:r>
          </w:p>
        </w:tc>
        <w:tc>
          <w:tcPr>
            <w:tcW w:w="5490" w:type="dxa"/>
            <w:tcBorders>
              <w:top w:val="single" w:sz="7" w:space="0" w:color="000000"/>
              <w:left w:val="single" w:sz="7" w:space="0" w:color="000000"/>
              <w:bottom w:val="single" w:sz="7" w:space="0" w:color="000000"/>
              <w:right w:val="single" w:sz="7" w:space="0" w:color="000000"/>
            </w:tcBorders>
          </w:tcPr>
          <w:p w:rsidR="00D21A2C" w:rsidRPr="000544C4" w:rsidRDefault="006822EF" w:rsidP="00D21A2C">
            <w:pPr>
              <w:rPr>
                <w:rFonts w:cs="Arial"/>
              </w:rPr>
            </w:pPr>
            <w:r w:rsidRPr="000544C4">
              <w:rPr>
                <w:rFonts w:cs="Arial"/>
              </w:rPr>
              <w:t>Revised to more efficiently use TAC numbers for management of the feedback process and to comply with the formatting requirements of IMC 0040.</w:t>
            </w:r>
          </w:p>
        </w:tc>
        <w:tc>
          <w:tcPr>
            <w:tcW w:w="1260" w:type="dxa"/>
            <w:tcBorders>
              <w:top w:val="single" w:sz="7" w:space="0" w:color="000000"/>
              <w:left w:val="single" w:sz="7" w:space="0" w:color="000000"/>
              <w:bottom w:val="single" w:sz="7" w:space="0" w:color="000000"/>
              <w:right w:val="single" w:sz="7" w:space="0" w:color="000000"/>
            </w:tcBorders>
          </w:tcPr>
          <w:p w:rsidR="00D21A2C" w:rsidRPr="000544C4" w:rsidRDefault="006822EF" w:rsidP="00D21A2C">
            <w:pPr>
              <w:rPr>
                <w:rFonts w:cs="Arial"/>
              </w:rPr>
            </w:pPr>
            <w:r w:rsidRPr="000544C4">
              <w:rPr>
                <w:rFonts w:cs="Arial"/>
              </w:rPr>
              <w:t>N</w:t>
            </w:r>
            <w:r w:rsidR="003C2D26" w:rsidRPr="000544C4">
              <w:rPr>
                <w:rFonts w:cs="Arial"/>
              </w:rPr>
              <w:t>one</w:t>
            </w:r>
          </w:p>
        </w:tc>
        <w:tc>
          <w:tcPr>
            <w:tcW w:w="1530" w:type="dxa"/>
            <w:tcBorders>
              <w:top w:val="single" w:sz="7" w:space="0" w:color="000000"/>
              <w:left w:val="single" w:sz="7" w:space="0" w:color="000000"/>
              <w:bottom w:val="single" w:sz="7" w:space="0" w:color="000000"/>
              <w:right w:val="single" w:sz="7" w:space="0" w:color="000000"/>
            </w:tcBorders>
          </w:tcPr>
          <w:p w:rsidR="00D21A2C" w:rsidRPr="000544C4" w:rsidRDefault="006822EF" w:rsidP="00D21A2C">
            <w:pPr>
              <w:rPr>
                <w:rFonts w:cs="Arial"/>
              </w:rPr>
            </w:pPr>
            <w:r w:rsidRPr="000544C4">
              <w:rPr>
                <w:rFonts w:cs="Arial"/>
              </w:rPr>
              <w:t>N/A</w:t>
            </w:r>
          </w:p>
        </w:tc>
        <w:tc>
          <w:tcPr>
            <w:tcW w:w="1980" w:type="dxa"/>
            <w:tcBorders>
              <w:top w:val="single" w:sz="7" w:space="0" w:color="000000"/>
              <w:left w:val="single" w:sz="7" w:space="0" w:color="000000"/>
              <w:bottom w:val="single" w:sz="7" w:space="0" w:color="000000"/>
              <w:right w:val="single" w:sz="7" w:space="0" w:color="000000"/>
            </w:tcBorders>
          </w:tcPr>
          <w:p w:rsidR="00D21A2C" w:rsidRPr="000544C4" w:rsidRDefault="006822EF" w:rsidP="00D21A2C">
            <w:pPr>
              <w:rPr>
                <w:rFonts w:cs="Arial"/>
              </w:rPr>
            </w:pPr>
            <w:r w:rsidRPr="000544C4">
              <w:rPr>
                <w:rFonts w:cs="Arial"/>
              </w:rPr>
              <w:t>N/A</w:t>
            </w:r>
          </w:p>
        </w:tc>
      </w:tr>
      <w:tr w:rsidR="00766ABB" w:rsidRPr="000544C4" w:rsidTr="003C2D26">
        <w:tc>
          <w:tcPr>
            <w:tcW w:w="1620" w:type="dxa"/>
            <w:tcBorders>
              <w:top w:val="single" w:sz="7" w:space="0" w:color="000000"/>
              <w:left w:val="single" w:sz="7" w:space="0" w:color="000000"/>
              <w:bottom w:val="single" w:sz="7" w:space="0" w:color="000000"/>
              <w:right w:val="single" w:sz="7" w:space="0" w:color="000000"/>
            </w:tcBorders>
          </w:tcPr>
          <w:p w:rsidR="00766ABB" w:rsidRPr="000544C4" w:rsidRDefault="00766ABB" w:rsidP="00D21A2C">
            <w:pPr>
              <w:rPr>
                <w:rFonts w:cs="Arial"/>
              </w:rPr>
            </w:pPr>
            <w:r>
              <w:rPr>
                <w:rFonts w:cs="Arial"/>
              </w:rPr>
              <w:t>N/A</w:t>
            </w:r>
          </w:p>
        </w:tc>
        <w:tc>
          <w:tcPr>
            <w:tcW w:w="1440" w:type="dxa"/>
            <w:tcBorders>
              <w:top w:val="single" w:sz="7" w:space="0" w:color="000000"/>
              <w:left w:val="single" w:sz="7" w:space="0" w:color="000000"/>
              <w:bottom w:val="single" w:sz="7" w:space="0" w:color="000000"/>
              <w:right w:val="single" w:sz="7" w:space="0" w:color="000000"/>
            </w:tcBorders>
          </w:tcPr>
          <w:p w:rsidR="00766ABB" w:rsidRDefault="00F7173F" w:rsidP="00D21A2C">
            <w:pPr>
              <w:rPr>
                <w:rFonts w:cs="Arial"/>
              </w:rPr>
            </w:pPr>
            <w:r>
              <w:rPr>
                <w:rFonts w:cs="Arial"/>
              </w:rPr>
              <w:t>07/06/10</w:t>
            </w:r>
          </w:p>
          <w:p w:rsidR="00F7173F" w:rsidRPr="000544C4" w:rsidRDefault="00F7173F" w:rsidP="00D21A2C">
            <w:pPr>
              <w:rPr>
                <w:rFonts w:cs="Arial"/>
              </w:rPr>
            </w:pPr>
            <w:r>
              <w:rPr>
                <w:rFonts w:cs="Arial"/>
              </w:rPr>
              <w:t>CN 10-015</w:t>
            </w:r>
          </w:p>
        </w:tc>
        <w:tc>
          <w:tcPr>
            <w:tcW w:w="5490" w:type="dxa"/>
            <w:tcBorders>
              <w:top w:val="single" w:sz="7" w:space="0" w:color="000000"/>
              <w:left w:val="single" w:sz="7" w:space="0" w:color="000000"/>
              <w:bottom w:val="single" w:sz="7" w:space="0" w:color="000000"/>
              <w:right w:val="single" w:sz="7" w:space="0" w:color="000000"/>
            </w:tcBorders>
          </w:tcPr>
          <w:p w:rsidR="00766ABB" w:rsidRPr="000544C4" w:rsidRDefault="00766ABB" w:rsidP="006758B5">
            <w:pPr>
              <w:rPr>
                <w:rFonts w:cs="Arial"/>
              </w:rPr>
            </w:pPr>
            <w:r>
              <w:rPr>
                <w:rFonts w:cs="Arial"/>
              </w:rPr>
              <w:t>Publish timelines on SharePoint to communicate tentative schedule for annual revision of documents associated with ROP feedback forms</w:t>
            </w:r>
            <w:r w:rsidR="00257983">
              <w:rPr>
                <w:rFonts w:cs="Arial"/>
              </w:rPr>
              <w:t xml:space="preserve">. </w:t>
            </w:r>
            <w:r w:rsidR="006758B5">
              <w:rPr>
                <w:rFonts w:cs="Arial"/>
              </w:rPr>
              <w:t>The f</w:t>
            </w:r>
            <w:r w:rsidR="00257983">
              <w:rPr>
                <w:rFonts w:cs="Arial"/>
              </w:rPr>
              <w:t>eedback form is revised to facilitate editing and adding attachments. Policy is changed to require supervisor approval before feedback form is transmitted to IRIB.</w:t>
            </w:r>
          </w:p>
        </w:tc>
        <w:tc>
          <w:tcPr>
            <w:tcW w:w="1260" w:type="dxa"/>
            <w:tcBorders>
              <w:top w:val="single" w:sz="7" w:space="0" w:color="000000"/>
              <w:left w:val="single" w:sz="7" w:space="0" w:color="000000"/>
              <w:bottom w:val="single" w:sz="7" w:space="0" w:color="000000"/>
              <w:right w:val="single" w:sz="7" w:space="0" w:color="000000"/>
            </w:tcBorders>
          </w:tcPr>
          <w:p w:rsidR="00766ABB" w:rsidRPr="000544C4" w:rsidRDefault="00C72D3D" w:rsidP="00D21A2C">
            <w:pPr>
              <w:rPr>
                <w:rFonts w:cs="Arial"/>
              </w:rPr>
            </w:pPr>
            <w:r>
              <w:rPr>
                <w:rFonts w:cs="Arial"/>
              </w:rPr>
              <w:t>None</w:t>
            </w:r>
          </w:p>
        </w:tc>
        <w:tc>
          <w:tcPr>
            <w:tcW w:w="1530" w:type="dxa"/>
            <w:tcBorders>
              <w:top w:val="single" w:sz="7" w:space="0" w:color="000000"/>
              <w:left w:val="single" w:sz="7" w:space="0" w:color="000000"/>
              <w:bottom w:val="single" w:sz="7" w:space="0" w:color="000000"/>
              <w:right w:val="single" w:sz="7" w:space="0" w:color="000000"/>
            </w:tcBorders>
          </w:tcPr>
          <w:p w:rsidR="00766ABB" w:rsidRPr="000544C4" w:rsidRDefault="00C72D3D" w:rsidP="00D21A2C">
            <w:pPr>
              <w:rPr>
                <w:rFonts w:cs="Arial"/>
              </w:rPr>
            </w:pPr>
            <w:r>
              <w:rPr>
                <w:rFonts w:cs="Arial"/>
              </w:rPr>
              <w:t>N/A</w:t>
            </w:r>
          </w:p>
        </w:tc>
        <w:tc>
          <w:tcPr>
            <w:tcW w:w="1980" w:type="dxa"/>
            <w:tcBorders>
              <w:top w:val="single" w:sz="7" w:space="0" w:color="000000"/>
              <w:left w:val="single" w:sz="7" w:space="0" w:color="000000"/>
              <w:bottom w:val="single" w:sz="7" w:space="0" w:color="000000"/>
              <w:right w:val="single" w:sz="7" w:space="0" w:color="000000"/>
            </w:tcBorders>
          </w:tcPr>
          <w:p w:rsidR="00766ABB" w:rsidRPr="000544C4" w:rsidRDefault="00CA4065" w:rsidP="00D21A2C">
            <w:pPr>
              <w:rPr>
                <w:rFonts w:cs="Arial"/>
              </w:rPr>
            </w:pPr>
            <w:r w:rsidRPr="00CA4065">
              <w:rPr>
                <w:rFonts w:cs="Arial"/>
              </w:rPr>
              <w:t>ML101810505</w:t>
            </w:r>
          </w:p>
        </w:tc>
      </w:tr>
    </w:tbl>
    <w:p w:rsidR="001A5895" w:rsidRPr="000544C4"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sectPr w:rsidR="001A5895" w:rsidRPr="000544C4" w:rsidSect="00C95503">
      <w:footerReference w:type="even" r:id="rId14"/>
      <w:footerReference w:type="default" r:id="rId15"/>
      <w:pgSz w:w="15840" w:h="12240" w:orient="landscape"/>
      <w:pgMar w:top="1080" w:right="1080" w:bottom="720" w:left="1440" w:header="346" w:footer="547"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B72" w:rsidRDefault="00733B72">
      <w:r>
        <w:separator/>
      </w:r>
    </w:p>
  </w:endnote>
  <w:endnote w:type="continuationSeparator" w:id="0">
    <w:p w:rsidR="00733B72" w:rsidRDefault="00733B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6D5" w:rsidRDefault="00987AA8" w:rsidP="00795708">
    <w:pPr>
      <w:pStyle w:val="Footer"/>
      <w:framePr w:wrap="around" w:vAnchor="text" w:hAnchor="margin" w:xAlign="center" w:y="1"/>
      <w:rPr>
        <w:rStyle w:val="PageNumber"/>
      </w:rPr>
    </w:pPr>
    <w:r>
      <w:rPr>
        <w:rStyle w:val="PageNumber"/>
      </w:rPr>
      <w:fldChar w:fldCharType="begin"/>
    </w:r>
    <w:r w:rsidR="004666D5">
      <w:rPr>
        <w:rStyle w:val="PageNumber"/>
      </w:rPr>
      <w:instrText xml:space="preserve">PAGE  </w:instrText>
    </w:r>
    <w:r>
      <w:rPr>
        <w:rStyle w:val="PageNumber"/>
      </w:rPr>
      <w:fldChar w:fldCharType="end"/>
    </w:r>
  </w:p>
  <w:p w:rsidR="004666D5" w:rsidRDefault="004666D5" w:rsidP="005F18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6D5" w:rsidRDefault="004666D5">
    <w:pPr>
      <w:spacing w:line="240"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6D5" w:rsidRDefault="00987AA8" w:rsidP="00795708">
    <w:pPr>
      <w:pStyle w:val="Footer"/>
      <w:framePr w:wrap="around" w:vAnchor="text" w:hAnchor="page" w:x="6022" w:y="226"/>
      <w:rPr>
        <w:rStyle w:val="PageNumber"/>
      </w:rPr>
    </w:pPr>
    <w:r>
      <w:rPr>
        <w:rStyle w:val="PageNumber"/>
      </w:rPr>
      <w:fldChar w:fldCharType="begin"/>
    </w:r>
    <w:r w:rsidR="004666D5">
      <w:rPr>
        <w:rStyle w:val="PageNumber"/>
      </w:rPr>
      <w:instrText xml:space="preserve">PAGE  </w:instrText>
    </w:r>
    <w:r>
      <w:rPr>
        <w:rStyle w:val="PageNumber"/>
      </w:rPr>
      <w:fldChar w:fldCharType="separate"/>
    </w:r>
    <w:r w:rsidR="000E1F68">
      <w:rPr>
        <w:rStyle w:val="PageNumber"/>
        <w:noProof/>
      </w:rPr>
      <w:t>i</w:t>
    </w:r>
    <w:r>
      <w:rPr>
        <w:rStyle w:val="PageNumber"/>
      </w:rPr>
      <w:fldChar w:fldCharType="end"/>
    </w:r>
  </w:p>
  <w:p w:rsidR="004666D5" w:rsidRDefault="004666D5">
    <w:pPr>
      <w:tabs>
        <w:tab w:val="center" w:pos="4680"/>
        <w:tab w:val="right" w:pos="9360"/>
      </w:tabs>
      <w:jc w:val="both"/>
      <w:rPr>
        <w:rFonts w:cs="Arial"/>
      </w:rPr>
    </w:pPr>
    <w:r>
      <w:rPr>
        <w:rFonts w:cs="Arial"/>
      </w:rPr>
      <w:t xml:space="preserve">Issue Date: </w:t>
    </w:r>
    <w:r w:rsidR="00F7173F">
      <w:rPr>
        <w:rFonts w:cs="Arial"/>
      </w:rPr>
      <w:t>07/06/10</w:t>
    </w:r>
    <w:r>
      <w:rPr>
        <w:rFonts w:cs="Arial"/>
      </w:rPr>
      <w:tab/>
    </w:r>
    <w:r>
      <w:rPr>
        <w:rFonts w:cs="Arial"/>
      </w:rPr>
      <w:tab/>
      <w:t>0801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6D5" w:rsidRPr="005F1867" w:rsidRDefault="004666D5" w:rsidP="00E903A6">
    <w:pPr>
      <w:tabs>
        <w:tab w:val="center" w:pos="4680"/>
        <w:tab w:val="right" w:pos="9360"/>
      </w:tabs>
      <w:jc w:val="both"/>
      <w:rPr>
        <w:rFonts w:cs="Arial"/>
      </w:rPr>
    </w:pPr>
    <w:r>
      <w:t>Issue Date: XX/XX/XX</w:t>
    </w:r>
    <w:r>
      <w:tab/>
    </w:r>
    <w:fldSimple w:instr=" PAGE   \* MERGEFORMAT ">
      <w:r>
        <w:rPr>
          <w:noProof/>
        </w:rPr>
        <w:t>1</w:t>
      </w:r>
    </w:fldSimple>
    <w:r>
      <w:t xml:space="preserve"> </w:t>
    </w:r>
    <w:r>
      <w:tab/>
      <w:t>0801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6D5" w:rsidRPr="005F1867" w:rsidRDefault="004666D5" w:rsidP="00E903A6">
    <w:pPr>
      <w:tabs>
        <w:tab w:val="center" w:pos="4680"/>
        <w:tab w:val="right" w:pos="9360"/>
      </w:tabs>
      <w:jc w:val="both"/>
      <w:rPr>
        <w:rFonts w:cs="Arial"/>
      </w:rPr>
    </w:pPr>
    <w:r>
      <w:t xml:space="preserve">Issue Date: </w:t>
    </w:r>
    <w:r w:rsidR="00F7173F">
      <w:t>07/6/10</w:t>
    </w:r>
    <w:r>
      <w:tab/>
    </w:r>
    <w:fldSimple w:instr=" PAGE   \* MERGEFORMAT ">
      <w:r w:rsidR="000E1F68">
        <w:rPr>
          <w:noProof/>
        </w:rPr>
        <w:t>1</w:t>
      </w:r>
    </w:fldSimple>
    <w:r>
      <w:t xml:space="preserve"> </w:t>
    </w:r>
    <w:r>
      <w:tab/>
      <w:t>0801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6D5" w:rsidRPr="005F1867" w:rsidRDefault="004666D5" w:rsidP="00E903A6">
    <w:pPr>
      <w:tabs>
        <w:tab w:val="center" w:pos="4680"/>
        <w:tab w:val="right" w:pos="9360"/>
      </w:tabs>
      <w:jc w:val="both"/>
      <w:rPr>
        <w:rFonts w:cs="Arial"/>
      </w:rPr>
    </w:pPr>
    <w:r>
      <w:t xml:space="preserve">Issue Date: </w:t>
    </w:r>
    <w:r w:rsidR="00F7173F">
      <w:t>07/06/10</w:t>
    </w:r>
    <w:r>
      <w:tab/>
      <w:t>E-</w:t>
    </w:r>
    <w:fldSimple w:instr=" PAGE   \* MERGEFORMAT ">
      <w:r w:rsidR="000E1F68">
        <w:rPr>
          <w:noProof/>
        </w:rPr>
        <w:t>1</w:t>
      </w:r>
    </w:fldSimple>
    <w:r>
      <w:t xml:space="preserve"> </w:t>
    </w:r>
    <w:r>
      <w:tab/>
      <w:t>0801</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6D5" w:rsidRDefault="004666D5"/>
  <w:p w:rsidR="004666D5" w:rsidRDefault="004666D5">
    <w:pPr>
      <w:tabs>
        <w:tab w:val="center" w:pos="6660"/>
        <w:tab w:val="right" w:pos="13320"/>
      </w:tabs>
      <w:jc w:val="both"/>
      <w:rPr>
        <w:rFonts w:cs="Arial"/>
        <w:sz w:val="22"/>
        <w:szCs w:val="22"/>
      </w:rPr>
    </w:pPr>
    <w:r>
      <w:rPr>
        <w:rFonts w:cs="Arial"/>
      </w:rPr>
      <w:t>Issue Date: 10/19/06</w:t>
    </w:r>
    <w:r>
      <w:rPr>
        <w:rFonts w:cs="Arial"/>
      </w:rPr>
      <w:tab/>
      <w:t>A-1</w:t>
    </w:r>
    <w:r>
      <w:rPr>
        <w:rFonts w:cs="Arial"/>
      </w:rPr>
      <w:tab/>
      <w:t>0801, Att 1</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6D5" w:rsidRDefault="004666D5">
    <w:r>
      <w:rPr>
        <w:rFonts w:cs="Arial"/>
      </w:rPr>
      <w:t xml:space="preserve">Issue Date: </w:t>
    </w:r>
    <w:r w:rsidR="00F7173F">
      <w:t>07/06/10</w:t>
    </w:r>
    <w:r>
      <w:tab/>
    </w:r>
    <w:r>
      <w:tab/>
    </w:r>
    <w:r>
      <w:tab/>
    </w:r>
    <w:r>
      <w:tab/>
    </w:r>
    <w:r>
      <w:tab/>
      <w:t>Att1-</w:t>
    </w:r>
    <w:r w:rsidR="00987AA8">
      <w:rPr>
        <w:rStyle w:val="PageNumber"/>
      </w:rPr>
      <w:fldChar w:fldCharType="begin"/>
    </w:r>
    <w:r>
      <w:rPr>
        <w:rStyle w:val="PageNumber"/>
      </w:rPr>
      <w:instrText xml:space="preserve"> PAGE </w:instrText>
    </w:r>
    <w:r w:rsidR="00987AA8">
      <w:rPr>
        <w:rStyle w:val="PageNumber"/>
      </w:rPr>
      <w:fldChar w:fldCharType="separate"/>
    </w:r>
    <w:r w:rsidR="000E1F68">
      <w:rPr>
        <w:rStyle w:val="PageNumber"/>
        <w:noProof/>
      </w:rPr>
      <w:t>1</w:t>
    </w:r>
    <w:r w:rsidR="00987AA8">
      <w:rPr>
        <w:rStyle w:val="PageNumber"/>
      </w:rPr>
      <w:fldChar w:fldCharType="end"/>
    </w:r>
    <w:r>
      <w:tab/>
    </w:r>
    <w:r>
      <w:tab/>
    </w:r>
    <w:r>
      <w:tab/>
    </w:r>
    <w:r>
      <w:tab/>
    </w:r>
    <w:r>
      <w:tab/>
    </w:r>
    <w:r>
      <w:tab/>
    </w:r>
    <w:r>
      <w:tab/>
    </w:r>
    <w:r>
      <w:tab/>
    </w:r>
    <w:r>
      <w:tab/>
      <w:t xml:space="preserve">      0801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B72" w:rsidRDefault="00733B72">
      <w:r>
        <w:separator/>
      </w:r>
    </w:p>
  </w:footnote>
  <w:footnote w:type="continuationSeparator" w:id="0">
    <w:p w:rsidR="00733B72" w:rsidRDefault="00733B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1E32AAFE"/>
    <w:name w:val="AutoList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InspManual"/>
    <w:lvl w:ilvl="0">
      <w:start w:val="1"/>
      <w:numFmt w:val="decimal"/>
      <w:lvlText w:val="0801-%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03784712"/>
    <w:multiLevelType w:val="hybridMultilevel"/>
    <w:tmpl w:val="97D2ED24"/>
    <w:lvl w:ilvl="0" w:tplc="0409000F">
      <w:start w:val="1"/>
      <w:numFmt w:val="decimal"/>
      <w:lvlText w:val="%1."/>
      <w:lvlJc w:val="left"/>
      <w:pPr>
        <w:tabs>
          <w:tab w:val="num" w:pos="1560"/>
        </w:tabs>
        <w:ind w:left="1560" w:hanging="360"/>
      </w:pPr>
    </w:lvl>
    <w:lvl w:ilvl="1" w:tplc="04090019" w:tentative="1">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4">
    <w:nsid w:val="0D61766E"/>
    <w:multiLevelType w:val="hybridMultilevel"/>
    <w:tmpl w:val="39A6ED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D20667"/>
    <w:multiLevelType w:val="hybridMultilevel"/>
    <w:tmpl w:val="75D4A014"/>
    <w:lvl w:ilvl="0" w:tplc="5D1C7272">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6">
    <w:nsid w:val="1C132EAC"/>
    <w:multiLevelType w:val="hybridMultilevel"/>
    <w:tmpl w:val="6E42411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575003"/>
    <w:multiLevelType w:val="hybridMultilevel"/>
    <w:tmpl w:val="A1D020AC"/>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2A64FB"/>
    <w:multiLevelType w:val="hybridMultilevel"/>
    <w:tmpl w:val="8034C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4D143A"/>
    <w:multiLevelType w:val="hybridMultilevel"/>
    <w:tmpl w:val="2F88CC5C"/>
    <w:lvl w:ilvl="0" w:tplc="86422798">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947561"/>
    <w:multiLevelType w:val="multilevel"/>
    <w:tmpl w:val="1E32AAFE"/>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2A326A18"/>
    <w:multiLevelType w:val="hybridMultilevel"/>
    <w:tmpl w:val="E4A6463E"/>
    <w:lvl w:ilvl="0" w:tplc="F386E99E">
      <w:start w:val="1"/>
      <w:numFmt w:val="lowerLetter"/>
      <w:lvlText w:val="%1."/>
      <w:lvlJc w:val="left"/>
      <w:pPr>
        <w:ind w:left="994" w:hanging="360"/>
      </w:pPr>
    </w:lvl>
    <w:lvl w:ilvl="1" w:tplc="D522245C" w:tentative="1">
      <w:start w:val="1"/>
      <w:numFmt w:val="lowerLetter"/>
      <w:lvlText w:val="%2."/>
      <w:lvlJc w:val="left"/>
      <w:pPr>
        <w:ind w:left="1714" w:hanging="360"/>
      </w:pPr>
    </w:lvl>
    <w:lvl w:ilvl="2" w:tplc="2280E392" w:tentative="1">
      <w:start w:val="1"/>
      <w:numFmt w:val="lowerRoman"/>
      <w:lvlText w:val="%3."/>
      <w:lvlJc w:val="right"/>
      <w:pPr>
        <w:ind w:left="2434" w:hanging="180"/>
      </w:pPr>
    </w:lvl>
    <w:lvl w:ilvl="3" w:tplc="0E807FA0" w:tentative="1">
      <w:start w:val="1"/>
      <w:numFmt w:val="decimal"/>
      <w:lvlText w:val="%4."/>
      <w:lvlJc w:val="left"/>
      <w:pPr>
        <w:ind w:left="3154" w:hanging="360"/>
      </w:pPr>
    </w:lvl>
    <w:lvl w:ilvl="4" w:tplc="8E6E922A" w:tentative="1">
      <w:start w:val="1"/>
      <w:numFmt w:val="lowerLetter"/>
      <w:lvlText w:val="%5."/>
      <w:lvlJc w:val="left"/>
      <w:pPr>
        <w:ind w:left="3874" w:hanging="360"/>
      </w:pPr>
    </w:lvl>
    <w:lvl w:ilvl="5" w:tplc="FCC480E6" w:tentative="1">
      <w:start w:val="1"/>
      <w:numFmt w:val="lowerRoman"/>
      <w:lvlText w:val="%6."/>
      <w:lvlJc w:val="right"/>
      <w:pPr>
        <w:ind w:left="4594" w:hanging="180"/>
      </w:pPr>
    </w:lvl>
    <w:lvl w:ilvl="6" w:tplc="6A361A4E" w:tentative="1">
      <w:start w:val="1"/>
      <w:numFmt w:val="decimal"/>
      <w:lvlText w:val="%7."/>
      <w:lvlJc w:val="left"/>
      <w:pPr>
        <w:ind w:left="5314" w:hanging="360"/>
      </w:pPr>
    </w:lvl>
    <w:lvl w:ilvl="7" w:tplc="6B400B46" w:tentative="1">
      <w:start w:val="1"/>
      <w:numFmt w:val="lowerLetter"/>
      <w:lvlText w:val="%8."/>
      <w:lvlJc w:val="left"/>
      <w:pPr>
        <w:ind w:left="6034" w:hanging="360"/>
      </w:pPr>
    </w:lvl>
    <w:lvl w:ilvl="8" w:tplc="DB3E9440" w:tentative="1">
      <w:start w:val="1"/>
      <w:numFmt w:val="lowerRoman"/>
      <w:lvlText w:val="%9."/>
      <w:lvlJc w:val="right"/>
      <w:pPr>
        <w:ind w:left="6754" w:hanging="180"/>
      </w:pPr>
    </w:lvl>
  </w:abstractNum>
  <w:abstractNum w:abstractNumId="12">
    <w:nsid w:val="2ABE6BDF"/>
    <w:multiLevelType w:val="hybridMultilevel"/>
    <w:tmpl w:val="62A4AA08"/>
    <w:lvl w:ilvl="0" w:tplc="04090019">
      <w:start w:val="2"/>
      <w:numFmt w:val="lowerLetter"/>
      <w:lvlText w:val="%1."/>
      <w:lvlJc w:val="left"/>
      <w:pPr>
        <w:tabs>
          <w:tab w:val="num" w:pos="2340"/>
        </w:tabs>
        <w:ind w:left="234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3"/>
      <w:numFmt w:val="lowerLetter"/>
      <w:lvlText w:val="%3."/>
      <w:lvlJc w:val="left"/>
      <w:pPr>
        <w:tabs>
          <w:tab w:val="num" w:pos="533"/>
        </w:tabs>
        <w:ind w:left="2340" w:hanging="2066"/>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F375B4"/>
    <w:multiLevelType w:val="hybridMultilevel"/>
    <w:tmpl w:val="786C549A"/>
    <w:lvl w:ilvl="0" w:tplc="D2A80F3C">
      <w:start w:val="1"/>
      <w:numFmt w:val="lowerLetter"/>
      <w:lvlText w:val="%1."/>
      <w:lvlJc w:val="left"/>
      <w:pPr>
        <w:ind w:left="994" w:hanging="360"/>
      </w:pPr>
    </w:lvl>
    <w:lvl w:ilvl="1" w:tplc="0409000F" w:tentative="1">
      <w:start w:val="1"/>
      <w:numFmt w:val="lowerLetter"/>
      <w:lvlText w:val="%2."/>
      <w:lvlJc w:val="left"/>
      <w:pPr>
        <w:ind w:left="1714" w:hanging="360"/>
      </w:pPr>
    </w:lvl>
    <w:lvl w:ilvl="2" w:tplc="76FE83F8"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4">
    <w:nsid w:val="2F2A2293"/>
    <w:multiLevelType w:val="multilevel"/>
    <w:tmpl w:val="1E32AAFE"/>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3024048F"/>
    <w:multiLevelType w:val="multilevel"/>
    <w:tmpl w:val="0000000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31A257F1"/>
    <w:multiLevelType w:val="hybridMultilevel"/>
    <w:tmpl w:val="D95E85D2"/>
    <w:lvl w:ilvl="0" w:tplc="16A2B55A">
      <w:start w:val="1"/>
      <w:numFmt w:val="lowerLetter"/>
      <w:lvlText w:val="%1."/>
      <w:lvlJc w:val="left"/>
      <w:pPr>
        <w:tabs>
          <w:tab w:val="num" w:pos="1800"/>
        </w:tabs>
        <w:ind w:left="1800" w:hanging="360"/>
      </w:pPr>
      <w:rPr>
        <w:rFonts w:hint="default"/>
      </w:rPr>
    </w:lvl>
    <w:lvl w:ilvl="1" w:tplc="DF3E00BC">
      <w:start w:val="2"/>
      <w:numFmt w:val="decimal"/>
      <w:lvlText w:val="%2."/>
      <w:lvlJc w:val="left"/>
      <w:pPr>
        <w:tabs>
          <w:tab w:val="num" w:pos="1440"/>
        </w:tabs>
        <w:ind w:left="1440" w:hanging="360"/>
      </w:pPr>
      <w:rPr>
        <w:rFonts w:hint="default"/>
      </w:rPr>
    </w:lvl>
    <w:lvl w:ilvl="2" w:tplc="66FE74A8">
      <w:start w:val="1"/>
      <w:numFmt w:val="lowerLetter"/>
      <w:lvlText w:val="(%3)"/>
      <w:lvlJc w:val="left"/>
      <w:pPr>
        <w:tabs>
          <w:tab w:val="num" w:pos="2340"/>
        </w:tabs>
        <w:ind w:left="2340" w:hanging="360"/>
      </w:pPr>
      <w:rPr>
        <w:rFonts w:hint="default"/>
      </w:rPr>
    </w:lvl>
    <w:lvl w:ilvl="3" w:tplc="AD982BF2" w:tentative="1">
      <w:start w:val="1"/>
      <w:numFmt w:val="decimal"/>
      <w:lvlText w:val="%4."/>
      <w:lvlJc w:val="left"/>
      <w:pPr>
        <w:tabs>
          <w:tab w:val="num" w:pos="2880"/>
        </w:tabs>
        <w:ind w:left="2880" w:hanging="360"/>
      </w:pPr>
    </w:lvl>
    <w:lvl w:ilvl="4" w:tplc="5B1E17C8" w:tentative="1">
      <w:start w:val="1"/>
      <w:numFmt w:val="lowerLetter"/>
      <w:lvlText w:val="%5."/>
      <w:lvlJc w:val="left"/>
      <w:pPr>
        <w:tabs>
          <w:tab w:val="num" w:pos="3600"/>
        </w:tabs>
        <w:ind w:left="3600" w:hanging="360"/>
      </w:pPr>
    </w:lvl>
    <w:lvl w:ilvl="5" w:tplc="DCBCD848" w:tentative="1">
      <w:start w:val="1"/>
      <w:numFmt w:val="lowerRoman"/>
      <w:lvlText w:val="%6."/>
      <w:lvlJc w:val="right"/>
      <w:pPr>
        <w:tabs>
          <w:tab w:val="num" w:pos="4320"/>
        </w:tabs>
        <w:ind w:left="4320" w:hanging="180"/>
      </w:pPr>
    </w:lvl>
    <w:lvl w:ilvl="6" w:tplc="E8A0E138" w:tentative="1">
      <w:start w:val="1"/>
      <w:numFmt w:val="decimal"/>
      <w:lvlText w:val="%7."/>
      <w:lvlJc w:val="left"/>
      <w:pPr>
        <w:tabs>
          <w:tab w:val="num" w:pos="5040"/>
        </w:tabs>
        <w:ind w:left="5040" w:hanging="360"/>
      </w:pPr>
    </w:lvl>
    <w:lvl w:ilvl="7" w:tplc="DE829E30" w:tentative="1">
      <w:start w:val="1"/>
      <w:numFmt w:val="lowerLetter"/>
      <w:lvlText w:val="%8."/>
      <w:lvlJc w:val="left"/>
      <w:pPr>
        <w:tabs>
          <w:tab w:val="num" w:pos="5760"/>
        </w:tabs>
        <w:ind w:left="5760" w:hanging="360"/>
      </w:pPr>
    </w:lvl>
    <w:lvl w:ilvl="8" w:tplc="41889294" w:tentative="1">
      <w:start w:val="1"/>
      <w:numFmt w:val="lowerRoman"/>
      <w:lvlText w:val="%9."/>
      <w:lvlJc w:val="right"/>
      <w:pPr>
        <w:tabs>
          <w:tab w:val="num" w:pos="6480"/>
        </w:tabs>
        <w:ind w:left="6480" w:hanging="180"/>
      </w:pPr>
    </w:lvl>
  </w:abstractNum>
  <w:abstractNum w:abstractNumId="17">
    <w:nsid w:val="36423EAF"/>
    <w:multiLevelType w:val="hybridMultilevel"/>
    <w:tmpl w:val="70AC1880"/>
    <w:lvl w:ilvl="0" w:tplc="B6B81F0C">
      <w:start w:val="3"/>
      <w:numFmt w:val="lowerLetter"/>
      <w:lvlText w:val="%1."/>
      <w:lvlJc w:val="left"/>
      <w:pPr>
        <w:ind w:left="1080" w:hanging="360"/>
      </w:pPr>
      <w:rPr>
        <w:rFonts w:hint="default"/>
      </w:rPr>
    </w:lvl>
    <w:lvl w:ilvl="1" w:tplc="C56EB85E">
      <w:start w:val="1"/>
      <w:numFmt w:val="lowerLetter"/>
      <w:lvlText w:val="%2."/>
      <w:lvlJc w:val="left"/>
      <w:pPr>
        <w:ind w:left="1800" w:hanging="360"/>
      </w:pPr>
    </w:lvl>
    <w:lvl w:ilvl="2" w:tplc="2B246B5E"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B04355D"/>
    <w:multiLevelType w:val="hybridMultilevel"/>
    <w:tmpl w:val="C0C2549E"/>
    <w:lvl w:ilvl="0" w:tplc="58EA80C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C95D0A"/>
    <w:multiLevelType w:val="hybridMultilevel"/>
    <w:tmpl w:val="864A5908"/>
    <w:lvl w:ilvl="0" w:tplc="8006D634">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0073A8"/>
    <w:multiLevelType w:val="multilevel"/>
    <w:tmpl w:val="1398044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25A4BE7"/>
    <w:multiLevelType w:val="hybridMultilevel"/>
    <w:tmpl w:val="5C5E0936"/>
    <w:lvl w:ilvl="0" w:tplc="FCC00460">
      <w:start w:val="1"/>
      <w:numFmt w:val="bullet"/>
      <w:lvlText w:val=""/>
      <w:lvlJc w:val="left"/>
      <w:pPr>
        <w:tabs>
          <w:tab w:val="num" w:pos="720"/>
        </w:tabs>
        <w:ind w:left="720" w:hanging="360"/>
      </w:pPr>
      <w:rPr>
        <w:rFonts w:ascii="Symbol" w:hAnsi="Symbol" w:hint="default"/>
      </w:rPr>
    </w:lvl>
    <w:lvl w:ilvl="1" w:tplc="4D1A507A" w:tentative="1">
      <w:start w:val="1"/>
      <w:numFmt w:val="bullet"/>
      <w:lvlText w:val="o"/>
      <w:lvlJc w:val="left"/>
      <w:pPr>
        <w:tabs>
          <w:tab w:val="num" w:pos="1440"/>
        </w:tabs>
        <w:ind w:left="1440" w:hanging="360"/>
      </w:pPr>
      <w:rPr>
        <w:rFonts w:ascii="Courier New" w:hAnsi="Courier New" w:cs="Courier New" w:hint="default"/>
      </w:rPr>
    </w:lvl>
    <w:lvl w:ilvl="2" w:tplc="DE98FC9E" w:tentative="1">
      <w:start w:val="1"/>
      <w:numFmt w:val="bullet"/>
      <w:lvlText w:val=""/>
      <w:lvlJc w:val="left"/>
      <w:pPr>
        <w:tabs>
          <w:tab w:val="num" w:pos="2160"/>
        </w:tabs>
        <w:ind w:left="2160" w:hanging="360"/>
      </w:pPr>
      <w:rPr>
        <w:rFonts w:ascii="Wingdings" w:hAnsi="Wingdings" w:hint="default"/>
      </w:rPr>
    </w:lvl>
    <w:lvl w:ilvl="3" w:tplc="E79004E0" w:tentative="1">
      <w:start w:val="1"/>
      <w:numFmt w:val="bullet"/>
      <w:lvlText w:val=""/>
      <w:lvlJc w:val="left"/>
      <w:pPr>
        <w:tabs>
          <w:tab w:val="num" w:pos="2880"/>
        </w:tabs>
        <w:ind w:left="2880" w:hanging="360"/>
      </w:pPr>
      <w:rPr>
        <w:rFonts w:ascii="Symbol" w:hAnsi="Symbol" w:hint="default"/>
      </w:rPr>
    </w:lvl>
    <w:lvl w:ilvl="4" w:tplc="60448EB2" w:tentative="1">
      <w:start w:val="1"/>
      <w:numFmt w:val="bullet"/>
      <w:lvlText w:val="o"/>
      <w:lvlJc w:val="left"/>
      <w:pPr>
        <w:tabs>
          <w:tab w:val="num" w:pos="3600"/>
        </w:tabs>
        <w:ind w:left="3600" w:hanging="360"/>
      </w:pPr>
      <w:rPr>
        <w:rFonts w:ascii="Courier New" w:hAnsi="Courier New" w:cs="Courier New" w:hint="default"/>
      </w:rPr>
    </w:lvl>
    <w:lvl w:ilvl="5" w:tplc="C80E7876" w:tentative="1">
      <w:start w:val="1"/>
      <w:numFmt w:val="bullet"/>
      <w:lvlText w:val=""/>
      <w:lvlJc w:val="left"/>
      <w:pPr>
        <w:tabs>
          <w:tab w:val="num" w:pos="4320"/>
        </w:tabs>
        <w:ind w:left="4320" w:hanging="360"/>
      </w:pPr>
      <w:rPr>
        <w:rFonts w:ascii="Wingdings" w:hAnsi="Wingdings" w:hint="default"/>
      </w:rPr>
    </w:lvl>
    <w:lvl w:ilvl="6" w:tplc="B2EA6C38" w:tentative="1">
      <w:start w:val="1"/>
      <w:numFmt w:val="bullet"/>
      <w:lvlText w:val=""/>
      <w:lvlJc w:val="left"/>
      <w:pPr>
        <w:tabs>
          <w:tab w:val="num" w:pos="5040"/>
        </w:tabs>
        <w:ind w:left="5040" w:hanging="360"/>
      </w:pPr>
      <w:rPr>
        <w:rFonts w:ascii="Symbol" w:hAnsi="Symbol" w:hint="default"/>
      </w:rPr>
    </w:lvl>
    <w:lvl w:ilvl="7" w:tplc="0DBE7274" w:tentative="1">
      <w:start w:val="1"/>
      <w:numFmt w:val="bullet"/>
      <w:lvlText w:val="o"/>
      <w:lvlJc w:val="left"/>
      <w:pPr>
        <w:tabs>
          <w:tab w:val="num" w:pos="5760"/>
        </w:tabs>
        <w:ind w:left="5760" w:hanging="360"/>
      </w:pPr>
      <w:rPr>
        <w:rFonts w:ascii="Courier New" w:hAnsi="Courier New" w:cs="Courier New" w:hint="default"/>
      </w:rPr>
    </w:lvl>
    <w:lvl w:ilvl="8" w:tplc="6E74E770" w:tentative="1">
      <w:start w:val="1"/>
      <w:numFmt w:val="bullet"/>
      <w:lvlText w:val=""/>
      <w:lvlJc w:val="left"/>
      <w:pPr>
        <w:tabs>
          <w:tab w:val="num" w:pos="6480"/>
        </w:tabs>
        <w:ind w:left="6480" w:hanging="360"/>
      </w:pPr>
      <w:rPr>
        <w:rFonts w:ascii="Wingdings" w:hAnsi="Wingdings" w:hint="default"/>
      </w:rPr>
    </w:lvl>
  </w:abstractNum>
  <w:abstractNum w:abstractNumId="22">
    <w:nsid w:val="44500294"/>
    <w:multiLevelType w:val="multilevel"/>
    <w:tmpl w:val="724A0C8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6DA6B8D"/>
    <w:multiLevelType w:val="multilevel"/>
    <w:tmpl w:val="9D76204C"/>
    <w:lvl w:ilvl="0">
      <w:start w:val="6"/>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BE41F03"/>
    <w:multiLevelType w:val="multilevel"/>
    <w:tmpl w:val="0A827002"/>
    <w:lvl w:ilvl="0">
      <w:start w:val="1"/>
      <w:numFmt w:val="lowerLetter"/>
      <w:lvlText w:val="%1."/>
      <w:lvlJc w:val="left"/>
      <w:pPr>
        <w:tabs>
          <w:tab w:val="num" w:pos="1800"/>
        </w:tabs>
        <w:ind w:left="1800" w:hanging="360"/>
      </w:pPr>
      <w:rPr>
        <w:rFonts w:hint="default"/>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E502972"/>
    <w:multiLevelType w:val="hybridMultilevel"/>
    <w:tmpl w:val="537C39C8"/>
    <w:lvl w:ilvl="0" w:tplc="7B7220AC">
      <w:start w:val="1"/>
      <w:numFmt w:val="decimal"/>
      <w:lvlText w:val="%1."/>
      <w:lvlJc w:val="left"/>
      <w:pPr>
        <w:tabs>
          <w:tab w:val="num" w:pos="720"/>
        </w:tabs>
        <w:ind w:left="720" w:hanging="360"/>
      </w:pPr>
      <w:rPr>
        <w:rFonts w:hint="default"/>
      </w:rPr>
    </w:lvl>
    <w:lvl w:ilvl="1" w:tplc="C04CAA22" w:tentative="1">
      <w:start w:val="1"/>
      <w:numFmt w:val="lowerLetter"/>
      <w:lvlText w:val="%2."/>
      <w:lvlJc w:val="left"/>
      <w:pPr>
        <w:tabs>
          <w:tab w:val="num" w:pos="1440"/>
        </w:tabs>
        <w:ind w:left="1440" w:hanging="360"/>
      </w:pPr>
    </w:lvl>
    <w:lvl w:ilvl="2" w:tplc="55D061DE">
      <w:start w:val="1"/>
      <w:numFmt w:val="decimal"/>
      <w:lvlText w:val="%3."/>
      <w:lvlJc w:val="left"/>
      <w:pPr>
        <w:tabs>
          <w:tab w:val="num" w:pos="2340"/>
        </w:tabs>
        <w:ind w:left="2340" w:hanging="360"/>
      </w:pPr>
      <w:rPr>
        <w:rFonts w:hint="default"/>
      </w:rPr>
    </w:lvl>
    <w:lvl w:ilvl="3" w:tplc="FCBECF9A">
      <w:start w:val="1"/>
      <w:numFmt w:val="decimal"/>
      <w:lvlText w:val="%4."/>
      <w:lvlJc w:val="left"/>
      <w:pPr>
        <w:tabs>
          <w:tab w:val="num" w:pos="2880"/>
        </w:tabs>
        <w:ind w:left="2880" w:hanging="360"/>
      </w:pPr>
    </w:lvl>
    <w:lvl w:ilvl="4" w:tplc="D3F8700C" w:tentative="1">
      <w:start w:val="1"/>
      <w:numFmt w:val="lowerLetter"/>
      <w:lvlText w:val="%5."/>
      <w:lvlJc w:val="left"/>
      <w:pPr>
        <w:tabs>
          <w:tab w:val="num" w:pos="3600"/>
        </w:tabs>
        <w:ind w:left="3600" w:hanging="360"/>
      </w:pPr>
    </w:lvl>
    <w:lvl w:ilvl="5" w:tplc="DEF871DC" w:tentative="1">
      <w:start w:val="1"/>
      <w:numFmt w:val="lowerRoman"/>
      <w:lvlText w:val="%6."/>
      <w:lvlJc w:val="right"/>
      <w:pPr>
        <w:tabs>
          <w:tab w:val="num" w:pos="4320"/>
        </w:tabs>
        <w:ind w:left="4320" w:hanging="180"/>
      </w:pPr>
    </w:lvl>
    <w:lvl w:ilvl="6" w:tplc="7062C378" w:tentative="1">
      <w:start w:val="1"/>
      <w:numFmt w:val="decimal"/>
      <w:lvlText w:val="%7."/>
      <w:lvlJc w:val="left"/>
      <w:pPr>
        <w:tabs>
          <w:tab w:val="num" w:pos="5040"/>
        </w:tabs>
        <w:ind w:left="5040" w:hanging="360"/>
      </w:pPr>
    </w:lvl>
    <w:lvl w:ilvl="7" w:tplc="581ED8C6" w:tentative="1">
      <w:start w:val="1"/>
      <w:numFmt w:val="lowerLetter"/>
      <w:lvlText w:val="%8."/>
      <w:lvlJc w:val="left"/>
      <w:pPr>
        <w:tabs>
          <w:tab w:val="num" w:pos="5760"/>
        </w:tabs>
        <w:ind w:left="5760" w:hanging="360"/>
      </w:pPr>
    </w:lvl>
    <w:lvl w:ilvl="8" w:tplc="9FD2A47E" w:tentative="1">
      <w:start w:val="1"/>
      <w:numFmt w:val="lowerRoman"/>
      <w:lvlText w:val="%9."/>
      <w:lvlJc w:val="right"/>
      <w:pPr>
        <w:tabs>
          <w:tab w:val="num" w:pos="6480"/>
        </w:tabs>
        <w:ind w:left="6480" w:hanging="180"/>
      </w:pPr>
    </w:lvl>
  </w:abstractNum>
  <w:abstractNum w:abstractNumId="26">
    <w:nsid w:val="54492BF2"/>
    <w:multiLevelType w:val="hybridMultilevel"/>
    <w:tmpl w:val="81DEA790"/>
    <w:lvl w:ilvl="0" w:tplc="9D4A9C02">
      <w:start w:val="1"/>
      <w:numFmt w:val="decimal"/>
      <w:lvlText w:val="%1."/>
      <w:lvlJc w:val="left"/>
      <w:pPr>
        <w:tabs>
          <w:tab w:val="num" w:pos="844"/>
        </w:tabs>
        <w:ind w:left="844" w:hanging="570"/>
      </w:pPr>
      <w:rPr>
        <w:rFonts w:hint="default"/>
      </w:rPr>
    </w:lvl>
    <w:lvl w:ilvl="1" w:tplc="04090019" w:tentative="1">
      <w:start w:val="1"/>
      <w:numFmt w:val="lowerLetter"/>
      <w:lvlText w:val="%2."/>
      <w:lvlJc w:val="left"/>
      <w:pPr>
        <w:tabs>
          <w:tab w:val="num" w:pos="1354"/>
        </w:tabs>
        <w:ind w:left="1354" w:hanging="360"/>
      </w:pPr>
    </w:lvl>
    <w:lvl w:ilvl="2" w:tplc="8382A264"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27">
    <w:nsid w:val="56F40877"/>
    <w:multiLevelType w:val="hybridMultilevel"/>
    <w:tmpl w:val="80826DDA"/>
    <w:lvl w:ilvl="0" w:tplc="64D2659C">
      <w:start w:val="1"/>
      <w:numFmt w:val="lowerLetter"/>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236AED"/>
    <w:multiLevelType w:val="hybridMultilevel"/>
    <w:tmpl w:val="87122E16"/>
    <w:lvl w:ilvl="0" w:tplc="55BA1A56">
      <w:start w:val="1"/>
      <w:numFmt w:val="decimal"/>
      <w:lvlText w:val="%1."/>
      <w:lvlJc w:val="left"/>
      <w:pPr>
        <w:ind w:left="12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B924A0"/>
    <w:multiLevelType w:val="hybridMultilevel"/>
    <w:tmpl w:val="77AED432"/>
    <w:lvl w:ilvl="0" w:tplc="ACEC8136">
      <w:start w:val="2"/>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30">
    <w:nsid w:val="5F480ED8"/>
    <w:multiLevelType w:val="multilevel"/>
    <w:tmpl w:val="537C39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00853C7"/>
    <w:multiLevelType w:val="multilevel"/>
    <w:tmpl w:val="A32AF380"/>
    <w:lvl w:ilvl="0">
      <w:start w:val="6"/>
      <w:numFmt w:val="decimalZero"/>
      <w:lvlText w:val="%1"/>
      <w:lvlJc w:val="left"/>
      <w:pPr>
        <w:ind w:left="600" w:hanging="600"/>
      </w:pPr>
      <w:rPr>
        <w:rFonts w:hint="default"/>
      </w:rPr>
    </w:lvl>
    <w:lvl w:ilvl="1">
      <w:start w:val="2"/>
      <w:numFmt w:val="decimalZero"/>
      <w:lvlText w:val="%1.%2"/>
      <w:lvlJc w:val="left"/>
      <w:pPr>
        <w:ind w:left="840" w:hanging="60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32">
    <w:nsid w:val="62856084"/>
    <w:multiLevelType w:val="hybridMultilevel"/>
    <w:tmpl w:val="EE4ED242"/>
    <w:lvl w:ilvl="0" w:tplc="D1B8396C">
      <w:start w:val="1"/>
      <w:numFmt w:val="lowerLetter"/>
      <w:lvlText w:val="%1."/>
      <w:lvlJc w:val="left"/>
      <w:pPr>
        <w:ind w:left="994" w:hanging="360"/>
      </w:pPr>
    </w:lvl>
    <w:lvl w:ilvl="1" w:tplc="33164E96" w:tentative="1">
      <w:start w:val="1"/>
      <w:numFmt w:val="lowerLetter"/>
      <w:lvlText w:val="%2."/>
      <w:lvlJc w:val="left"/>
      <w:pPr>
        <w:ind w:left="1714" w:hanging="360"/>
      </w:pPr>
    </w:lvl>
    <w:lvl w:ilvl="2" w:tplc="47865310" w:tentative="1">
      <w:start w:val="1"/>
      <w:numFmt w:val="lowerRoman"/>
      <w:lvlText w:val="%3."/>
      <w:lvlJc w:val="right"/>
      <w:pPr>
        <w:ind w:left="2434" w:hanging="180"/>
      </w:pPr>
    </w:lvl>
    <w:lvl w:ilvl="3" w:tplc="0EA6457C" w:tentative="1">
      <w:start w:val="1"/>
      <w:numFmt w:val="decimal"/>
      <w:lvlText w:val="%4."/>
      <w:lvlJc w:val="left"/>
      <w:pPr>
        <w:ind w:left="3154" w:hanging="360"/>
      </w:pPr>
    </w:lvl>
    <w:lvl w:ilvl="4" w:tplc="0284C5D8" w:tentative="1">
      <w:start w:val="1"/>
      <w:numFmt w:val="lowerLetter"/>
      <w:lvlText w:val="%5."/>
      <w:lvlJc w:val="left"/>
      <w:pPr>
        <w:ind w:left="3874" w:hanging="360"/>
      </w:pPr>
    </w:lvl>
    <w:lvl w:ilvl="5" w:tplc="6DA60E20" w:tentative="1">
      <w:start w:val="1"/>
      <w:numFmt w:val="lowerRoman"/>
      <w:lvlText w:val="%6."/>
      <w:lvlJc w:val="right"/>
      <w:pPr>
        <w:ind w:left="4594" w:hanging="180"/>
      </w:pPr>
    </w:lvl>
    <w:lvl w:ilvl="6" w:tplc="2A74FEA0" w:tentative="1">
      <w:start w:val="1"/>
      <w:numFmt w:val="decimal"/>
      <w:lvlText w:val="%7."/>
      <w:lvlJc w:val="left"/>
      <w:pPr>
        <w:ind w:left="5314" w:hanging="360"/>
      </w:pPr>
    </w:lvl>
    <w:lvl w:ilvl="7" w:tplc="E61E9A1C" w:tentative="1">
      <w:start w:val="1"/>
      <w:numFmt w:val="lowerLetter"/>
      <w:lvlText w:val="%8."/>
      <w:lvlJc w:val="left"/>
      <w:pPr>
        <w:ind w:left="6034" w:hanging="360"/>
      </w:pPr>
    </w:lvl>
    <w:lvl w:ilvl="8" w:tplc="D302A0AE" w:tentative="1">
      <w:start w:val="1"/>
      <w:numFmt w:val="lowerRoman"/>
      <w:lvlText w:val="%9."/>
      <w:lvlJc w:val="right"/>
      <w:pPr>
        <w:ind w:left="6754" w:hanging="180"/>
      </w:pPr>
    </w:lvl>
  </w:abstractNum>
  <w:abstractNum w:abstractNumId="33">
    <w:nsid w:val="63464737"/>
    <w:multiLevelType w:val="hybridMultilevel"/>
    <w:tmpl w:val="B554DC86"/>
    <w:lvl w:ilvl="0" w:tplc="04090019">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D30C57"/>
    <w:multiLevelType w:val="hybridMultilevel"/>
    <w:tmpl w:val="B4ACBFF6"/>
    <w:lvl w:ilvl="0" w:tplc="0409000F">
      <w:start w:val="2"/>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35">
    <w:nsid w:val="6EF3331E"/>
    <w:multiLevelType w:val="multilevel"/>
    <w:tmpl w:val="5C5E093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19E055B"/>
    <w:multiLevelType w:val="hybridMultilevel"/>
    <w:tmpl w:val="638A0726"/>
    <w:lvl w:ilvl="0" w:tplc="6D7C9F44">
      <w:start w:val="2"/>
      <w:numFmt w:val="lowerLetter"/>
      <w:lvlText w:val="%1."/>
      <w:lvlJc w:val="left"/>
      <w:pPr>
        <w:ind w:left="720" w:hanging="360"/>
      </w:pPr>
      <w:rPr>
        <w:rFonts w:hint="default"/>
      </w:rPr>
    </w:lvl>
    <w:lvl w:ilvl="1" w:tplc="6C5C6294" w:tentative="1">
      <w:start w:val="1"/>
      <w:numFmt w:val="lowerLetter"/>
      <w:lvlText w:val="%2."/>
      <w:lvlJc w:val="left"/>
      <w:pPr>
        <w:ind w:left="1440" w:hanging="360"/>
      </w:pPr>
    </w:lvl>
    <w:lvl w:ilvl="2" w:tplc="2C4A9AE8" w:tentative="1">
      <w:start w:val="1"/>
      <w:numFmt w:val="lowerRoman"/>
      <w:lvlText w:val="%3."/>
      <w:lvlJc w:val="right"/>
      <w:pPr>
        <w:ind w:left="2160" w:hanging="180"/>
      </w:pPr>
    </w:lvl>
    <w:lvl w:ilvl="3" w:tplc="4EA2288C" w:tentative="1">
      <w:start w:val="1"/>
      <w:numFmt w:val="decimal"/>
      <w:lvlText w:val="%4."/>
      <w:lvlJc w:val="left"/>
      <w:pPr>
        <w:ind w:left="2880" w:hanging="360"/>
      </w:pPr>
    </w:lvl>
    <w:lvl w:ilvl="4" w:tplc="EE4A4236" w:tentative="1">
      <w:start w:val="1"/>
      <w:numFmt w:val="lowerLetter"/>
      <w:lvlText w:val="%5."/>
      <w:lvlJc w:val="left"/>
      <w:pPr>
        <w:ind w:left="3600" w:hanging="360"/>
      </w:pPr>
    </w:lvl>
    <w:lvl w:ilvl="5" w:tplc="93082342" w:tentative="1">
      <w:start w:val="1"/>
      <w:numFmt w:val="lowerRoman"/>
      <w:lvlText w:val="%6."/>
      <w:lvlJc w:val="right"/>
      <w:pPr>
        <w:ind w:left="4320" w:hanging="180"/>
      </w:pPr>
    </w:lvl>
    <w:lvl w:ilvl="6" w:tplc="02943DF2" w:tentative="1">
      <w:start w:val="1"/>
      <w:numFmt w:val="decimal"/>
      <w:lvlText w:val="%7."/>
      <w:lvlJc w:val="left"/>
      <w:pPr>
        <w:ind w:left="5040" w:hanging="360"/>
      </w:pPr>
    </w:lvl>
    <w:lvl w:ilvl="7" w:tplc="01C07912" w:tentative="1">
      <w:start w:val="1"/>
      <w:numFmt w:val="lowerLetter"/>
      <w:lvlText w:val="%8."/>
      <w:lvlJc w:val="left"/>
      <w:pPr>
        <w:ind w:left="5760" w:hanging="360"/>
      </w:pPr>
    </w:lvl>
    <w:lvl w:ilvl="8" w:tplc="050E52BE" w:tentative="1">
      <w:start w:val="1"/>
      <w:numFmt w:val="lowerRoman"/>
      <w:lvlText w:val="%9."/>
      <w:lvlJc w:val="right"/>
      <w:pPr>
        <w:ind w:left="6480" w:hanging="180"/>
      </w:pPr>
    </w:lvl>
  </w:abstractNum>
  <w:abstractNum w:abstractNumId="37">
    <w:nsid w:val="73CF1C90"/>
    <w:multiLevelType w:val="hybridMultilevel"/>
    <w:tmpl w:val="EA36C838"/>
    <w:lvl w:ilvl="0" w:tplc="86422798">
      <w:start w:val="1"/>
      <w:numFmt w:val="bullet"/>
      <w:lvlText w:val=""/>
      <w:lvlJc w:val="left"/>
      <w:pPr>
        <w:ind w:left="792" w:hanging="360"/>
      </w:pPr>
      <w:rPr>
        <w:rFonts w:ascii="Symbol" w:hAnsi="Symbol" w:hint="default"/>
      </w:rPr>
    </w:lvl>
    <w:lvl w:ilvl="1" w:tplc="04090019" w:tentative="1">
      <w:start w:val="1"/>
      <w:numFmt w:val="bullet"/>
      <w:lvlText w:val="o"/>
      <w:lvlJc w:val="left"/>
      <w:pPr>
        <w:ind w:left="1512" w:hanging="360"/>
      </w:pPr>
      <w:rPr>
        <w:rFonts w:ascii="Courier New" w:hAnsi="Courier New" w:cs="Courier New" w:hint="default"/>
      </w:rPr>
    </w:lvl>
    <w:lvl w:ilvl="2" w:tplc="0409001B" w:tentative="1">
      <w:start w:val="1"/>
      <w:numFmt w:val="bullet"/>
      <w:lvlText w:val=""/>
      <w:lvlJc w:val="left"/>
      <w:pPr>
        <w:ind w:left="2232" w:hanging="360"/>
      </w:pPr>
      <w:rPr>
        <w:rFonts w:ascii="Wingdings" w:hAnsi="Wingdings" w:hint="default"/>
      </w:rPr>
    </w:lvl>
    <w:lvl w:ilvl="3" w:tplc="0409000F" w:tentative="1">
      <w:start w:val="1"/>
      <w:numFmt w:val="bullet"/>
      <w:lvlText w:val=""/>
      <w:lvlJc w:val="left"/>
      <w:pPr>
        <w:ind w:left="2952" w:hanging="360"/>
      </w:pPr>
      <w:rPr>
        <w:rFonts w:ascii="Symbol" w:hAnsi="Symbol" w:hint="default"/>
      </w:rPr>
    </w:lvl>
    <w:lvl w:ilvl="4" w:tplc="04090019" w:tentative="1">
      <w:start w:val="1"/>
      <w:numFmt w:val="bullet"/>
      <w:lvlText w:val="o"/>
      <w:lvlJc w:val="left"/>
      <w:pPr>
        <w:ind w:left="3672" w:hanging="360"/>
      </w:pPr>
      <w:rPr>
        <w:rFonts w:ascii="Courier New" w:hAnsi="Courier New" w:cs="Courier New" w:hint="default"/>
      </w:rPr>
    </w:lvl>
    <w:lvl w:ilvl="5" w:tplc="0409001B" w:tentative="1">
      <w:start w:val="1"/>
      <w:numFmt w:val="bullet"/>
      <w:lvlText w:val=""/>
      <w:lvlJc w:val="left"/>
      <w:pPr>
        <w:ind w:left="4392" w:hanging="360"/>
      </w:pPr>
      <w:rPr>
        <w:rFonts w:ascii="Wingdings" w:hAnsi="Wingdings" w:hint="default"/>
      </w:rPr>
    </w:lvl>
    <w:lvl w:ilvl="6" w:tplc="0409000F" w:tentative="1">
      <w:start w:val="1"/>
      <w:numFmt w:val="bullet"/>
      <w:lvlText w:val=""/>
      <w:lvlJc w:val="left"/>
      <w:pPr>
        <w:ind w:left="5112" w:hanging="360"/>
      </w:pPr>
      <w:rPr>
        <w:rFonts w:ascii="Symbol" w:hAnsi="Symbol" w:hint="default"/>
      </w:rPr>
    </w:lvl>
    <w:lvl w:ilvl="7" w:tplc="04090019" w:tentative="1">
      <w:start w:val="1"/>
      <w:numFmt w:val="bullet"/>
      <w:lvlText w:val="o"/>
      <w:lvlJc w:val="left"/>
      <w:pPr>
        <w:ind w:left="5832" w:hanging="360"/>
      </w:pPr>
      <w:rPr>
        <w:rFonts w:ascii="Courier New" w:hAnsi="Courier New" w:cs="Courier New" w:hint="default"/>
      </w:rPr>
    </w:lvl>
    <w:lvl w:ilvl="8" w:tplc="0409001B" w:tentative="1">
      <w:start w:val="1"/>
      <w:numFmt w:val="bullet"/>
      <w:lvlText w:val=""/>
      <w:lvlJc w:val="left"/>
      <w:pPr>
        <w:ind w:left="6552" w:hanging="360"/>
      </w:pPr>
      <w:rPr>
        <w:rFonts w:ascii="Wingdings" w:hAnsi="Wingdings" w:hint="default"/>
      </w:rPr>
    </w:lvl>
  </w:abstractNum>
  <w:abstractNum w:abstractNumId="38">
    <w:nsid w:val="75DE0493"/>
    <w:multiLevelType w:val="hybridMultilevel"/>
    <w:tmpl w:val="4C301FCE"/>
    <w:lvl w:ilvl="0" w:tplc="04090001">
      <w:start w:val="1"/>
      <w:numFmt w:val="lowerLetter"/>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39">
    <w:nsid w:val="7FFA62A8"/>
    <w:multiLevelType w:val="hybridMultilevel"/>
    <w:tmpl w:val="2FD2D8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rPr>
          <w:sz w:val="24"/>
          <w:szCs w:val="24"/>
        </w:rPr>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4"/>
      <w:lvl w:ilvl="0">
        <w:start w:val="4"/>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15"/>
  </w:num>
  <w:num w:numId="4">
    <w:abstractNumId w:val="10"/>
  </w:num>
  <w:num w:numId="5">
    <w:abstractNumId w:val="14"/>
  </w:num>
  <w:num w:numId="6">
    <w:abstractNumId w:val="3"/>
  </w:num>
  <w:num w:numId="7">
    <w:abstractNumId w:val="21"/>
  </w:num>
  <w:num w:numId="8">
    <w:abstractNumId w:val="7"/>
  </w:num>
  <w:num w:numId="9">
    <w:abstractNumId w:val="34"/>
  </w:num>
  <w:num w:numId="10">
    <w:abstractNumId w:val="16"/>
  </w:num>
  <w:num w:numId="11">
    <w:abstractNumId w:val="26"/>
  </w:num>
  <w:num w:numId="12">
    <w:abstractNumId w:val="29"/>
  </w:num>
  <w:num w:numId="13">
    <w:abstractNumId w:val="24"/>
  </w:num>
  <w:num w:numId="14">
    <w:abstractNumId w:val="25"/>
  </w:num>
  <w:num w:numId="15">
    <w:abstractNumId w:val="22"/>
  </w:num>
  <w:num w:numId="16">
    <w:abstractNumId w:val="19"/>
  </w:num>
  <w:num w:numId="17">
    <w:abstractNumId w:val="20"/>
  </w:num>
  <w:num w:numId="18">
    <w:abstractNumId w:val="30"/>
  </w:num>
  <w:num w:numId="19">
    <w:abstractNumId w:val="12"/>
  </w:num>
  <w:num w:numId="20">
    <w:abstractNumId w:val="35"/>
  </w:num>
  <w:num w:numId="21">
    <w:abstractNumId w:val="6"/>
  </w:num>
  <w:num w:numId="22">
    <w:abstractNumId w:val="27"/>
  </w:num>
  <w:num w:numId="23">
    <w:abstractNumId w:val="36"/>
  </w:num>
  <w:num w:numId="24">
    <w:abstractNumId w:val="38"/>
  </w:num>
  <w:num w:numId="25">
    <w:abstractNumId w:val="9"/>
  </w:num>
  <w:num w:numId="26">
    <w:abstractNumId w:val="31"/>
  </w:num>
  <w:num w:numId="27">
    <w:abstractNumId w:val="23"/>
  </w:num>
  <w:num w:numId="28">
    <w:abstractNumId w:val="39"/>
  </w:num>
  <w:num w:numId="29">
    <w:abstractNumId w:val="37"/>
  </w:num>
  <w:num w:numId="30">
    <w:abstractNumId w:val="33"/>
  </w:num>
  <w:num w:numId="31">
    <w:abstractNumId w:val="17"/>
  </w:num>
  <w:num w:numId="32">
    <w:abstractNumId w:val="18"/>
  </w:num>
  <w:num w:numId="33">
    <w:abstractNumId w:val="13"/>
  </w:num>
  <w:num w:numId="34">
    <w:abstractNumId w:val="5"/>
  </w:num>
  <w:num w:numId="35">
    <w:abstractNumId w:val="32"/>
  </w:num>
  <w:num w:numId="36">
    <w:abstractNumId w:val="11"/>
  </w:num>
  <w:num w:numId="37">
    <w:abstractNumId w:val="28"/>
  </w:num>
  <w:num w:numId="38">
    <w:abstractNumId w:val="8"/>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2530"/>
  </w:hdrShapeDefaults>
  <w:footnotePr>
    <w:footnote w:id="-1"/>
    <w:footnote w:id="0"/>
  </w:footnotePr>
  <w:endnotePr>
    <w:endnote w:id="-1"/>
    <w:endnote w:id="0"/>
  </w:endnotePr>
  <w:compat/>
  <w:rsids>
    <w:rsidRoot w:val="001A5895"/>
    <w:rsid w:val="00013B03"/>
    <w:rsid w:val="0003582B"/>
    <w:rsid w:val="000364E1"/>
    <w:rsid w:val="00037DE3"/>
    <w:rsid w:val="000544C4"/>
    <w:rsid w:val="00055112"/>
    <w:rsid w:val="00066F16"/>
    <w:rsid w:val="000709DA"/>
    <w:rsid w:val="00080758"/>
    <w:rsid w:val="0008310E"/>
    <w:rsid w:val="00087479"/>
    <w:rsid w:val="000B00F9"/>
    <w:rsid w:val="000B0D0C"/>
    <w:rsid w:val="000B24C0"/>
    <w:rsid w:val="000B6ACE"/>
    <w:rsid w:val="000B78A2"/>
    <w:rsid w:val="000C1D10"/>
    <w:rsid w:val="000C350D"/>
    <w:rsid w:val="000C65FB"/>
    <w:rsid w:val="000D7E8C"/>
    <w:rsid w:val="000E1F68"/>
    <w:rsid w:val="000E71CA"/>
    <w:rsid w:val="000E777F"/>
    <w:rsid w:val="000F02DA"/>
    <w:rsid w:val="00106072"/>
    <w:rsid w:val="00121CB8"/>
    <w:rsid w:val="00125000"/>
    <w:rsid w:val="00136AFB"/>
    <w:rsid w:val="00177DB2"/>
    <w:rsid w:val="00186F61"/>
    <w:rsid w:val="001A5895"/>
    <w:rsid w:val="001B3E8C"/>
    <w:rsid w:val="001B3FD5"/>
    <w:rsid w:val="001B569B"/>
    <w:rsid w:val="001C14CC"/>
    <w:rsid w:val="001C5EAC"/>
    <w:rsid w:val="001D66C3"/>
    <w:rsid w:val="001E4D49"/>
    <w:rsid w:val="001E6584"/>
    <w:rsid w:val="0020299A"/>
    <w:rsid w:val="00205F9B"/>
    <w:rsid w:val="0021073B"/>
    <w:rsid w:val="002107C9"/>
    <w:rsid w:val="002178D9"/>
    <w:rsid w:val="0022433D"/>
    <w:rsid w:val="00230AEE"/>
    <w:rsid w:val="0024143D"/>
    <w:rsid w:val="0024753C"/>
    <w:rsid w:val="00250BC7"/>
    <w:rsid w:val="00257983"/>
    <w:rsid w:val="00266387"/>
    <w:rsid w:val="00280F9A"/>
    <w:rsid w:val="0029444D"/>
    <w:rsid w:val="002A03B9"/>
    <w:rsid w:val="002A1AA9"/>
    <w:rsid w:val="002D0B1D"/>
    <w:rsid w:val="00311BF4"/>
    <w:rsid w:val="00314213"/>
    <w:rsid w:val="00317F62"/>
    <w:rsid w:val="00326EEC"/>
    <w:rsid w:val="00371D67"/>
    <w:rsid w:val="0038597F"/>
    <w:rsid w:val="00392B38"/>
    <w:rsid w:val="003940B8"/>
    <w:rsid w:val="00397F6B"/>
    <w:rsid w:val="003B03D3"/>
    <w:rsid w:val="003B10C2"/>
    <w:rsid w:val="003C2D26"/>
    <w:rsid w:val="003C49FC"/>
    <w:rsid w:val="003D249F"/>
    <w:rsid w:val="003E7FB1"/>
    <w:rsid w:val="0040321E"/>
    <w:rsid w:val="00420F25"/>
    <w:rsid w:val="0042615F"/>
    <w:rsid w:val="00427565"/>
    <w:rsid w:val="00436297"/>
    <w:rsid w:val="004511EC"/>
    <w:rsid w:val="00451F44"/>
    <w:rsid w:val="004608B5"/>
    <w:rsid w:val="004666D5"/>
    <w:rsid w:val="00481968"/>
    <w:rsid w:val="0048298B"/>
    <w:rsid w:val="004A30D3"/>
    <w:rsid w:val="004A3B27"/>
    <w:rsid w:val="004B54D9"/>
    <w:rsid w:val="004C4310"/>
    <w:rsid w:val="004C7C14"/>
    <w:rsid w:val="004D06D2"/>
    <w:rsid w:val="004E71CC"/>
    <w:rsid w:val="004F1955"/>
    <w:rsid w:val="004F2ACC"/>
    <w:rsid w:val="004F3996"/>
    <w:rsid w:val="004F49F3"/>
    <w:rsid w:val="004F54A8"/>
    <w:rsid w:val="004F5F22"/>
    <w:rsid w:val="004F69D2"/>
    <w:rsid w:val="00500257"/>
    <w:rsid w:val="00501F61"/>
    <w:rsid w:val="00511BB5"/>
    <w:rsid w:val="00517E4F"/>
    <w:rsid w:val="00534D7F"/>
    <w:rsid w:val="00545646"/>
    <w:rsid w:val="00546428"/>
    <w:rsid w:val="00575B3B"/>
    <w:rsid w:val="005844C0"/>
    <w:rsid w:val="005B45AC"/>
    <w:rsid w:val="005B665C"/>
    <w:rsid w:val="005C1CCF"/>
    <w:rsid w:val="005C3065"/>
    <w:rsid w:val="005D03AF"/>
    <w:rsid w:val="005E3D32"/>
    <w:rsid w:val="005E40A9"/>
    <w:rsid w:val="005F1867"/>
    <w:rsid w:val="00601498"/>
    <w:rsid w:val="006015E7"/>
    <w:rsid w:val="00605A06"/>
    <w:rsid w:val="00607CE4"/>
    <w:rsid w:val="00617C21"/>
    <w:rsid w:val="006325D6"/>
    <w:rsid w:val="00632B00"/>
    <w:rsid w:val="00647237"/>
    <w:rsid w:val="00650800"/>
    <w:rsid w:val="006564DC"/>
    <w:rsid w:val="00660A7D"/>
    <w:rsid w:val="006618EA"/>
    <w:rsid w:val="006758B5"/>
    <w:rsid w:val="006822EF"/>
    <w:rsid w:val="006838CE"/>
    <w:rsid w:val="00686033"/>
    <w:rsid w:val="006B5FD1"/>
    <w:rsid w:val="006D2CC4"/>
    <w:rsid w:val="006F043D"/>
    <w:rsid w:val="006F2C27"/>
    <w:rsid w:val="006F5C5A"/>
    <w:rsid w:val="00714878"/>
    <w:rsid w:val="00726283"/>
    <w:rsid w:val="00730D39"/>
    <w:rsid w:val="00732CD5"/>
    <w:rsid w:val="00733B72"/>
    <w:rsid w:val="00746BFF"/>
    <w:rsid w:val="00755A85"/>
    <w:rsid w:val="00766ABB"/>
    <w:rsid w:val="00777B43"/>
    <w:rsid w:val="007820C0"/>
    <w:rsid w:val="0078567A"/>
    <w:rsid w:val="00791FB4"/>
    <w:rsid w:val="00795708"/>
    <w:rsid w:val="00796F41"/>
    <w:rsid w:val="007A0E1B"/>
    <w:rsid w:val="007A550F"/>
    <w:rsid w:val="007C09DD"/>
    <w:rsid w:val="007C318C"/>
    <w:rsid w:val="007C4BDB"/>
    <w:rsid w:val="007C735E"/>
    <w:rsid w:val="007C7BB0"/>
    <w:rsid w:val="007D1405"/>
    <w:rsid w:val="007D4595"/>
    <w:rsid w:val="007F1166"/>
    <w:rsid w:val="00801A3D"/>
    <w:rsid w:val="00821AD3"/>
    <w:rsid w:val="00845645"/>
    <w:rsid w:val="00852822"/>
    <w:rsid w:val="008701C7"/>
    <w:rsid w:val="00876837"/>
    <w:rsid w:val="0088731C"/>
    <w:rsid w:val="00892C81"/>
    <w:rsid w:val="008A0661"/>
    <w:rsid w:val="008A3A38"/>
    <w:rsid w:val="008A6C65"/>
    <w:rsid w:val="008B0BBA"/>
    <w:rsid w:val="008C27F6"/>
    <w:rsid w:val="008D0035"/>
    <w:rsid w:val="008D191C"/>
    <w:rsid w:val="008F3F1A"/>
    <w:rsid w:val="00900991"/>
    <w:rsid w:val="00901E1D"/>
    <w:rsid w:val="00905A0D"/>
    <w:rsid w:val="0091231B"/>
    <w:rsid w:val="00927F59"/>
    <w:rsid w:val="00930FC9"/>
    <w:rsid w:val="00931E70"/>
    <w:rsid w:val="009334F2"/>
    <w:rsid w:val="0093368A"/>
    <w:rsid w:val="00941190"/>
    <w:rsid w:val="00950E34"/>
    <w:rsid w:val="00956013"/>
    <w:rsid w:val="0096015B"/>
    <w:rsid w:val="009652F1"/>
    <w:rsid w:val="00967DB0"/>
    <w:rsid w:val="00976955"/>
    <w:rsid w:val="00984938"/>
    <w:rsid w:val="009851B3"/>
    <w:rsid w:val="00987822"/>
    <w:rsid w:val="00987AA8"/>
    <w:rsid w:val="00990280"/>
    <w:rsid w:val="00990651"/>
    <w:rsid w:val="009953B9"/>
    <w:rsid w:val="00997EBD"/>
    <w:rsid w:val="009A2464"/>
    <w:rsid w:val="009A657D"/>
    <w:rsid w:val="009B2166"/>
    <w:rsid w:val="009B467C"/>
    <w:rsid w:val="009C38B8"/>
    <w:rsid w:val="009C661A"/>
    <w:rsid w:val="009D137A"/>
    <w:rsid w:val="009E6AE1"/>
    <w:rsid w:val="00A22C0B"/>
    <w:rsid w:val="00A5136A"/>
    <w:rsid w:val="00A539A0"/>
    <w:rsid w:val="00A70011"/>
    <w:rsid w:val="00A70F79"/>
    <w:rsid w:val="00A825E2"/>
    <w:rsid w:val="00A85974"/>
    <w:rsid w:val="00A90110"/>
    <w:rsid w:val="00A95E32"/>
    <w:rsid w:val="00AA3066"/>
    <w:rsid w:val="00AB107D"/>
    <w:rsid w:val="00AD2972"/>
    <w:rsid w:val="00AD29DD"/>
    <w:rsid w:val="00AD6AFD"/>
    <w:rsid w:val="00AE063E"/>
    <w:rsid w:val="00AE11EF"/>
    <w:rsid w:val="00AF306E"/>
    <w:rsid w:val="00AF3F69"/>
    <w:rsid w:val="00AF60BE"/>
    <w:rsid w:val="00B00678"/>
    <w:rsid w:val="00B04BAF"/>
    <w:rsid w:val="00B125F1"/>
    <w:rsid w:val="00B23970"/>
    <w:rsid w:val="00B432A7"/>
    <w:rsid w:val="00B517EB"/>
    <w:rsid w:val="00B51BCB"/>
    <w:rsid w:val="00B52A81"/>
    <w:rsid w:val="00B627D1"/>
    <w:rsid w:val="00B8237C"/>
    <w:rsid w:val="00B826E4"/>
    <w:rsid w:val="00B9369D"/>
    <w:rsid w:val="00B9584B"/>
    <w:rsid w:val="00B973DF"/>
    <w:rsid w:val="00B97927"/>
    <w:rsid w:val="00BA3A1B"/>
    <w:rsid w:val="00BA75EE"/>
    <w:rsid w:val="00BB0DEA"/>
    <w:rsid w:val="00BC032B"/>
    <w:rsid w:val="00BC2DE7"/>
    <w:rsid w:val="00BD3DA9"/>
    <w:rsid w:val="00BE14C1"/>
    <w:rsid w:val="00BF5049"/>
    <w:rsid w:val="00C0324B"/>
    <w:rsid w:val="00C278EA"/>
    <w:rsid w:val="00C46160"/>
    <w:rsid w:val="00C72D3D"/>
    <w:rsid w:val="00C73982"/>
    <w:rsid w:val="00C74CD3"/>
    <w:rsid w:val="00C765B8"/>
    <w:rsid w:val="00C95503"/>
    <w:rsid w:val="00CA4065"/>
    <w:rsid w:val="00CA4A2B"/>
    <w:rsid w:val="00CA7C2C"/>
    <w:rsid w:val="00CC1932"/>
    <w:rsid w:val="00CC29F2"/>
    <w:rsid w:val="00CE7C32"/>
    <w:rsid w:val="00CF0129"/>
    <w:rsid w:val="00CF04B7"/>
    <w:rsid w:val="00D026C3"/>
    <w:rsid w:val="00D0287E"/>
    <w:rsid w:val="00D032D6"/>
    <w:rsid w:val="00D07CDA"/>
    <w:rsid w:val="00D20E03"/>
    <w:rsid w:val="00D21A2C"/>
    <w:rsid w:val="00D57328"/>
    <w:rsid w:val="00D62DF7"/>
    <w:rsid w:val="00D72A9B"/>
    <w:rsid w:val="00D7698A"/>
    <w:rsid w:val="00D805E1"/>
    <w:rsid w:val="00D85754"/>
    <w:rsid w:val="00D9287A"/>
    <w:rsid w:val="00D9788C"/>
    <w:rsid w:val="00DA402D"/>
    <w:rsid w:val="00DC37E1"/>
    <w:rsid w:val="00DE2BD1"/>
    <w:rsid w:val="00E11450"/>
    <w:rsid w:val="00E17689"/>
    <w:rsid w:val="00E33100"/>
    <w:rsid w:val="00E46404"/>
    <w:rsid w:val="00E4672A"/>
    <w:rsid w:val="00E4685F"/>
    <w:rsid w:val="00E531C7"/>
    <w:rsid w:val="00E65F9B"/>
    <w:rsid w:val="00E73751"/>
    <w:rsid w:val="00E903A6"/>
    <w:rsid w:val="00EA0D3B"/>
    <w:rsid w:val="00EB1931"/>
    <w:rsid w:val="00EB497E"/>
    <w:rsid w:val="00EC3808"/>
    <w:rsid w:val="00ED4425"/>
    <w:rsid w:val="00ED7BA0"/>
    <w:rsid w:val="00ED7E50"/>
    <w:rsid w:val="00EF46E2"/>
    <w:rsid w:val="00EF6E4B"/>
    <w:rsid w:val="00F039C2"/>
    <w:rsid w:val="00F258CE"/>
    <w:rsid w:val="00F378FD"/>
    <w:rsid w:val="00F45500"/>
    <w:rsid w:val="00F67B10"/>
    <w:rsid w:val="00F7173F"/>
    <w:rsid w:val="00F76E2B"/>
    <w:rsid w:val="00F83992"/>
    <w:rsid w:val="00F969BC"/>
    <w:rsid w:val="00FA3AAA"/>
    <w:rsid w:val="00FB187C"/>
    <w:rsid w:val="00FB3C6B"/>
    <w:rsid w:val="00FC3039"/>
    <w:rsid w:val="00FC5EAC"/>
    <w:rsid w:val="00FE70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685F"/>
    <w:pPr>
      <w:widowControl w:val="0"/>
      <w:autoSpaceDE w:val="0"/>
      <w:autoSpaceDN w:val="0"/>
      <w:adjustRightInd w:val="0"/>
    </w:pPr>
    <w:rPr>
      <w:rFonts w:ascii="Arial" w:hAnsi="Arial"/>
      <w:sz w:val="24"/>
      <w:szCs w:val="24"/>
    </w:rPr>
  </w:style>
  <w:style w:type="paragraph" w:styleId="Heading1">
    <w:name w:val="heading 1"/>
    <w:basedOn w:val="Normal"/>
    <w:next w:val="Normal"/>
    <w:qFormat/>
    <w:rsid w:val="00517E4F"/>
    <w:pPr>
      <w:keepNext/>
      <w:spacing w:before="240" w:after="60"/>
      <w:outlineLvl w:val="0"/>
    </w:pPr>
    <w:rPr>
      <w:rFonts w:cs="Arial"/>
      <w:b/>
      <w:bCs/>
      <w:kern w:val="32"/>
      <w:sz w:val="32"/>
      <w:szCs w:val="32"/>
    </w:rPr>
  </w:style>
  <w:style w:type="paragraph" w:styleId="Heading2">
    <w:name w:val="heading 2"/>
    <w:basedOn w:val="Normal"/>
    <w:next w:val="Normal"/>
    <w:qFormat/>
    <w:rsid w:val="00517E4F"/>
    <w:pPr>
      <w:keepNext/>
      <w:spacing w:before="240" w:after="60"/>
      <w:outlineLvl w:val="1"/>
    </w:pPr>
    <w:rPr>
      <w:rFonts w:cs="Arial"/>
      <w:b/>
      <w:bCs/>
      <w:i/>
      <w:iCs/>
      <w:sz w:val="28"/>
      <w:szCs w:val="28"/>
    </w:rPr>
  </w:style>
  <w:style w:type="paragraph" w:styleId="Heading3">
    <w:name w:val="heading 3"/>
    <w:basedOn w:val="Normal"/>
    <w:next w:val="Normal"/>
    <w:qFormat/>
    <w:rsid w:val="00517E4F"/>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4685F"/>
  </w:style>
  <w:style w:type="paragraph" w:customStyle="1" w:styleId="Level1">
    <w:name w:val="Level 1"/>
    <w:basedOn w:val="Normal"/>
    <w:rsid w:val="00E4685F"/>
    <w:pPr>
      <w:ind w:left="840" w:hanging="600"/>
      <w:outlineLvl w:val="0"/>
    </w:pPr>
  </w:style>
  <w:style w:type="paragraph" w:customStyle="1" w:styleId="Level2">
    <w:name w:val="Level 2"/>
    <w:basedOn w:val="Normal"/>
    <w:link w:val="Level2Char"/>
    <w:rsid w:val="00E4685F"/>
    <w:pPr>
      <w:ind w:left="2040" w:hanging="600"/>
      <w:outlineLvl w:val="1"/>
    </w:pPr>
  </w:style>
  <w:style w:type="paragraph" w:styleId="BalloonText">
    <w:name w:val="Balloon Text"/>
    <w:basedOn w:val="Normal"/>
    <w:semiHidden/>
    <w:rsid w:val="008A6C65"/>
    <w:rPr>
      <w:rFonts w:ascii="Tahoma" w:hAnsi="Tahoma" w:cs="Tahoma"/>
      <w:sz w:val="16"/>
      <w:szCs w:val="16"/>
    </w:rPr>
  </w:style>
  <w:style w:type="paragraph" w:styleId="Header">
    <w:name w:val="header"/>
    <w:basedOn w:val="Normal"/>
    <w:rsid w:val="000E71CA"/>
    <w:pPr>
      <w:tabs>
        <w:tab w:val="center" w:pos="4320"/>
        <w:tab w:val="right" w:pos="8640"/>
      </w:tabs>
    </w:pPr>
  </w:style>
  <w:style w:type="paragraph" w:styleId="Footer">
    <w:name w:val="footer"/>
    <w:basedOn w:val="Normal"/>
    <w:link w:val="FooterChar"/>
    <w:uiPriority w:val="99"/>
    <w:rsid w:val="000E71CA"/>
    <w:pPr>
      <w:tabs>
        <w:tab w:val="center" w:pos="4320"/>
        <w:tab w:val="right" w:pos="8640"/>
      </w:tabs>
    </w:pPr>
  </w:style>
  <w:style w:type="character" w:styleId="PageNumber">
    <w:name w:val="page number"/>
    <w:basedOn w:val="DefaultParagraphFont"/>
    <w:rsid w:val="00647237"/>
  </w:style>
  <w:style w:type="paragraph" w:customStyle="1" w:styleId="StyleJustifiedLeft0Hanging1">
    <w:name w:val="Style Justified Left:  0&quot; Hanging:  1&quot;"/>
    <w:basedOn w:val="Level1"/>
    <w:rsid w:val="00E73751"/>
    <w:pPr>
      <w:ind w:left="1440" w:hanging="1440"/>
      <w:jc w:val="both"/>
    </w:pPr>
    <w:rPr>
      <w:szCs w:val="20"/>
    </w:rPr>
  </w:style>
  <w:style w:type="character" w:customStyle="1" w:styleId="Level2Char">
    <w:name w:val="Level 2 Char"/>
    <w:basedOn w:val="DefaultParagraphFont"/>
    <w:link w:val="Level2"/>
    <w:rsid w:val="00E73751"/>
    <w:rPr>
      <w:rFonts w:ascii="Arial" w:hAnsi="Arial"/>
      <w:sz w:val="24"/>
      <w:szCs w:val="24"/>
    </w:rPr>
  </w:style>
  <w:style w:type="paragraph" w:styleId="TOC1">
    <w:name w:val="toc 1"/>
    <w:basedOn w:val="Normal"/>
    <w:next w:val="Normal"/>
    <w:autoRedefine/>
    <w:uiPriority w:val="39"/>
    <w:rsid w:val="00795708"/>
    <w:pPr>
      <w:spacing w:before="120" w:after="120"/>
    </w:pPr>
  </w:style>
  <w:style w:type="paragraph" w:styleId="TOC2">
    <w:name w:val="toc 2"/>
    <w:basedOn w:val="Normal"/>
    <w:next w:val="Normal"/>
    <w:autoRedefine/>
    <w:uiPriority w:val="39"/>
    <w:rsid w:val="00136AFB"/>
    <w:pPr>
      <w:ind w:left="240"/>
    </w:pPr>
  </w:style>
  <w:style w:type="character" w:styleId="Hyperlink">
    <w:name w:val="Hyperlink"/>
    <w:basedOn w:val="DefaultParagraphFont"/>
    <w:rsid w:val="00990651"/>
    <w:rPr>
      <w:color w:val="0000FF"/>
      <w:u w:val="single"/>
    </w:rPr>
  </w:style>
  <w:style w:type="table" w:styleId="TableGrid">
    <w:name w:val="Table Grid"/>
    <w:basedOn w:val="TableNormal"/>
    <w:rsid w:val="00632B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D032D6"/>
    <w:pPr>
      <w:ind w:left="720"/>
    </w:pPr>
  </w:style>
  <w:style w:type="character" w:styleId="FollowedHyperlink">
    <w:name w:val="FollowedHyperlink"/>
    <w:basedOn w:val="DefaultParagraphFont"/>
    <w:rsid w:val="00427565"/>
    <w:rPr>
      <w:color w:val="800080"/>
      <w:u w:val="single"/>
    </w:rPr>
  </w:style>
  <w:style w:type="character" w:customStyle="1" w:styleId="FooterChar">
    <w:name w:val="Footer Char"/>
    <w:basedOn w:val="DefaultParagraphFont"/>
    <w:link w:val="Footer"/>
    <w:uiPriority w:val="99"/>
    <w:rsid w:val="00801A3D"/>
    <w:rPr>
      <w:rFonts w:ascii="Arial" w:hAnsi="Arial"/>
      <w:sz w:val="24"/>
      <w:szCs w:val="24"/>
    </w:rPr>
  </w:style>
  <w:style w:type="paragraph" w:styleId="Revision">
    <w:name w:val="Revision"/>
    <w:hidden/>
    <w:uiPriority w:val="99"/>
    <w:semiHidden/>
    <w:rsid w:val="00280F9A"/>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92A6E-9319-473F-80B9-CED137333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2979</Words>
  <Characters>16982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19922</CharactersWithSpaces>
  <SharedDoc>false</SharedDoc>
  <HLinks>
    <vt:vector size="48" baseType="variant">
      <vt:variant>
        <vt:i4>1966097</vt:i4>
      </vt:variant>
      <vt:variant>
        <vt:i4>102</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75</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72</vt:i4>
      </vt:variant>
      <vt:variant>
        <vt:i4>0</vt:i4>
      </vt:variant>
      <vt:variant>
        <vt:i4>5</vt:i4>
      </vt:variant>
      <vt:variant>
        <vt:lpwstr>http://portal.nrc.gov/edo/nrr/dirs/irib/ROP Feedback Forms/Lists/Document Timelines/ROPFFs Submitted.aspx</vt:lpwstr>
      </vt:variant>
      <vt:variant>
        <vt:lpwstr/>
      </vt:variant>
      <vt:variant>
        <vt:i4>3407934</vt:i4>
      </vt:variant>
      <vt:variant>
        <vt:i4>69</vt:i4>
      </vt:variant>
      <vt:variant>
        <vt:i4>0</vt:i4>
      </vt:variant>
      <vt:variant>
        <vt:i4>5</vt:i4>
      </vt:variant>
      <vt:variant>
        <vt:lpwstr>http://nrr10.nrc.gov/rop-digital-city/feedback.html</vt:lpwstr>
      </vt:variant>
      <vt:variant>
        <vt:lpwstr/>
      </vt:variant>
      <vt:variant>
        <vt:i4>7929920</vt:i4>
      </vt:variant>
      <vt:variant>
        <vt:i4>66</vt:i4>
      </vt:variant>
      <vt:variant>
        <vt:i4>0</vt:i4>
      </vt:variant>
      <vt:variant>
        <vt:i4>5</vt:i4>
      </vt:variant>
      <vt:variant>
        <vt:lpwstr>http://portal.nrc.gov/edo/nrr/dirs/irib/ROP Feedback Forms/Open Feedback Forms/Forms/Tracking.aspx?Paged=TRUE&amp;p_FSObjType=0&amp;p_FileLeafRef=1245%2d1440%2edoc&amp;p_ID=69&amp;View=%7b4AF7D295%2dC9A1%2d4A1D%2d91E8%2d671C3ABBD36B%7d&amp;SortField=LinkFilename&amp;SortD</vt:lpwstr>
      </vt:variant>
      <vt:variant>
        <vt:lpwstr/>
      </vt:variant>
      <vt:variant>
        <vt:i4>1966097</vt:i4>
      </vt:variant>
      <vt:variant>
        <vt:i4>63</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60</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57</vt:i4>
      </vt:variant>
      <vt:variant>
        <vt:i4>0</vt:i4>
      </vt:variant>
      <vt:variant>
        <vt:i4>5</vt:i4>
      </vt:variant>
      <vt:variant>
        <vt:lpwstr>http://portal.nrc.gov/edo/nrr/dirs/irib/ROP Feedback Forms/Lists/Document Timelines/ROPFFs Submitted.aspx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2008-06-26T13:13:00Z</cp:lastPrinted>
  <dcterms:created xsi:type="dcterms:W3CDTF">2010-07-06T20:01:00Z</dcterms:created>
  <dcterms:modified xsi:type="dcterms:W3CDTF">2010-07-06T20:01:00Z</dcterms:modified>
</cp:coreProperties>
</file>